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57E8CC90">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57E8CC90">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57E8CC90">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49B20033" w:rsidR="00C9274C" w:rsidRPr="007E0B31" w:rsidRDefault="00C9274C" w:rsidP="00091E64">
            <w:pPr>
              <w:pStyle w:val="TableArial11"/>
              <w:rPr>
                <w:rFonts w:cs="Arial"/>
              </w:rPr>
            </w:pPr>
            <w:r w:rsidRPr="007E0B31">
              <w:rPr>
                <w:rFonts w:cs="Arial"/>
              </w:rPr>
              <w:t>The Electricity Act 1989</w:t>
            </w:r>
            <w:r w:rsidR="004B4C65">
              <w:rPr>
                <w:rFonts w:cs="Arial"/>
              </w:rPr>
              <w:t>.</w:t>
            </w:r>
          </w:p>
        </w:tc>
      </w:tr>
      <w:tr w:rsidR="00BB7BC1" w:rsidRPr="007E0B31" w14:paraId="4D95138A" w14:textId="77777777" w:rsidTr="57E8CC90">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57E8CC90">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57E8CC90">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57E8CC90">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57E8CC90">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57E8CC90">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57E8CC90">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57E8CC90">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57E8CC90">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57E8CC90">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7E8CC90">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7E8CC90">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7E8CC90">
        <w:trPr>
          <w:cantSplit/>
        </w:trPr>
        <w:tc>
          <w:tcPr>
            <w:tcW w:w="2884" w:type="dxa"/>
          </w:tcPr>
          <w:p w14:paraId="6ED5AB91" w14:textId="2987F5B4" w:rsidR="00CB3A44" w:rsidRPr="007E0B31" w:rsidRDefault="00CB3A44" w:rsidP="002101F7">
            <w:pPr>
              <w:pStyle w:val="Arial11Bold"/>
              <w:tabs>
                <w:tab w:val="right" w:pos="2668"/>
              </w:tabs>
              <w:rPr>
                <w:rFonts w:cs="Arial"/>
              </w:rPr>
            </w:pPr>
            <w:r w:rsidRPr="007E0B31">
              <w:rPr>
                <w:rFonts w:cs="Arial"/>
              </w:rPr>
              <w:t>Agency</w:t>
            </w:r>
            <w:r w:rsidR="0015137D">
              <w:rPr>
                <w:rFonts w:cs="Arial"/>
              </w:rPr>
              <w:tab/>
            </w:r>
          </w:p>
        </w:tc>
        <w:tc>
          <w:tcPr>
            <w:tcW w:w="6634" w:type="dxa"/>
          </w:tcPr>
          <w:p w14:paraId="1623D3F6" w14:textId="2822409F" w:rsidR="00CB3A44" w:rsidRPr="007E0B31" w:rsidRDefault="003A1576" w:rsidP="002335A5">
            <w:pPr>
              <w:pStyle w:val="TableArial11"/>
              <w:rPr>
                <w:rFonts w:cs="Arial"/>
              </w:rPr>
            </w:pPr>
            <w:r>
              <w:rPr>
                <w:rFonts w:cs="Arial"/>
              </w:rPr>
              <w:t xml:space="preserve">As defined in </w:t>
            </w:r>
            <w:r w:rsidR="00252455">
              <w:rPr>
                <w:rFonts w:cs="Arial"/>
                <w:bCs/>
              </w:rPr>
              <w:t>t</w:t>
            </w:r>
            <w:r w:rsidRPr="005516AE">
              <w:rPr>
                <w:rFonts w:cs="Arial"/>
                <w:bCs/>
              </w:rPr>
              <w:t>he</w:t>
            </w:r>
            <w:r>
              <w:rPr>
                <w:rFonts w:cs="Arial"/>
                <w:b/>
              </w:rPr>
              <w:t xml:space="preserve"> </w:t>
            </w:r>
            <w:r w:rsidR="00252455">
              <w:rPr>
                <w:rFonts w:cs="Arial"/>
                <w:b/>
              </w:rPr>
              <w:t>ESO</w:t>
            </w:r>
            <w:r w:rsidR="00CB3A44" w:rsidRPr="007E0B31">
              <w:rPr>
                <w:rFonts w:cs="Arial"/>
                <w:b/>
              </w:rPr>
              <w:t xml:space="preserve"> Licence.</w:t>
            </w:r>
          </w:p>
        </w:tc>
      </w:tr>
      <w:tr w:rsidR="0015137D" w:rsidRPr="007E0B31" w14:paraId="2E60FD35" w14:textId="77777777" w:rsidTr="005516AE">
        <w:trPr>
          <w:cantSplit/>
        </w:trPr>
        <w:tc>
          <w:tcPr>
            <w:tcW w:w="2884" w:type="dxa"/>
            <w:tcBorders>
              <w:top w:val="single" w:sz="4" w:space="0" w:color="auto"/>
              <w:left w:val="single" w:sz="4" w:space="0" w:color="auto"/>
              <w:bottom w:val="single" w:sz="4" w:space="0" w:color="auto"/>
              <w:right w:val="single" w:sz="4" w:space="0" w:color="auto"/>
            </w:tcBorders>
          </w:tcPr>
          <w:p w14:paraId="7AA00882" w14:textId="417F5586" w:rsidR="0015137D" w:rsidRDefault="00E068E7" w:rsidP="002335A5">
            <w:pPr>
              <w:pStyle w:val="Arial11Bold"/>
              <w:rPr>
                <w:rFonts w:cs="Arial"/>
              </w:rPr>
            </w:pPr>
            <w:r>
              <w:rPr>
                <w:rFonts w:cs="Arial"/>
              </w:rPr>
              <w:t>Aggregated Energy Source</w:t>
            </w:r>
          </w:p>
        </w:tc>
        <w:tc>
          <w:tcPr>
            <w:tcW w:w="6634" w:type="dxa"/>
            <w:tcBorders>
              <w:top w:val="single" w:sz="4" w:space="0" w:color="auto"/>
              <w:left w:val="single" w:sz="4" w:space="0" w:color="auto"/>
              <w:bottom w:val="single" w:sz="4" w:space="0" w:color="auto"/>
              <w:right w:val="single" w:sz="4" w:space="0" w:color="auto"/>
            </w:tcBorders>
          </w:tcPr>
          <w:p w14:paraId="687367C6" w14:textId="14750391" w:rsidR="0015137D" w:rsidRDefault="00994CC8" w:rsidP="002335A5">
            <w:pPr>
              <w:pStyle w:val="TableArial11"/>
              <w:rPr>
                <w:rFonts w:cs="Arial"/>
              </w:rPr>
            </w:pPr>
            <w:r>
              <w:rPr>
                <w:rFonts w:cs="Arial"/>
              </w:rPr>
              <w:t xml:space="preserve">The aggregation of </w:t>
            </w:r>
            <w:r w:rsidRPr="002101F7">
              <w:rPr>
                <w:b/>
              </w:rPr>
              <w:t>Energy Source</w:t>
            </w:r>
            <w:r w:rsidR="00A72C13">
              <w:rPr>
                <w:rFonts w:cs="Arial"/>
                <w:b/>
                <w:bCs/>
              </w:rPr>
              <w:t xml:space="preserve"> </w:t>
            </w:r>
            <w:r w:rsidR="00A72C13">
              <w:rPr>
                <w:rFonts w:cs="Arial"/>
              </w:rPr>
              <w:t>types</w:t>
            </w:r>
            <w:r>
              <w:rPr>
                <w:rFonts w:cs="Arial"/>
              </w:rPr>
              <w:t xml:space="preserve"> as defined in </w:t>
            </w:r>
            <w:r w:rsidR="00E068E7">
              <w:rPr>
                <w:rFonts w:cs="Arial"/>
              </w:rPr>
              <w:t>PC.G.8.2</w:t>
            </w:r>
          </w:p>
        </w:tc>
      </w:tr>
      <w:tr w:rsidR="0012256D" w:rsidRPr="007E0B31" w14:paraId="2FA19902" w14:textId="77777777" w:rsidTr="57E8CC90">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7E8CC90">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57E8CC90">
        <w:trPr>
          <w:cantSplit/>
        </w:trPr>
        <w:tc>
          <w:tcPr>
            <w:tcW w:w="2884" w:type="dxa"/>
          </w:tcPr>
          <w:p w14:paraId="447A0A6E" w14:textId="667331A8" w:rsidR="00496EA6" w:rsidRPr="0079361D" w:rsidRDefault="00496EA6" w:rsidP="00496EA6">
            <w:pPr>
              <w:pStyle w:val="Arial11Bold"/>
              <w:rPr>
                <w:rFonts w:cs="Arial"/>
              </w:rPr>
            </w:pPr>
            <w:r w:rsidRPr="007E0B31">
              <w:rPr>
                <w:rFonts w:cs="Arial"/>
              </w:rPr>
              <w:lastRenderedPageBreak/>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57E8CC90">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57E8CC90">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57E8CC90">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57E8CC90">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57E8CC90">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57E8CC90">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57E8CC90">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57E8CC90">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57E8CC90">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57E8CC90">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57E8CC90">
        <w:trPr>
          <w:cantSplit/>
        </w:trPr>
        <w:tc>
          <w:tcPr>
            <w:tcW w:w="2884" w:type="dxa"/>
          </w:tcPr>
          <w:p w14:paraId="6D7A147A" w14:textId="77777777" w:rsidR="0097017C" w:rsidRPr="007E0B31" w:rsidRDefault="0097017C" w:rsidP="00ED5885">
            <w:pPr>
              <w:pStyle w:val="Arial11Bold"/>
              <w:rPr>
                <w:rFonts w:cs="Arial"/>
              </w:rPr>
            </w:pPr>
            <w:r w:rsidRPr="007E0B31">
              <w:rPr>
                <w:rFonts w:cs="Arial"/>
              </w:rPr>
              <w:lastRenderedPageBreak/>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7E8CC90">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7E8CC90">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57E8CC90">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57E8CC90">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7E8CC90">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7E8CC90">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7E8CC90">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D426AC" w14:paraId="6C2FABFD" w14:textId="77777777" w:rsidTr="00D426AC">
        <w:trPr>
          <w:cantSplit/>
          <w:trHeight w:val="300"/>
        </w:trPr>
        <w:tc>
          <w:tcPr>
            <w:tcW w:w="2884" w:type="dxa"/>
          </w:tcPr>
          <w:p w14:paraId="554D9AC4" w14:textId="77777777" w:rsidR="00D426AC" w:rsidRDefault="00D426AC" w:rsidP="0029678F">
            <w:pPr>
              <w:pStyle w:val="Arial11Bold"/>
              <w:rPr>
                <w:rFonts w:cs="Arial"/>
              </w:rPr>
            </w:pPr>
            <w:r w:rsidRPr="7356A9C9">
              <w:rPr>
                <w:rFonts w:cs="Arial"/>
              </w:rPr>
              <w:t>Assimilated Law</w:t>
            </w:r>
          </w:p>
        </w:tc>
        <w:tc>
          <w:tcPr>
            <w:tcW w:w="6634" w:type="dxa"/>
          </w:tcPr>
          <w:p w14:paraId="1D3743C5" w14:textId="77777777" w:rsidR="00D426AC" w:rsidRDefault="00D426AC" w:rsidP="0029678F">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57E8CC90">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57E8CC90">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7E8CC90">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7E8CC90">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7E8CC90">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7E8CC90">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7E8CC90">
        <w:trPr>
          <w:cantSplit/>
        </w:trPr>
        <w:tc>
          <w:tcPr>
            <w:tcW w:w="2884" w:type="dxa"/>
          </w:tcPr>
          <w:p w14:paraId="11F33B08" w14:textId="77777777" w:rsidR="00CB3A44" w:rsidRPr="007E0B31" w:rsidRDefault="00CB3A44" w:rsidP="00ED5885">
            <w:pPr>
              <w:pStyle w:val="Arial11Bold"/>
              <w:rPr>
                <w:rFonts w:cs="Arial"/>
              </w:rPr>
            </w:pPr>
            <w:r w:rsidRPr="007E0B31">
              <w:rPr>
                <w:rFonts w:cs="Arial"/>
              </w:rPr>
              <w:lastRenderedPageBreak/>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7E8CC90">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7E8CC90">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57E8CC90">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57E8CC90">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7E8CC90">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57E8CC90">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7E8CC90">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7E8CC90">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7E8CC90">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D0395DD" w:rsidR="00CB3A44" w:rsidRPr="007E0B31" w:rsidRDefault="00CB3A44" w:rsidP="00B24D5F">
            <w:pPr>
              <w:pStyle w:val="TableArial11"/>
              <w:rPr>
                <w:rFonts w:cs="Arial"/>
              </w:rPr>
            </w:pPr>
            <w:r w:rsidRPr="007E0B31">
              <w:rPr>
                <w:rFonts w:cs="Arial"/>
              </w:rPr>
              <w:t xml:space="preserve">Has the meaning set out in </w:t>
            </w:r>
            <w:r w:rsidR="00B22DF7">
              <w:rPr>
                <w:rFonts w:cs="Arial"/>
                <w:bCs/>
              </w:rPr>
              <w:t xml:space="preserve">the </w:t>
            </w:r>
            <w:r w:rsidR="00B22DF7" w:rsidRPr="00B22DF7">
              <w:rPr>
                <w:rFonts w:cs="Arial"/>
                <w:b/>
              </w:rPr>
              <w:t>ESO</w:t>
            </w:r>
            <w:r w:rsidRPr="007E0B31">
              <w:rPr>
                <w:rFonts w:cs="Arial"/>
                <w:b/>
              </w:rPr>
              <w:t xml:space="preserve"> Licence</w:t>
            </w:r>
          </w:p>
        </w:tc>
      </w:tr>
      <w:tr w:rsidR="00046274" w:rsidRPr="007E0B31" w14:paraId="38E81111" w14:textId="77777777" w:rsidTr="57E8CC90">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7E8CC90">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7E8CC90">
        <w:trPr>
          <w:cantSplit/>
        </w:trPr>
        <w:tc>
          <w:tcPr>
            <w:tcW w:w="2884" w:type="dxa"/>
          </w:tcPr>
          <w:p w14:paraId="60477F7D" w14:textId="77777777" w:rsidR="00CB3A44" w:rsidRPr="007E0B31" w:rsidRDefault="00CB3A44" w:rsidP="00ED5885">
            <w:pPr>
              <w:pStyle w:val="Arial11Bold"/>
              <w:rPr>
                <w:rFonts w:cs="Arial"/>
              </w:rPr>
            </w:pPr>
            <w:r w:rsidRPr="007E0B31">
              <w:rPr>
                <w:rFonts w:cs="Arial"/>
              </w:rPr>
              <w:lastRenderedPageBreak/>
              <w:t>Balancing Principles Statement</w:t>
            </w:r>
          </w:p>
        </w:tc>
        <w:tc>
          <w:tcPr>
            <w:tcW w:w="6634" w:type="dxa"/>
          </w:tcPr>
          <w:p w14:paraId="31F2BF5E" w14:textId="7BFA02C0"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w:t>
            </w:r>
            <w:r w:rsidR="005B1CD6">
              <w:rPr>
                <w:rFonts w:cs="Arial"/>
              </w:rPr>
              <w:t>9</w:t>
            </w:r>
            <w:r w:rsidRPr="007E0B31">
              <w:rPr>
                <w:rFonts w:cs="Arial"/>
              </w:rPr>
              <w:t xml:space="preserve"> of </w:t>
            </w:r>
            <w:r w:rsidR="005B1CD6">
              <w:rPr>
                <w:rFonts w:cs="Arial"/>
                <w:b/>
              </w:rPr>
              <w:t>ESO</w:t>
            </w:r>
            <w:r w:rsidRPr="007E0B31">
              <w:rPr>
                <w:rFonts w:cs="Arial"/>
                <w:b/>
              </w:rPr>
              <w:t xml:space="preserve"> Licence</w:t>
            </w:r>
            <w:r w:rsidRPr="007E0B31">
              <w:rPr>
                <w:rFonts w:cs="Arial"/>
              </w:rPr>
              <w:t>.</w:t>
            </w:r>
          </w:p>
        </w:tc>
      </w:tr>
      <w:tr w:rsidR="00046274" w:rsidRPr="007E0B31" w14:paraId="2D4E6701" w14:textId="77777777" w:rsidTr="57E8CC90">
        <w:trPr>
          <w:cantSplit/>
        </w:trPr>
        <w:tc>
          <w:tcPr>
            <w:tcW w:w="2884" w:type="dxa"/>
          </w:tcPr>
          <w:p w14:paraId="310FD274" w14:textId="77777777" w:rsidR="00CB3A44" w:rsidRDefault="00CB3A44" w:rsidP="00811825">
            <w:pPr>
              <w:pStyle w:val="Arial11Bold"/>
              <w:rPr>
                <w:rFonts w:cs="Arial"/>
              </w:rPr>
            </w:pPr>
            <w:r w:rsidRPr="007E0B31">
              <w:rPr>
                <w:rFonts w:cs="Arial"/>
              </w:rPr>
              <w:t>Baseline Forecast</w:t>
            </w:r>
          </w:p>
          <w:p w14:paraId="4F918BF4" w14:textId="77777777" w:rsidR="00B74FB7" w:rsidRPr="00B74FB7" w:rsidRDefault="00B74FB7" w:rsidP="00B74FB7"/>
          <w:p w14:paraId="77431C5B" w14:textId="77777777" w:rsidR="00B74FB7" w:rsidRPr="00B74FB7" w:rsidRDefault="00B74FB7" w:rsidP="00B74FB7"/>
          <w:p w14:paraId="7AF4336D" w14:textId="77777777" w:rsidR="00B74FB7" w:rsidRPr="00B74FB7" w:rsidRDefault="00B74FB7" w:rsidP="00B74FB7"/>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7E8CC90">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7E8CC90">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7E8CC90">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252AB" w:rsidRPr="007E0B31" w14:paraId="3427AEF8" w14:textId="77777777" w:rsidTr="000252AB">
        <w:trPr>
          <w:cantSplit/>
        </w:trPr>
        <w:tc>
          <w:tcPr>
            <w:tcW w:w="2884" w:type="dxa"/>
          </w:tcPr>
          <w:p w14:paraId="7BFFB9E6" w14:textId="77777777" w:rsidR="000252AB" w:rsidRPr="007E0B31" w:rsidRDefault="000252AB" w:rsidP="0029678F">
            <w:pPr>
              <w:pStyle w:val="Arial11Bold"/>
              <w:rPr>
                <w:rFonts w:cs="Arial"/>
              </w:rPr>
            </w:pPr>
            <w:r>
              <w:rPr>
                <w:rFonts w:cs="Arial"/>
              </w:rPr>
              <w:t>Bilateral Embedded Generation Agreement (BEGA)</w:t>
            </w:r>
          </w:p>
        </w:tc>
        <w:tc>
          <w:tcPr>
            <w:tcW w:w="6634" w:type="dxa"/>
          </w:tcPr>
          <w:p w14:paraId="1C8BA438" w14:textId="77777777" w:rsidR="000252AB" w:rsidRPr="007E0B31" w:rsidRDefault="000252AB" w:rsidP="0029678F">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57E8CC90">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57E8CC90">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7E8CC90">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7E8CC90">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7E8CC90">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7E8CC90">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7E8CC90">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7E8CC90">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57E8CC90">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57E8CC90">
        <w:trPr>
          <w:cantSplit/>
        </w:trPr>
        <w:tc>
          <w:tcPr>
            <w:tcW w:w="2884" w:type="dxa"/>
          </w:tcPr>
          <w:p w14:paraId="44ACF4C4" w14:textId="77777777" w:rsidR="00CB3A44" w:rsidRPr="007E0B31" w:rsidRDefault="00CB3A44" w:rsidP="00ED5885">
            <w:pPr>
              <w:pStyle w:val="Arial11Bold"/>
              <w:rPr>
                <w:rFonts w:cs="Arial"/>
              </w:rPr>
            </w:pPr>
            <w:r w:rsidRPr="007E0B31">
              <w:rPr>
                <w:rFonts w:cs="Arial"/>
              </w:rPr>
              <w:lastRenderedPageBreak/>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7E8CC90">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7E8CC90">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7E8CC90">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7E8CC90">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7E8CC90">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57E8CC90">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57E8CC90">
        <w:trPr>
          <w:cantSplit/>
        </w:trPr>
        <w:tc>
          <w:tcPr>
            <w:tcW w:w="2884" w:type="dxa"/>
          </w:tcPr>
          <w:p w14:paraId="068ED3FC" w14:textId="77777777" w:rsidR="00CB3A44" w:rsidRPr="007E0B31" w:rsidRDefault="00CB3A44" w:rsidP="00ED5885">
            <w:pPr>
              <w:pStyle w:val="Arial11Bold"/>
              <w:rPr>
                <w:rFonts w:cs="Arial"/>
              </w:rPr>
            </w:pPr>
            <w:r w:rsidRPr="007E0B31">
              <w:rPr>
                <w:rFonts w:cs="Arial"/>
              </w:rPr>
              <w:lastRenderedPageBreak/>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57E8CC90">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57E8CC90">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7E8CC90">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57E8CC90">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7E8CC90">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7E8CC90">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57E8CC90">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7E8CC90">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7E8CC90">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7E8CC90">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7E8CC90">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991292" w:rsidRPr="007E0B31" w14:paraId="4FD28FEC" w14:textId="77777777" w:rsidTr="005516AE">
        <w:trPr>
          <w:cantSplit/>
        </w:trPr>
        <w:tc>
          <w:tcPr>
            <w:tcW w:w="2884" w:type="dxa"/>
          </w:tcPr>
          <w:p w14:paraId="35F9555E" w14:textId="454EE564" w:rsidR="00991292" w:rsidRPr="005516AE" w:rsidRDefault="00991292" w:rsidP="00991292">
            <w:pPr>
              <w:pStyle w:val="Level1Text"/>
              <w:tabs>
                <w:tab w:val="left" w:pos="0"/>
              </w:tabs>
              <w:ind w:left="0" w:firstLine="0"/>
              <w:rPr>
                <w:rFonts w:cs="Arial"/>
                <w:color w:val="auto"/>
              </w:rPr>
            </w:pPr>
            <w:r w:rsidRPr="009D62AD">
              <w:rPr>
                <w:b/>
                <w:bCs/>
              </w:rPr>
              <w:lastRenderedPageBreak/>
              <w:t>CIM</w:t>
            </w:r>
            <w:r w:rsidR="004D2347">
              <w:rPr>
                <w:b/>
                <w:bCs/>
              </w:rPr>
              <w:t xml:space="preserve"> </w:t>
            </w:r>
            <w:r w:rsidR="004D2347">
              <w:t xml:space="preserve">or </w:t>
            </w:r>
            <w:r w:rsidR="004D2347" w:rsidRPr="004D2347">
              <w:rPr>
                <w:b/>
                <w:bCs/>
                <w:lang w:val="en-GB"/>
              </w:rPr>
              <w:t>Common Information Model</w:t>
            </w:r>
          </w:p>
        </w:tc>
        <w:tc>
          <w:tcPr>
            <w:tcW w:w="6634" w:type="dxa"/>
          </w:tcPr>
          <w:p w14:paraId="394CBBEF" w14:textId="47146600" w:rsidR="00991292" w:rsidRPr="005C20E3" w:rsidRDefault="00991292" w:rsidP="00991292">
            <w:pPr>
              <w:pStyle w:val="Level1Text"/>
              <w:tabs>
                <w:tab w:val="left" w:pos="0"/>
              </w:tabs>
              <w:ind w:left="0" w:firstLine="0"/>
              <w:jc w:val="both"/>
              <w:rPr>
                <w:rFonts w:cs="Arial"/>
                <w:color w:val="auto"/>
              </w:rPr>
            </w:pPr>
            <w:r w:rsidRPr="005516AE">
              <w:rPr>
                <w:b/>
                <w:bCs/>
              </w:rPr>
              <w:t>Common Information Model</w:t>
            </w:r>
            <w:r w:rsidRPr="009D62AD">
              <w:t xml:space="preserve"> is an abstract information model that describes and </w:t>
            </w:r>
            <w:proofErr w:type="spellStart"/>
            <w:r w:rsidRPr="009D62AD">
              <w:t>organises</w:t>
            </w:r>
            <w:proofErr w:type="spellEnd"/>
            <w:r w:rsidRPr="009D62AD">
              <w:t xml:space="preserve"> electricity power system data.  Such a model provides a standard way of representing assets owned and / or operated by a </w:t>
            </w:r>
            <w:r w:rsidRPr="009D62AD">
              <w:rPr>
                <w:b/>
                <w:bCs/>
              </w:rPr>
              <w:t>User</w:t>
            </w:r>
            <w:r w:rsidRPr="009D62AD">
              <w:t xml:space="preserve"> and assets of customers connected to </w:t>
            </w:r>
            <w:r w:rsidRPr="009D62AD">
              <w:rPr>
                <w:b/>
                <w:bCs/>
              </w:rPr>
              <w:t>Users’ Systems</w:t>
            </w:r>
            <w:r w:rsidRPr="009D62AD">
              <w:t xml:space="preserve"> and facilitates the integration of independently developed power system modelling applications.</w:t>
            </w:r>
          </w:p>
        </w:tc>
      </w:tr>
      <w:tr w:rsidR="00835C20" w:rsidRPr="007E0B31" w14:paraId="61C80729" w14:textId="77777777" w:rsidTr="005516AE">
        <w:trPr>
          <w:cantSplit/>
        </w:trPr>
        <w:tc>
          <w:tcPr>
            <w:tcW w:w="2884" w:type="dxa"/>
          </w:tcPr>
          <w:p w14:paraId="0C2A6A48" w14:textId="1CBD9606" w:rsidR="00835C20" w:rsidRPr="007E0B31" w:rsidRDefault="00835C20" w:rsidP="002101F7">
            <w:pPr>
              <w:pStyle w:val="Level1Text"/>
              <w:tabs>
                <w:tab w:val="left" w:pos="0"/>
                <w:tab w:val="left" w:pos="1875"/>
              </w:tabs>
              <w:ind w:left="0" w:firstLine="0"/>
              <w:rPr>
                <w:rFonts w:cs="Arial"/>
                <w:b/>
                <w:color w:val="auto"/>
              </w:rPr>
            </w:pPr>
            <w:r w:rsidRPr="009D62AD">
              <w:rPr>
                <w:b/>
                <w:bCs/>
              </w:rPr>
              <w:t>CIM Standard</w:t>
            </w:r>
          </w:p>
        </w:tc>
        <w:tc>
          <w:tcPr>
            <w:tcW w:w="6634" w:type="dxa"/>
          </w:tcPr>
          <w:p w14:paraId="523BF8E3" w14:textId="69003BB3" w:rsidR="00835C20" w:rsidRPr="005C20E3" w:rsidRDefault="00835C20" w:rsidP="00835C20">
            <w:pPr>
              <w:pStyle w:val="Level1Text"/>
              <w:tabs>
                <w:tab w:val="left" w:pos="0"/>
              </w:tabs>
              <w:ind w:left="0" w:firstLine="0"/>
              <w:jc w:val="both"/>
              <w:rPr>
                <w:rFonts w:cs="Arial"/>
                <w:color w:val="auto"/>
              </w:rPr>
            </w:pPr>
            <w:r w:rsidRPr="009D62AD">
              <w:t xml:space="preserve">A standard published by a standards body (e.g., IEC, BSI) which </w:t>
            </w:r>
            <w:proofErr w:type="spellStart"/>
            <w:r w:rsidRPr="009D62AD">
              <w:t>utilises</w:t>
            </w:r>
            <w:proofErr w:type="spellEnd"/>
            <w:r w:rsidRPr="009D62AD">
              <w:t xml:space="preserve"> </w:t>
            </w:r>
            <w:r w:rsidRPr="009D62AD">
              <w:rPr>
                <w:b/>
                <w:bCs/>
              </w:rPr>
              <w:t>CIM</w:t>
            </w:r>
            <w:r w:rsidRPr="009D62AD">
              <w:t xml:space="preserve"> concepts. </w:t>
            </w:r>
            <w:r w:rsidRPr="009D62AD">
              <w:rPr>
                <w:b/>
                <w:bCs/>
              </w:rPr>
              <w:t>CIM</w:t>
            </w:r>
            <w:r w:rsidRPr="009D62AD">
              <w:t xml:space="preserve"> Standards describe various facets of </w:t>
            </w:r>
            <w:r w:rsidRPr="009D62AD">
              <w:rPr>
                <w:b/>
                <w:bCs/>
              </w:rPr>
              <w:t>CIM</w:t>
            </w:r>
            <w:r w:rsidRPr="009D62AD">
              <w:t xml:space="preserve"> and its use: the underlying information model, data exchange and </w:t>
            </w:r>
            <w:proofErr w:type="spellStart"/>
            <w:r w:rsidRPr="009D62AD">
              <w:t>serialisation</w:t>
            </w:r>
            <w:proofErr w:type="spellEnd"/>
          </w:p>
        </w:tc>
      </w:tr>
      <w:tr w:rsidR="00835C20" w:rsidRPr="007E0B31" w14:paraId="5093D6F6" w14:textId="77777777" w:rsidTr="57E8CC90">
        <w:trPr>
          <w:cantSplit/>
        </w:trPr>
        <w:tc>
          <w:tcPr>
            <w:tcW w:w="2884" w:type="dxa"/>
          </w:tcPr>
          <w:p w14:paraId="3547144E" w14:textId="77777777" w:rsidR="00835C20" w:rsidRPr="007E0B31" w:rsidRDefault="00835C20" w:rsidP="00835C20">
            <w:pPr>
              <w:pStyle w:val="Arial11Bold"/>
              <w:rPr>
                <w:rFonts w:cs="Arial"/>
              </w:rPr>
            </w:pPr>
            <w:r w:rsidRPr="007E0B31">
              <w:rPr>
                <w:rFonts w:cs="Arial"/>
              </w:rPr>
              <w:t>CM Administrative Parties</w:t>
            </w:r>
          </w:p>
        </w:tc>
        <w:tc>
          <w:tcPr>
            <w:tcW w:w="6634" w:type="dxa"/>
          </w:tcPr>
          <w:p w14:paraId="02E2C45D" w14:textId="77777777" w:rsidR="00835C20" w:rsidRPr="007E0B31" w:rsidRDefault="00835C20" w:rsidP="00835C20">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835C20" w:rsidRPr="007E0B31" w14:paraId="6FB6FF64" w14:textId="77777777" w:rsidTr="57E8CC90">
        <w:trPr>
          <w:cantSplit/>
        </w:trPr>
        <w:tc>
          <w:tcPr>
            <w:tcW w:w="2884" w:type="dxa"/>
          </w:tcPr>
          <w:p w14:paraId="52AA7788" w14:textId="77777777" w:rsidR="00835C20" w:rsidRPr="007E0B31" w:rsidRDefault="00835C20" w:rsidP="00835C20">
            <w:pPr>
              <w:pStyle w:val="Arial11Bold"/>
              <w:rPr>
                <w:rFonts w:cs="Arial"/>
              </w:rPr>
            </w:pPr>
            <w:r w:rsidRPr="007E0B31">
              <w:rPr>
                <w:rFonts w:cs="Arial"/>
              </w:rPr>
              <w:t>CM Settlement Body</w:t>
            </w:r>
          </w:p>
        </w:tc>
        <w:tc>
          <w:tcPr>
            <w:tcW w:w="6634" w:type="dxa"/>
          </w:tcPr>
          <w:p w14:paraId="70B876EB" w14:textId="77777777" w:rsidR="00835C20" w:rsidRPr="007E0B31" w:rsidRDefault="00835C20" w:rsidP="00835C20">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835C20" w:rsidRPr="007E0B31" w14:paraId="57D10D36" w14:textId="77777777" w:rsidTr="57E8CC90">
        <w:trPr>
          <w:cantSplit/>
        </w:trPr>
        <w:tc>
          <w:tcPr>
            <w:tcW w:w="2884" w:type="dxa"/>
          </w:tcPr>
          <w:p w14:paraId="5A70A06E" w14:textId="77777777" w:rsidR="00835C20" w:rsidRPr="007E0B31" w:rsidRDefault="00835C20" w:rsidP="00835C20">
            <w:pPr>
              <w:pStyle w:val="Arial11Bold"/>
              <w:rPr>
                <w:rFonts w:cs="Arial"/>
              </w:rPr>
            </w:pPr>
            <w:r w:rsidRPr="007E0B31">
              <w:rPr>
                <w:rFonts w:cs="Arial"/>
              </w:rPr>
              <w:t>CM Settlement Services Provider</w:t>
            </w:r>
          </w:p>
        </w:tc>
        <w:tc>
          <w:tcPr>
            <w:tcW w:w="6634" w:type="dxa"/>
          </w:tcPr>
          <w:p w14:paraId="2DC7749A" w14:textId="77777777" w:rsidR="00835C20" w:rsidRPr="007E0B31" w:rsidRDefault="00835C20" w:rsidP="00835C20">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835C20" w:rsidRPr="007E0B31" w14:paraId="332C4B74" w14:textId="77777777" w:rsidTr="57E8CC90">
        <w:trPr>
          <w:cantSplit/>
        </w:trPr>
        <w:tc>
          <w:tcPr>
            <w:tcW w:w="2884" w:type="dxa"/>
          </w:tcPr>
          <w:p w14:paraId="09F4C595" w14:textId="77777777" w:rsidR="00835C20" w:rsidRPr="007E0B31" w:rsidRDefault="00835C20" w:rsidP="00835C20">
            <w:pPr>
              <w:pStyle w:val="Arial11Bold"/>
              <w:rPr>
                <w:rFonts w:cs="Arial"/>
              </w:rPr>
            </w:pPr>
            <w:r w:rsidRPr="007E0B31">
              <w:rPr>
                <w:rFonts w:cs="Arial"/>
              </w:rPr>
              <w:t>Code Administration Code of Practice</w:t>
            </w:r>
          </w:p>
        </w:tc>
        <w:tc>
          <w:tcPr>
            <w:tcW w:w="6634" w:type="dxa"/>
          </w:tcPr>
          <w:p w14:paraId="0E4CAD5D" w14:textId="77777777" w:rsidR="00835C20" w:rsidRPr="007E0B31" w:rsidRDefault="00835C20" w:rsidP="00835C20">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835C20" w:rsidRPr="007E0B31" w:rsidRDefault="00835C20" w:rsidP="00835C20">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835C20" w:rsidRPr="007E0B31" w:rsidRDefault="00835C20" w:rsidP="00835C20">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835C20" w:rsidRPr="007E0B31" w:rsidRDefault="00835C20" w:rsidP="00835C20">
            <w:pPr>
              <w:pStyle w:val="TableArial11"/>
              <w:ind w:left="580" w:hanging="580"/>
              <w:rPr>
                <w:rFonts w:cs="Arial"/>
              </w:rPr>
            </w:pPr>
            <w:r w:rsidRPr="007E0B31">
              <w:rPr>
                <w:rFonts w:cs="Arial"/>
              </w:rPr>
              <w:t>(c)</w:t>
            </w:r>
            <w:r w:rsidRPr="007E0B31">
              <w:rPr>
                <w:rFonts w:cs="Arial"/>
              </w:rPr>
              <w:tab/>
              <w:t>re-published from time to time;</w:t>
            </w:r>
          </w:p>
        </w:tc>
      </w:tr>
      <w:tr w:rsidR="00835C20" w:rsidRPr="007E0B31" w14:paraId="3C612BE7" w14:textId="77777777" w:rsidTr="57E8CC90">
        <w:trPr>
          <w:cantSplit/>
        </w:trPr>
        <w:tc>
          <w:tcPr>
            <w:tcW w:w="2884" w:type="dxa"/>
          </w:tcPr>
          <w:p w14:paraId="4746CA2B" w14:textId="77777777" w:rsidR="00835C20" w:rsidRPr="007E0B31" w:rsidRDefault="00835C20" w:rsidP="00835C20">
            <w:pPr>
              <w:pStyle w:val="Arial11Bold"/>
              <w:rPr>
                <w:rFonts w:cs="Arial"/>
              </w:rPr>
            </w:pPr>
            <w:r w:rsidRPr="007E0B31">
              <w:rPr>
                <w:rFonts w:cs="Arial"/>
              </w:rPr>
              <w:t>Code Administrator</w:t>
            </w:r>
          </w:p>
        </w:tc>
        <w:tc>
          <w:tcPr>
            <w:tcW w:w="6634" w:type="dxa"/>
          </w:tcPr>
          <w:p w14:paraId="01C6A2D3" w14:textId="44BB01E7" w:rsidR="00835C20" w:rsidRPr="007E0B31" w:rsidRDefault="00835C20" w:rsidP="00835C20">
            <w:pPr>
              <w:pStyle w:val="TableArial11"/>
              <w:rPr>
                <w:rFonts w:cs="Arial"/>
              </w:rPr>
            </w:pPr>
            <w:r w:rsidRPr="007E0B31">
              <w:rPr>
                <w:rFonts w:cs="Arial"/>
              </w:rPr>
              <w:t xml:space="preserve">Means </w:t>
            </w:r>
            <w:r>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835C20" w:rsidRPr="007E0B31" w14:paraId="534D6802" w14:textId="77777777" w:rsidTr="57E8CC90">
        <w:trPr>
          <w:cantSplit/>
        </w:trPr>
        <w:tc>
          <w:tcPr>
            <w:tcW w:w="2884" w:type="dxa"/>
          </w:tcPr>
          <w:p w14:paraId="76DE200C" w14:textId="77777777" w:rsidR="00835C20" w:rsidRPr="007E0B31" w:rsidRDefault="00835C20" w:rsidP="00835C20">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835C20" w:rsidRPr="007E0B31" w:rsidRDefault="00835C20" w:rsidP="00835C20">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835C20" w:rsidRPr="007E0B31" w14:paraId="43407D7D" w14:textId="77777777" w:rsidTr="57E8CC90">
        <w:trPr>
          <w:cantSplit/>
        </w:trPr>
        <w:tc>
          <w:tcPr>
            <w:tcW w:w="2884" w:type="dxa"/>
          </w:tcPr>
          <w:p w14:paraId="5B9BF2D6" w14:textId="77777777" w:rsidR="00835C20" w:rsidRPr="007E0B31" w:rsidRDefault="00835C20" w:rsidP="00835C20">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835C20" w:rsidRPr="007E0B31" w:rsidRDefault="00835C20" w:rsidP="00835C20">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835C20" w:rsidRPr="007E0B31" w14:paraId="463D32E9" w14:textId="77777777" w:rsidTr="57E8CC90">
        <w:trPr>
          <w:cantSplit/>
        </w:trPr>
        <w:tc>
          <w:tcPr>
            <w:tcW w:w="2884" w:type="dxa"/>
          </w:tcPr>
          <w:p w14:paraId="1C1B07FE" w14:textId="77777777" w:rsidR="00835C20" w:rsidRPr="007E0B31" w:rsidRDefault="00835C20" w:rsidP="00835C20">
            <w:pPr>
              <w:pStyle w:val="Arial11Bold"/>
              <w:rPr>
                <w:rFonts w:cs="Arial"/>
              </w:rPr>
            </w:pPr>
            <w:r w:rsidRPr="007E0B31">
              <w:rPr>
                <w:rFonts w:cs="Arial"/>
              </w:rPr>
              <w:t>Commercial Ancillary Services</w:t>
            </w:r>
          </w:p>
        </w:tc>
        <w:tc>
          <w:tcPr>
            <w:tcW w:w="6634" w:type="dxa"/>
          </w:tcPr>
          <w:p w14:paraId="540E5E1C" w14:textId="13FD08FB" w:rsidR="00835C20" w:rsidRPr="007E0B31" w:rsidRDefault="00835C20" w:rsidP="00835C20">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Pr>
                <w:rFonts w:cs="Arial"/>
              </w:rPr>
              <w:t xml:space="preserve"> such as a </w:t>
            </w:r>
            <w:r>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835C20" w:rsidRPr="007E0B31" w14:paraId="087E5018" w14:textId="77777777" w:rsidTr="57E8CC90">
        <w:trPr>
          <w:cantSplit/>
        </w:trPr>
        <w:tc>
          <w:tcPr>
            <w:tcW w:w="2884" w:type="dxa"/>
          </w:tcPr>
          <w:p w14:paraId="34D6ED36" w14:textId="77777777" w:rsidR="00835C20" w:rsidRPr="007E0B31" w:rsidRDefault="00835C20" w:rsidP="00835C20">
            <w:pPr>
              <w:pStyle w:val="Arial11Bold"/>
              <w:rPr>
                <w:rFonts w:cs="Arial"/>
              </w:rPr>
            </w:pPr>
            <w:r w:rsidRPr="007E0B31">
              <w:rPr>
                <w:rFonts w:cs="Arial"/>
              </w:rPr>
              <w:lastRenderedPageBreak/>
              <w:t>Commercial Boundary</w:t>
            </w:r>
          </w:p>
        </w:tc>
        <w:tc>
          <w:tcPr>
            <w:tcW w:w="6634" w:type="dxa"/>
          </w:tcPr>
          <w:p w14:paraId="3456FEEB"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CUSC</w:t>
            </w:r>
          </w:p>
        </w:tc>
      </w:tr>
      <w:tr w:rsidR="00835C20" w:rsidRPr="007E0B31" w14:paraId="111D9245" w14:textId="77777777" w:rsidTr="57E8CC90">
        <w:trPr>
          <w:cantSplit/>
        </w:trPr>
        <w:tc>
          <w:tcPr>
            <w:tcW w:w="2884" w:type="dxa"/>
          </w:tcPr>
          <w:p w14:paraId="6314FD8D" w14:textId="1347C9AB" w:rsidR="00835C20" w:rsidRPr="007E0B31" w:rsidRDefault="00835C20" w:rsidP="00835C20">
            <w:pPr>
              <w:pStyle w:val="Arial11Bold"/>
              <w:rPr>
                <w:rFonts w:cs="Arial"/>
              </w:rPr>
            </w:pPr>
            <w:r>
              <w:rPr>
                <w:rFonts w:cs="Arial"/>
              </w:rPr>
              <w:t>Committed Level</w:t>
            </w:r>
          </w:p>
        </w:tc>
        <w:tc>
          <w:tcPr>
            <w:tcW w:w="6634" w:type="dxa"/>
          </w:tcPr>
          <w:p w14:paraId="374FF2AC" w14:textId="4AE75871" w:rsidR="00835C20" w:rsidRPr="007E0B31" w:rsidRDefault="00835C20" w:rsidP="00835C20">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Pr="00A87826">
              <w:rPr>
                <w:rFonts w:cs="Arial"/>
                <w:bCs/>
              </w:rPr>
              <w:t>.</w:t>
            </w:r>
          </w:p>
        </w:tc>
      </w:tr>
      <w:tr w:rsidR="00835C20" w:rsidRPr="007E0B31" w14:paraId="64F75C8A" w14:textId="77777777" w:rsidTr="57E8CC90">
        <w:trPr>
          <w:cantSplit/>
        </w:trPr>
        <w:tc>
          <w:tcPr>
            <w:tcW w:w="2884" w:type="dxa"/>
          </w:tcPr>
          <w:p w14:paraId="70D37093" w14:textId="77777777" w:rsidR="00835C20" w:rsidRPr="007E0B31" w:rsidRDefault="00835C20" w:rsidP="00835C20">
            <w:pPr>
              <w:pStyle w:val="Arial11Bold"/>
              <w:rPr>
                <w:rFonts w:cs="Arial"/>
              </w:rPr>
            </w:pPr>
            <w:r w:rsidRPr="007E0B31">
              <w:rPr>
                <w:rFonts w:cs="Arial"/>
              </w:rPr>
              <w:t>Committed Project Planning Data</w:t>
            </w:r>
          </w:p>
        </w:tc>
        <w:tc>
          <w:tcPr>
            <w:tcW w:w="6634" w:type="dxa"/>
          </w:tcPr>
          <w:p w14:paraId="7A9298A8" w14:textId="77777777" w:rsidR="00835C20" w:rsidRPr="007E0B31" w:rsidRDefault="00835C20" w:rsidP="00835C20">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835C20" w:rsidRPr="007E0B31" w14:paraId="463F2825" w14:textId="77777777" w:rsidTr="57E8CC90">
        <w:trPr>
          <w:cantSplit/>
        </w:trPr>
        <w:tc>
          <w:tcPr>
            <w:tcW w:w="2884" w:type="dxa"/>
          </w:tcPr>
          <w:p w14:paraId="00A60F8D" w14:textId="77777777" w:rsidR="00835C20" w:rsidRPr="007E0B31" w:rsidRDefault="00835C20" w:rsidP="00835C20">
            <w:pPr>
              <w:pStyle w:val="Arial11Bold"/>
              <w:rPr>
                <w:rFonts w:cs="Arial"/>
              </w:rPr>
            </w:pPr>
            <w:r w:rsidRPr="007E0B31">
              <w:rPr>
                <w:rFonts w:cs="Arial"/>
              </w:rPr>
              <w:t>Common Collection Busbar</w:t>
            </w:r>
          </w:p>
        </w:tc>
        <w:tc>
          <w:tcPr>
            <w:tcW w:w="6634" w:type="dxa"/>
          </w:tcPr>
          <w:p w14:paraId="7DAF3989" w14:textId="77777777" w:rsidR="00835C20" w:rsidRPr="007E0B31" w:rsidRDefault="00835C20" w:rsidP="00835C20">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835C20" w:rsidRPr="007E0B31" w14:paraId="3A09F94C" w14:textId="77777777" w:rsidTr="57E8CC90">
        <w:trPr>
          <w:cantSplit/>
        </w:trPr>
        <w:tc>
          <w:tcPr>
            <w:tcW w:w="2884" w:type="dxa"/>
          </w:tcPr>
          <w:p w14:paraId="7FF3DDB1" w14:textId="77777777" w:rsidR="00835C20" w:rsidRPr="007E0B31" w:rsidRDefault="00835C20" w:rsidP="00835C20">
            <w:pPr>
              <w:pStyle w:val="Arial11Bold"/>
              <w:rPr>
                <w:rFonts w:cs="Arial"/>
              </w:rPr>
            </w:pPr>
            <w:r w:rsidRPr="007E0B31">
              <w:rPr>
                <w:rFonts w:cs="Arial"/>
              </w:rPr>
              <w:t>Completion Date</w:t>
            </w:r>
          </w:p>
        </w:tc>
        <w:tc>
          <w:tcPr>
            <w:tcW w:w="6634" w:type="dxa"/>
          </w:tcPr>
          <w:p w14:paraId="498CCFBA"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835C20" w:rsidRPr="007E0B31" w14:paraId="36E1C487" w14:textId="77777777" w:rsidTr="57E8CC90">
        <w:trPr>
          <w:cantSplit/>
        </w:trPr>
        <w:tc>
          <w:tcPr>
            <w:tcW w:w="2884" w:type="dxa"/>
          </w:tcPr>
          <w:p w14:paraId="2BADB393" w14:textId="77777777" w:rsidR="00835C20" w:rsidRPr="007E0B31" w:rsidRDefault="00835C20" w:rsidP="00835C20">
            <w:pPr>
              <w:pStyle w:val="Arial11Bold"/>
              <w:rPr>
                <w:rFonts w:cs="Arial"/>
              </w:rPr>
            </w:pPr>
            <w:r w:rsidRPr="007E0B31">
              <w:rPr>
                <w:rFonts w:cs="Arial"/>
              </w:rPr>
              <w:t>Complex</w:t>
            </w:r>
          </w:p>
        </w:tc>
        <w:tc>
          <w:tcPr>
            <w:tcW w:w="6634" w:type="dxa"/>
          </w:tcPr>
          <w:p w14:paraId="41CED582" w14:textId="77777777" w:rsidR="00835C20" w:rsidRPr="007E0B31" w:rsidRDefault="00835C20" w:rsidP="00835C20">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835C20" w:rsidRPr="007E0B31" w14:paraId="175E8912" w14:textId="77777777" w:rsidTr="57E8CC90">
        <w:trPr>
          <w:cantSplit/>
        </w:trPr>
        <w:tc>
          <w:tcPr>
            <w:tcW w:w="2884" w:type="dxa"/>
          </w:tcPr>
          <w:p w14:paraId="0E3D42E4" w14:textId="77777777" w:rsidR="00835C20" w:rsidRPr="007E0B31" w:rsidRDefault="00835C20" w:rsidP="00835C20">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835C20" w:rsidRPr="007E0B31" w:rsidRDefault="00835C20" w:rsidP="00835C20">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835C20" w:rsidRPr="007E0B31" w14:paraId="764A3D21" w14:textId="77777777" w:rsidTr="57E8CC90">
        <w:trPr>
          <w:cantSplit/>
        </w:trPr>
        <w:tc>
          <w:tcPr>
            <w:tcW w:w="2884" w:type="dxa"/>
          </w:tcPr>
          <w:p w14:paraId="20BD27CC" w14:textId="5B7DE624" w:rsidR="00835C20" w:rsidRPr="007E0B31" w:rsidRDefault="00835C20" w:rsidP="00835C20">
            <w:pPr>
              <w:pStyle w:val="Arial11Bold"/>
              <w:rPr>
                <w:rFonts w:cs="Arial"/>
              </w:rPr>
            </w:pPr>
            <w:bookmarkStart w:id="9" w:name="_DV_C9"/>
            <w:r w:rsidRPr="007E0B31">
              <w:rPr>
                <w:rFonts w:cs="Arial"/>
              </w:rPr>
              <w:lastRenderedPageBreak/>
              <w:t>Compliance Statement</w:t>
            </w:r>
            <w:bookmarkEnd w:id="9"/>
          </w:p>
        </w:tc>
        <w:tc>
          <w:tcPr>
            <w:tcW w:w="6634" w:type="dxa"/>
          </w:tcPr>
          <w:p w14:paraId="13AC6FB0" w14:textId="77777777" w:rsidR="00835C20" w:rsidRPr="00E61A96" w:rsidRDefault="00835C20" w:rsidP="00835C20">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835C20" w:rsidRPr="00E61A96" w:rsidRDefault="00835C20" w:rsidP="00835C20">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835C20" w:rsidRPr="00E61A96" w:rsidRDefault="00835C20" w:rsidP="00835C20">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835C20" w:rsidRPr="00E61A96" w:rsidRDefault="00835C20" w:rsidP="00835C20">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835C20" w:rsidRPr="00E61A96" w:rsidRDefault="00835C20" w:rsidP="00835C20">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835C20" w:rsidRPr="00E61A96" w:rsidRDefault="00835C20" w:rsidP="00835C20">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835C20" w:rsidRPr="00E61A96" w:rsidRDefault="00835C20" w:rsidP="00835C20">
            <w:pPr>
              <w:pStyle w:val="TableArial11"/>
              <w:rPr>
                <w:rFonts w:cs="Arial"/>
                <w:b/>
              </w:rPr>
            </w:pPr>
            <w:r w:rsidRPr="00E61A96">
              <w:rPr>
                <w:rFonts w:cs="Arial"/>
                <w:b/>
              </w:rPr>
              <w:t>HVDC Systems</w:t>
            </w:r>
            <w:r w:rsidRPr="005C20E3">
              <w:rPr>
                <w:rFonts w:cs="Arial"/>
              </w:rPr>
              <w:t>; or</w:t>
            </w:r>
          </w:p>
          <w:p w14:paraId="750A8CFF" w14:textId="77777777" w:rsidR="00835C20" w:rsidRPr="005C20E3" w:rsidRDefault="00835C20" w:rsidP="00835C20">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835C20" w:rsidRPr="005C20E3" w:rsidRDefault="00835C20" w:rsidP="00835C20">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835C20" w:rsidRPr="00E61A96" w:rsidRDefault="00835C20" w:rsidP="00835C20">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835C20" w:rsidRPr="007E0B31" w:rsidRDefault="00835C20" w:rsidP="00835C20">
            <w:pPr>
              <w:pStyle w:val="TableArial11"/>
              <w:rPr>
                <w:rFonts w:cs="Arial"/>
              </w:rPr>
            </w:pPr>
            <w:bookmarkStart w:id="15" w:name="_DV_C15"/>
            <w:bookmarkEnd w:id="14"/>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15"/>
          </w:p>
        </w:tc>
      </w:tr>
      <w:tr w:rsidR="00835C20" w:rsidRPr="007E0B31" w14:paraId="06D87C8F" w14:textId="77777777" w:rsidTr="57E8CC90">
        <w:trPr>
          <w:cantSplit/>
        </w:trPr>
        <w:tc>
          <w:tcPr>
            <w:tcW w:w="2884" w:type="dxa"/>
          </w:tcPr>
          <w:p w14:paraId="1918120D" w14:textId="77777777" w:rsidR="00835C20" w:rsidRPr="007E0B31" w:rsidRDefault="00835C20" w:rsidP="00835C20">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835C20" w:rsidRPr="007E0B31" w:rsidRDefault="00835C20" w:rsidP="00835C2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835C20" w:rsidRPr="007E0B31" w14:paraId="3ED81227" w14:textId="77777777" w:rsidTr="57E8CC90">
        <w:trPr>
          <w:cantSplit/>
        </w:trPr>
        <w:tc>
          <w:tcPr>
            <w:tcW w:w="2884" w:type="dxa"/>
          </w:tcPr>
          <w:p w14:paraId="3A2F3CB6" w14:textId="77777777" w:rsidR="00835C20" w:rsidRPr="007E0B31" w:rsidRDefault="00835C20" w:rsidP="00835C20">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835C20" w:rsidRPr="007E0B31" w:rsidRDefault="00835C20" w:rsidP="00835C2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835C20" w:rsidRPr="007E0B31" w14:paraId="1EF85FD5" w14:textId="77777777" w:rsidTr="57E8CC90">
        <w:trPr>
          <w:cantSplit/>
        </w:trPr>
        <w:tc>
          <w:tcPr>
            <w:tcW w:w="2884" w:type="dxa"/>
          </w:tcPr>
          <w:p w14:paraId="023D3019" w14:textId="77777777" w:rsidR="00835C20" w:rsidRPr="007E0B31" w:rsidRDefault="00835C20" w:rsidP="00835C20">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835C20" w:rsidRPr="007E0B31" w:rsidRDefault="00835C20" w:rsidP="00835C2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835C20" w:rsidRPr="007E0B31" w14:paraId="71C93C62" w14:textId="77777777" w:rsidTr="57E8CC90">
        <w:trPr>
          <w:cantSplit/>
        </w:trPr>
        <w:tc>
          <w:tcPr>
            <w:tcW w:w="2884" w:type="dxa"/>
          </w:tcPr>
          <w:p w14:paraId="39813E66" w14:textId="77777777" w:rsidR="00835C20" w:rsidRPr="007E0B31" w:rsidRDefault="00835C20" w:rsidP="00835C20">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835C20" w:rsidRPr="007E0B31" w:rsidRDefault="00835C20" w:rsidP="00835C20">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835C20" w:rsidRPr="007E0B31" w14:paraId="2BF7BC2C" w14:textId="77777777" w:rsidTr="57E8CC90">
        <w:trPr>
          <w:cantSplit/>
        </w:trPr>
        <w:tc>
          <w:tcPr>
            <w:tcW w:w="2884" w:type="dxa"/>
          </w:tcPr>
          <w:p w14:paraId="501E731D" w14:textId="77777777" w:rsidR="00835C20" w:rsidRPr="007E0B31" w:rsidRDefault="00835C20" w:rsidP="00835C20">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835C20" w:rsidRPr="007E0B31" w:rsidRDefault="00835C20" w:rsidP="00835C20">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835C20" w:rsidRPr="007E0B31" w14:paraId="18CE60F1" w14:textId="77777777" w:rsidTr="57E8CC90">
        <w:trPr>
          <w:cantSplit/>
        </w:trPr>
        <w:tc>
          <w:tcPr>
            <w:tcW w:w="2884" w:type="dxa"/>
          </w:tcPr>
          <w:p w14:paraId="59FAA8FE" w14:textId="77777777" w:rsidR="00835C20" w:rsidRPr="007E0B31" w:rsidRDefault="00835C20" w:rsidP="00835C20">
            <w:pPr>
              <w:pStyle w:val="Arial11Bold"/>
              <w:rPr>
                <w:rFonts w:cs="Arial"/>
              </w:rPr>
            </w:pPr>
            <w:r w:rsidRPr="007E0B31">
              <w:rPr>
                <w:rFonts w:cs="Arial"/>
              </w:rPr>
              <w:t>Connection Entry Capacity</w:t>
            </w:r>
          </w:p>
        </w:tc>
        <w:tc>
          <w:tcPr>
            <w:tcW w:w="6634" w:type="dxa"/>
          </w:tcPr>
          <w:p w14:paraId="0031FD48"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835C20" w:rsidRPr="007E0B31" w14:paraId="49692C93" w14:textId="77777777" w:rsidTr="57E8CC90">
        <w:trPr>
          <w:cantSplit/>
        </w:trPr>
        <w:tc>
          <w:tcPr>
            <w:tcW w:w="2884" w:type="dxa"/>
          </w:tcPr>
          <w:p w14:paraId="4069B05B" w14:textId="77777777" w:rsidR="00835C20" w:rsidRPr="007E0B31" w:rsidRDefault="00835C20" w:rsidP="00835C20">
            <w:pPr>
              <w:pStyle w:val="Arial11Bold"/>
              <w:rPr>
                <w:rFonts w:cs="Arial"/>
              </w:rPr>
            </w:pPr>
            <w:r w:rsidRPr="007E0B31">
              <w:rPr>
                <w:rFonts w:cs="Arial"/>
              </w:rPr>
              <w:lastRenderedPageBreak/>
              <w:t>Connected Planning Data</w:t>
            </w:r>
          </w:p>
        </w:tc>
        <w:tc>
          <w:tcPr>
            <w:tcW w:w="6634" w:type="dxa"/>
          </w:tcPr>
          <w:p w14:paraId="319F5ABF" w14:textId="77777777" w:rsidR="00835C20" w:rsidRPr="007E0B31" w:rsidRDefault="00835C20" w:rsidP="00835C20">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835C20" w:rsidRPr="007E0B31" w14:paraId="032C0763" w14:textId="77777777" w:rsidTr="57E8CC90">
        <w:trPr>
          <w:cantSplit/>
        </w:trPr>
        <w:tc>
          <w:tcPr>
            <w:tcW w:w="2884" w:type="dxa"/>
          </w:tcPr>
          <w:p w14:paraId="62DFDF6A" w14:textId="77777777" w:rsidR="00835C20" w:rsidRPr="007E0B31" w:rsidRDefault="00835C20" w:rsidP="00835C20">
            <w:pPr>
              <w:pStyle w:val="Arial11Bold"/>
              <w:rPr>
                <w:rFonts w:cs="Arial"/>
              </w:rPr>
            </w:pPr>
            <w:r w:rsidRPr="007E0B31">
              <w:rPr>
                <w:rFonts w:cs="Arial"/>
              </w:rPr>
              <w:t>Connection Point</w:t>
            </w:r>
          </w:p>
        </w:tc>
        <w:tc>
          <w:tcPr>
            <w:tcW w:w="6634" w:type="dxa"/>
          </w:tcPr>
          <w:p w14:paraId="418AC172" w14:textId="77777777" w:rsidR="00835C20" w:rsidRPr="007E0B31" w:rsidRDefault="00835C20" w:rsidP="00835C20">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835C20" w:rsidRPr="007E0B31" w14:paraId="1ECEFAB2" w14:textId="77777777" w:rsidTr="57E8CC90">
        <w:trPr>
          <w:cantSplit/>
        </w:trPr>
        <w:tc>
          <w:tcPr>
            <w:tcW w:w="2884" w:type="dxa"/>
          </w:tcPr>
          <w:p w14:paraId="4B2413B1" w14:textId="77777777" w:rsidR="00835C20" w:rsidRPr="007E0B31" w:rsidRDefault="00835C20" w:rsidP="00835C20">
            <w:pPr>
              <w:pStyle w:val="Arial11Bold"/>
              <w:rPr>
                <w:rFonts w:cs="Arial"/>
              </w:rPr>
            </w:pPr>
            <w:r w:rsidRPr="007E0B31">
              <w:rPr>
                <w:rFonts w:cs="Arial"/>
              </w:rPr>
              <w:t>Connection Site</w:t>
            </w:r>
          </w:p>
        </w:tc>
        <w:tc>
          <w:tcPr>
            <w:tcW w:w="6634" w:type="dxa"/>
          </w:tcPr>
          <w:p w14:paraId="42144605" w14:textId="77777777" w:rsidR="00835C20" w:rsidRPr="007E0B31" w:rsidRDefault="00835C20" w:rsidP="00835C20">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835C20" w:rsidRPr="007E0B31" w14:paraId="23196ECE" w14:textId="77777777" w:rsidTr="57E8CC90">
        <w:trPr>
          <w:cantSplit/>
        </w:trPr>
        <w:tc>
          <w:tcPr>
            <w:tcW w:w="2884" w:type="dxa"/>
          </w:tcPr>
          <w:p w14:paraId="05744015" w14:textId="77777777" w:rsidR="00835C20" w:rsidRPr="007E0B31" w:rsidRDefault="00835C20" w:rsidP="00835C20">
            <w:pPr>
              <w:pStyle w:val="Arial11Bold"/>
              <w:rPr>
                <w:rFonts w:cs="Arial"/>
              </w:rPr>
            </w:pPr>
            <w:r w:rsidRPr="007E0B31">
              <w:rPr>
                <w:rFonts w:cs="Arial"/>
              </w:rPr>
              <w:t>Construction Agreement</w:t>
            </w:r>
          </w:p>
        </w:tc>
        <w:tc>
          <w:tcPr>
            <w:tcW w:w="6634" w:type="dxa"/>
          </w:tcPr>
          <w:p w14:paraId="57CB08B2" w14:textId="77777777" w:rsidR="00835C20" w:rsidRPr="007E0B31" w:rsidRDefault="00835C20" w:rsidP="00835C20">
            <w:pPr>
              <w:pStyle w:val="TableArial11"/>
              <w:rPr>
                <w:rFonts w:cs="Arial"/>
              </w:rPr>
            </w:pPr>
            <w:r w:rsidRPr="007E0B31">
              <w:rPr>
                <w:rFonts w:cs="Arial"/>
              </w:rPr>
              <w:t xml:space="preserve">Has the meaning set out in the </w:t>
            </w:r>
            <w:r w:rsidRPr="007E0B31">
              <w:rPr>
                <w:rFonts w:cs="Arial"/>
                <w:b/>
              </w:rPr>
              <w:t>CUSC</w:t>
            </w:r>
          </w:p>
        </w:tc>
      </w:tr>
      <w:tr w:rsidR="00835C20" w:rsidRPr="007E0B31" w14:paraId="11856CEF" w14:textId="77777777" w:rsidTr="57E8CC90">
        <w:trPr>
          <w:cantSplit/>
        </w:trPr>
        <w:tc>
          <w:tcPr>
            <w:tcW w:w="2884" w:type="dxa"/>
          </w:tcPr>
          <w:p w14:paraId="21BC9C05" w14:textId="77777777" w:rsidR="00835C20" w:rsidRPr="007E0B31" w:rsidRDefault="00835C20" w:rsidP="00835C20">
            <w:pPr>
              <w:pStyle w:val="Arial11Bold"/>
              <w:rPr>
                <w:rFonts w:cs="Arial"/>
              </w:rPr>
            </w:pPr>
            <w:r w:rsidRPr="007E0B31">
              <w:rPr>
                <w:rFonts w:cs="Arial"/>
              </w:rPr>
              <w:t>Consumer Representative</w:t>
            </w:r>
          </w:p>
        </w:tc>
        <w:tc>
          <w:tcPr>
            <w:tcW w:w="6634" w:type="dxa"/>
          </w:tcPr>
          <w:p w14:paraId="5BBA34B8" w14:textId="77777777" w:rsidR="00835C20" w:rsidRPr="007E0B31" w:rsidRDefault="00835C20" w:rsidP="00835C20">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835C20" w:rsidRPr="007E0B31" w14:paraId="646FA376" w14:textId="77777777" w:rsidTr="57E8CC90">
        <w:trPr>
          <w:cantSplit/>
        </w:trPr>
        <w:tc>
          <w:tcPr>
            <w:tcW w:w="2884" w:type="dxa"/>
          </w:tcPr>
          <w:p w14:paraId="46B0CA7D" w14:textId="77777777" w:rsidR="00835C20" w:rsidRPr="007E0B31" w:rsidRDefault="00835C20" w:rsidP="00835C20">
            <w:pPr>
              <w:pStyle w:val="Arial11Bold"/>
              <w:rPr>
                <w:rFonts w:cs="Arial"/>
              </w:rPr>
            </w:pPr>
            <w:r w:rsidRPr="007E0B31">
              <w:rPr>
                <w:rFonts w:cs="Arial"/>
              </w:rPr>
              <w:t>Contingency Reserve</w:t>
            </w:r>
          </w:p>
        </w:tc>
        <w:tc>
          <w:tcPr>
            <w:tcW w:w="6634" w:type="dxa"/>
          </w:tcPr>
          <w:p w14:paraId="07550A0F" w14:textId="77777777" w:rsidR="00835C20" w:rsidRPr="007E0B31" w:rsidRDefault="00835C20" w:rsidP="00835C20">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835C20" w:rsidRPr="007E0B31" w14:paraId="5AF82D96" w14:textId="77777777" w:rsidTr="57E8CC90">
        <w:trPr>
          <w:cantSplit/>
        </w:trPr>
        <w:tc>
          <w:tcPr>
            <w:tcW w:w="2884" w:type="dxa"/>
          </w:tcPr>
          <w:p w14:paraId="4C7990EB" w14:textId="403E3043" w:rsidR="00835C20" w:rsidRPr="002B63E6" w:rsidRDefault="00835C20" w:rsidP="00835C20">
            <w:pPr>
              <w:pStyle w:val="Arial11Bold"/>
              <w:rPr>
                <w:rFonts w:cs="Arial"/>
              </w:rPr>
            </w:pPr>
            <w:r w:rsidRPr="002510FF">
              <w:rPr>
                <w:rFonts w:cs="Arial"/>
              </w:rPr>
              <w:t>Control Based Reactive Power</w:t>
            </w:r>
          </w:p>
        </w:tc>
        <w:tc>
          <w:tcPr>
            <w:tcW w:w="6634" w:type="dxa"/>
          </w:tcPr>
          <w:p w14:paraId="6EB96F85" w14:textId="2CCE559B" w:rsidR="00835C20" w:rsidRPr="00807CFB" w:rsidRDefault="00835C20" w:rsidP="00835C20">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835C20" w:rsidRPr="007E0B31" w14:paraId="53E01391" w14:textId="77777777" w:rsidTr="57E8CC90">
        <w:trPr>
          <w:cantSplit/>
        </w:trPr>
        <w:tc>
          <w:tcPr>
            <w:tcW w:w="2884" w:type="dxa"/>
          </w:tcPr>
          <w:p w14:paraId="29DEC0AF" w14:textId="77777777" w:rsidR="00835C20" w:rsidRPr="007E0B31" w:rsidRDefault="00835C20" w:rsidP="00835C20">
            <w:pPr>
              <w:pStyle w:val="Arial11Bold"/>
              <w:rPr>
                <w:rFonts w:cs="Arial"/>
              </w:rPr>
            </w:pPr>
            <w:r w:rsidRPr="007E0B31">
              <w:rPr>
                <w:rFonts w:cs="Arial"/>
              </w:rPr>
              <w:t>Control Calls</w:t>
            </w:r>
          </w:p>
        </w:tc>
        <w:tc>
          <w:tcPr>
            <w:tcW w:w="6634" w:type="dxa"/>
          </w:tcPr>
          <w:p w14:paraId="6192B2BE" w14:textId="0BE63D7D" w:rsidR="00835C20" w:rsidRPr="007E0B31" w:rsidRDefault="00835C20" w:rsidP="00835C20">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w:t>
            </w:r>
            <w:proofErr w:type="spellStart"/>
            <w:r w:rsidRPr="000D1208">
              <w:rPr>
                <w:rFonts w:cs="Arial"/>
              </w:rPr>
              <w:t>ie</w:t>
            </w:r>
            <w:proofErr w:type="spellEnd"/>
            <w:r w:rsidRPr="000D1208">
              <w:rPr>
                <w:rFonts w:cs="Arial"/>
              </w:rPr>
              <w:t>. disconnect) a call of a lower status.</w:t>
            </w:r>
          </w:p>
        </w:tc>
      </w:tr>
      <w:tr w:rsidR="00835C20" w:rsidRPr="007E0B31" w14:paraId="2493C15B" w14:textId="77777777" w:rsidTr="57E8CC90">
        <w:trPr>
          <w:cantSplit/>
        </w:trPr>
        <w:tc>
          <w:tcPr>
            <w:tcW w:w="2884" w:type="dxa"/>
          </w:tcPr>
          <w:p w14:paraId="565B74C5" w14:textId="77777777" w:rsidR="00835C20" w:rsidRPr="007E0B31" w:rsidRDefault="00835C20" w:rsidP="00835C20">
            <w:pPr>
              <w:pStyle w:val="Arial11Bold"/>
              <w:rPr>
                <w:rFonts w:cs="Arial"/>
              </w:rPr>
            </w:pPr>
            <w:r w:rsidRPr="007E0B31">
              <w:rPr>
                <w:rFonts w:cs="Arial"/>
              </w:rPr>
              <w:t>Control Centre</w:t>
            </w:r>
          </w:p>
        </w:tc>
        <w:tc>
          <w:tcPr>
            <w:tcW w:w="6634" w:type="dxa"/>
          </w:tcPr>
          <w:p w14:paraId="0D9B9445" w14:textId="77777777" w:rsidR="00835C20" w:rsidRPr="007E0B31" w:rsidRDefault="00835C20" w:rsidP="00835C20">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835C20" w:rsidRPr="007E0B31" w14:paraId="0286B8A2" w14:textId="77777777" w:rsidTr="57E8CC90">
        <w:trPr>
          <w:cantSplit/>
        </w:trPr>
        <w:tc>
          <w:tcPr>
            <w:tcW w:w="2884" w:type="dxa"/>
          </w:tcPr>
          <w:p w14:paraId="536D92EE" w14:textId="77777777" w:rsidR="00835C20" w:rsidRPr="007E0B31" w:rsidRDefault="00835C20" w:rsidP="00835C20">
            <w:pPr>
              <w:pStyle w:val="Arial11Bold"/>
              <w:rPr>
                <w:rFonts w:cs="Arial"/>
              </w:rPr>
            </w:pPr>
            <w:r w:rsidRPr="007E0B31">
              <w:rPr>
                <w:rFonts w:cs="Arial"/>
              </w:rPr>
              <w:t>Control Engineer</w:t>
            </w:r>
          </w:p>
        </w:tc>
        <w:tc>
          <w:tcPr>
            <w:tcW w:w="6634" w:type="dxa"/>
          </w:tcPr>
          <w:p w14:paraId="2DAA8A41" w14:textId="77777777" w:rsidR="00835C20" w:rsidRPr="007E0B31" w:rsidRDefault="00835C20" w:rsidP="00835C20">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835C20" w:rsidRPr="007E0B31" w14:paraId="4A061FA1" w14:textId="77777777" w:rsidTr="57E8CC90">
        <w:trPr>
          <w:cantSplit/>
        </w:trPr>
        <w:tc>
          <w:tcPr>
            <w:tcW w:w="2884" w:type="dxa"/>
          </w:tcPr>
          <w:p w14:paraId="0565CA3D" w14:textId="77777777" w:rsidR="00835C20" w:rsidRPr="007E0B31" w:rsidRDefault="00835C20" w:rsidP="00835C20">
            <w:pPr>
              <w:pStyle w:val="Arial11Bold"/>
              <w:rPr>
                <w:rFonts w:cs="Arial"/>
              </w:rPr>
            </w:pPr>
            <w:r w:rsidRPr="007E0B31">
              <w:rPr>
                <w:rFonts w:cs="Arial"/>
              </w:rPr>
              <w:t>Control Person</w:t>
            </w:r>
          </w:p>
        </w:tc>
        <w:tc>
          <w:tcPr>
            <w:tcW w:w="6634" w:type="dxa"/>
          </w:tcPr>
          <w:p w14:paraId="2D0C4029" w14:textId="77777777" w:rsidR="00835C20" w:rsidRPr="007E0B31" w:rsidRDefault="00835C20" w:rsidP="00835C20">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835C20" w:rsidRPr="007E0B31" w14:paraId="12EB2467" w14:textId="77777777" w:rsidTr="57E8CC90">
        <w:trPr>
          <w:cantSplit/>
        </w:trPr>
        <w:tc>
          <w:tcPr>
            <w:tcW w:w="2884" w:type="dxa"/>
          </w:tcPr>
          <w:p w14:paraId="19C43882" w14:textId="2FBBB530" w:rsidR="00835C20" w:rsidRPr="00B43A5F" w:rsidRDefault="00835C20" w:rsidP="00835C20">
            <w:pPr>
              <w:rPr>
                <w:bCs/>
              </w:rPr>
            </w:pPr>
            <w:r w:rsidRPr="005C20E3">
              <w:rPr>
                <w:rFonts w:cs="Arial"/>
                <w:b/>
                <w:bCs/>
              </w:rPr>
              <w:t>Control Phase</w:t>
            </w:r>
          </w:p>
          <w:p w14:paraId="1DA71278" w14:textId="77777777" w:rsidR="00835C20" w:rsidRPr="00A87826" w:rsidRDefault="00835C20" w:rsidP="00835C20"/>
          <w:p w14:paraId="14947776" w14:textId="77777777" w:rsidR="00835C20" w:rsidRPr="00A87826" w:rsidRDefault="00835C20" w:rsidP="00835C20"/>
          <w:p w14:paraId="04D42DE1" w14:textId="77777777" w:rsidR="00835C20" w:rsidRPr="00A87826" w:rsidRDefault="00835C20" w:rsidP="00835C20"/>
          <w:p w14:paraId="4E06E153" w14:textId="1EB79B79" w:rsidR="00835C20" w:rsidRPr="00A87826" w:rsidRDefault="00835C20" w:rsidP="00835C20">
            <w:pPr>
              <w:jc w:val="center"/>
            </w:pPr>
          </w:p>
        </w:tc>
        <w:tc>
          <w:tcPr>
            <w:tcW w:w="6634" w:type="dxa"/>
          </w:tcPr>
          <w:p w14:paraId="39628092" w14:textId="77777777" w:rsidR="00835C20" w:rsidRPr="007E0B31" w:rsidRDefault="00835C20" w:rsidP="00835C20">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835C20" w:rsidRPr="007E0B31" w14:paraId="027A8852" w14:textId="77777777" w:rsidTr="57E8CC90">
        <w:trPr>
          <w:cantSplit/>
        </w:trPr>
        <w:tc>
          <w:tcPr>
            <w:tcW w:w="2884" w:type="dxa"/>
          </w:tcPr>
          <w:p w14:paraId="61E04235" w14:textId="77777777" w:rsidR="00835C20" w:rsidRPr="007E0B31" w:rsidRDefault="00835C20" w:rsidP="00835C20">
            <w:pPr>
              <w:pStyle w:val="Arial11Bold"/>
              <w:rPr>
                <w:rFonts w:cs="Arial"/>
              </w:rPr>
            </w:pPr>
            <w:r w:rsidRPr="007E0B31">
              <w:rPr>
                <w:rFonts w:cs="Arial"/>
              </w:rPr>
              <w:lastRenderedPageBreak/>
              <w:t>Control Point</w:t>
            </w:r>
          </w:p>
        </w:tc>
        <w:tc>
          <w:tcPr>
            <w:tcW w:w="6634" w:type="dxa"/>
          </w:tcPr>
          <w:p w14:paraId="7358CD55" w14:textId="77777777" w:rsidR="00835C20" w:rsidRPr="007E0B31" w:rsidRDefault="00835C20" w:rsidP="00835C20">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835C20" w:rsidRPr="007E0B31" w:rsidRDefault="00835C20" w:rsidP="00835C20">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835C20" w:rsidRPr="007E0B31" w:rsidRDefault="00835C20" w:rsidP="00835C20">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835C20" w:rsidRPr="007E0B31" w:rsidRDefault="00835C20" w:rsidP="00835C2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835C20" w:rsidRPr="007E0B31" w:rsidRDefault="00835C20" w:rsidP="00835C20">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835C20" w:rsidRPr="007E0B31" w:rsidRDefault="00835C20" w:rsidP="00835C20">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835C20" w:rsidRPr="007E0B31" w:rsidRDefault="00835C20" w:rsidP="00835C20">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835C20" w:rsidRPr="007E0B31" w:rsidRDefault="00835C20" w:rsidP="00835C20">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835C20" w:rsidRPr="007E0B31" w:rsidRDefault="00835C20" w:rsidP="00835C20">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835C20" w:rsidRPr="007E0B31" w:rsidRDefault="00835C20" w:rsidP="00835C20">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835C20" w:rsidRPr="007E0B31" w14:paraId="3239CB2F" w14:textId="77777777" w:rsidTr="57E8CC90">
        <w:trPr>
          <w:cantSplit/>
        </w:trPr>
        <w:tc>
          <w:tcPr>
            <w:tcW w:w="2884" w:type="dxa"/>
          </w:tcPr>
          <w:p w14:paraId="31CC584E" w14:textId="77777777" w:rsidR="00835C20" w:rsidRPr="007E0B31" w:rsidRDefault="00835C20" w:rsidP="00835C20">
            <w:pPr>
              <w:pStyle w:val="Arial11Bold"/>
              <w:rPr>
                <w:rFonts w:cs="Arial"/>
              </w:rPr>
            </w:pPr>
            <w:r w:rsidRPr="007E0B31">
              <w:rPr>
                <w:rFonts w:cs="Arial"/>
              </w:rPr>
              <w:t>Control Telephony</w:t>
            </w:r>
          </w:p>
        </w:tc>
        <w:tc>
          <w:tcPr>
            <w:tcW w:w="6634" w:type="dxa"/>
          </w:tcPr>
          <w:p w14:paraId="076469C1" w14:textId="1AD194F7" w:rsidR="00835C20" w:rsidRPr="007E0B31" w:rsidRDefault="00835C20" w:rsidP="00835C20">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835C20" w:rsidRPr="007E0B31" w14:paraId="31949C78" w14:textId="77777777" w:rsidTr="57E8CC90">
        <w:trPr>
          <w:cantSplit/>
        </w:trPr>
        <w:tc>
          <w:tcPr>
            <w:tcW w:w="2884" w:type="dxa"/>
          </w:tcPr>
          <w:p w14:paraId="6E349B25" w14:textId="77777777" w:rsidR="00835C20" w:rsidRPr="007E0B31" w:rsidRDefault="00835C20" w:rsidP="00835C20">
            <w:pPr>
              <w:pStyle w:val="Arial11Bold"/>
              <w:rPr>
                <w:rFonts w:cs="Arial"/>
              </w:rPr>
            </w:pPr>
            <w:r w:rsidRPr="007E0B31">
              <w:rPr>
                <w:rFonts w:cs="Arial"/>
              </w:rPr>
              <w:t>Core Industry Document</w:t>
            </w:r>
          </w:p>
        </w:tc>
        <w:tc>
          <w:tcPr>
            <w:tcW w:w="6634" w:type="dxa"/>
          </w:tcPr>
          <w:p w14:paraId="7330C8CF" w14:textId="7AA48245" w:rsidR="00835C20" w:rsidRPr="007E0B31" w:rsidRDefault="00835C20" w:rsidP="00835C20">
            <w:pPr>
              <w:pStyle w:val="TableArial11"/>
              <w:rPr>
                <w:rFonts w:cs="Arial"/>
              </w:rPr>
            </w:pPr>
            <w:r>
              <w:rPr>
                <w:rFonts w:cs="Arial"/>
              </w:rPr>
              <w:t>A</w:t>
            </w:r>
            <w:r w:rsidRPr="007E0B31">
              <w:rPr>
                <w:rFonts w:cs="Arial"/>
              </w:rPr>
              <w:t xml:space="preserve">s defined in the </w:t>
            </w:r>
            <w:r w:rsidR="00F71D00">
              <w:rPr>
                <w:rFonts w:cs="Arial"/>
                <w:b/>
              </w:rPr>
              <w:t>ESO</w:t>
            </w:r>
            <w:r w:rsidR="00F71D00" w:rsidRPr="007E0B31">
              <w:rPr>
                <w:rFonts w:cs="Arial"/>
                <w:b/>
              </w:rPr>
              <w:t xml:space="preserve"> </w:t>
            </w:r>
            <w:r w:rsidRPr="007E0B31">
              <w:rPr>
                <w:rFonts w:cs="Arial"/>
                <w:b/>
              </w:rPr>
              <w:t>Licence</w:t>
            </w:r>
          </w:p>
        </w:tc>
      </w:tr>
      <w:tr w:rsidR="00835C20" w:rsidRPr="007E0B31" w14:paraId="3A59B2AE" w14:textId="77777777" w:rsidTr="57E8CC90">
        <w:trPr>
          <w:cantSplit/>
        </w:trPr>
        <w:tc>
          <w:tcPr>
            <w:tcW w:w="2884" w:type="dxa"/>
          </w:tcPr>
          <w:p w14:paraId="2D437765" w14:textId="77777777" w:rsidR="00835C20" w:rsidRPr="007E0B31" w:rsidRDefault="00835C20" w:rsidP="00835C20">
            <w:pPr>
              <w:pStyle w:val="Arial11Bold"/>
              <w:rPr>
                <w:rFonts w:cs="Arial"/>
              </w:rPr>
            </w:pPr>
            <w:r w:rsidRPr="007E0B31">
              <w:rPr>
                <w:rFonts w:cs="Arial"/>
              </w:rPr>
              <w:t>Core Industry Document Owner</w:t>
            </w:r>
          </w:p>
        </w:tc>
        <w:tc>
          <w:tcPr>
            <w:tcW w:w="6634" w:type="dxa"/>
          </w:tcPr>
          <w:p w14:paraId="10482254" w14:textId="77777777" w:rsidR="00835C20" w:rsidRPr="007E0B31" w:rsidRDefault="00835C20" w:rsidP="00835C20">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835C20" w:rsidRPr="007E0B31" w14:paraId="4E4A3859" w14:textId="77777777" w:rsidTr="57E8CC90">
        <w:trPr>
          <w:cantSplit/>
        </w:trPr>
        <w:tc>
          <w:tcPr>
            <w:tcW w:w="2884" w:type="dxa"/>
          </w:tcPr>
          <w:p w14:paraId="5D17F633" w14:textId="778F2175" w:rsidR="00835C20" w:rsidRPr="002A73E9" w:rsidRDefault="00835C20" w:rsidP="00835C20">
            <w:pPr>
              <w:pStyle w:val="Arial11Bold"/>
              <w:rPr>
                <w:highlight w:val="green"/>
              </w:rPr>
            </w:pPr>
            <w:r w:rsidRPr="001227B2">
              <w:lastRenderedPageBreak/>
              <w:t>Critical Tools and Facilities</w:t>
            </w:r>
          </w:p>
        </w:tc>
        <w:tc>
          <w:tcPr>
            <w:tcW w:w="6634" w:type="dxa"/>
          </w:tcPr>
          <w:p w14:paraId="5F478205" w14:textId="26EA8B62" w:rsidR="00835C20" w:rsidRPr="001227B2" w:rsidRDefault="00835C20" w:rsidP="00835C20">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835C20" w:rsidRPr="00845E49" w:rsidRDefault="00835C20" w:rsidP="00835C20">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835C20" w:rsidRPr="00845E49" w:rsidRDefault="00835C20" w:rsidP="00835C20">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835C20" w:rsidRPr="00845E49" w:rsidRDefault="00835C20" w:rsidP="00835C20">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835C20" w:rsidRPr="00845E49" w:rsidRDefault="00835C20" w:rsidP="00835C20">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835C20" w:rsidRPr="00845E49" w:rsidRDefault="00835C20" w:rsidP="00835C20">
            <w:pPr>
              <w:widowControl/>
              <w:numPr>
                <w:ilvl w:val="0"/>
                <w:numId w:val="18"/>
              </w:numPr>
              <w:spacing w:before="100" w:after="100"/>
              <w:jc w:val="both"/>
            </w:pPr>
            <w:r w:rsidRPr="00845E49">
              <w:t>Operational telephony as provided for in STCP 04-5; and</w:t>
            </w:r>
          </w:p>
          <w:p w14:paraId="6F964789" w14:textId="77777777" w:rsidR="00835C20" w:rsidRPr="00845E49" w:rsidRDefault="00835C20" w:rsidP="00835C20">
            <w:pPr>
              <w:widowControl/>
              <w:numPr>
                <w:ilvl w:val="0"/>
                <w:numId w:val="18"/>
              </w:numPr>
              <w:spacing w:before="100" w:after="100"/>
              <w:jc w:val="both"/>
            </w:pPr>
            <w:r w:rsidRPr="00845E49">
              <w:t>Tools and communications systems to facilitate cross border operations.</w:t>
            </w:r>
          </w:p>
          <w:p w14:paraId="734333A6" w14:textId="0EF1F69C" w:rsidR="00835C20" w:rsidRPr="00851307" w:rsidRDefault="00835C20" w:rsidP="00835C20">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835C20" w:rsidRPr="009F79B7" w:rsidRDefault="00835C20" w:rsidP="00835C20">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835C20" w:rsidRPr="009F79B7" w:rsidRDefault="00835C20" w:rsidP="00835C20">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835C20" w:rsidRPr="009F79B7" w:rsidRDefault="00835C20" w:rsidP="00835C20">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835C20" w:rsidRPr="005604B5" w:rsidRDefault="00835C20" w:rsidP="00835C20">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835C20" w:rsidRPr="005604B5" w:rsidRDefault="00835C20" w:rsidP="00835C20">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835C20" w:rsidRPr="005604B5" w:rsidRDefault="00835C20" w:rsidP="00835C20">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835C20" w:rsidRPr="007C51CC" w:rsidRDefault="00835C20" w:rsidP="00835C20">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835C20" w:rsidRPr="007C51CC" w:rsidRDefault="00835C20" w:rsidP="00835C20">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835C20" w:rsidRPr="007C51CC" w:rsidRDefault="00835C20" w:rsidP="00835C20">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835C20" w:rsidRPr="00264635" w:rsidRDefault="00835C20" w:rsidP="00835C20">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835C20" w:rsidRPr="00264635" w:rsidRDefault="00835C20" w:rsidP="00835C20">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835C20" w:rsidRPr="00264635" w:rsidRDefault="00835C20" w:rsidP="00835C20">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835C20" w:rsidRDefault="00835C20" w:rsidP="00835C20">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835C20" w:rsidRPr="00264635" w:rsidRDefault="00835C20" w:rsidP="00835C20">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835C20" w:rsidRPr="007E0B31" w14:paraId="1AD3474E" w14:textId="77777777" w:rsidTr="57E8CC90">
        <w:trPr>
          <w:cantSplit/>
        </w:trPr>
        <w:tc>
          <w:tcPr>
            <w:tcW w:w="2884" w:type="dxa"/>
          </w:tcPr>
          <w:p w14:paraId="1E287F9A" w14:textId="77777777" w:rsidR="00835C20" w:rsidRPr="007E0B31" w:rsidRDefault="00835C20" w:rsidP="00835C20">
            <w:pPr>
              <w:pStyle w:val="Arial11Bold"/>
              <w:rPr>
                <w:rFonts w:cs="Arial"/>
              </w:rPr>
            </w:pPr>
            <w:r w:rsidRPr="001801CA">
              <w:rPr>
                <w:rFonts w:cs="Arial"/>
              </w:rPr>
              <w:lastRenderedPageBreak/>
              <w:t>CUSC</w:t>
            </w:r>
          </w:p>
        </w:tc>
        <w:tc>
          <w:tcPr>
            <w:tcW w:w="6634" w:type="dxa"/>
          </w:tcPr>
          <w:p w14:paraId="12B3E7E0" w14:textId="299632F6" w:rsidR="00835C20" w:rsidRPr="007E0B31" w:rsidRDefault="00835C20" w:rsidP="00835C20">
            <w:pPr>
              <w:pStyle w:val="TableArial11"/>
              <w:rPr>
                <w:rFonts w:cs="Arial"/>
              </w:rPr>
            </w:pPr>
            <w:r w:rsidRPr="007E0B31">
              <w:rPr>
                <w:rFonts w:cs="Arial"/>
              </w:rPr>
              <w:t xml:space="preserve">Has the meaning set out in </w:t>
            </w:r>
            <w:r w:rsidR="00F71D00">
              <w:rPr>
                <w:rFonts w:cs="Arial"/>
                <w:bCs/>
              </w:rPr>
              <w:t xml:space="preserve">the </w:t>
            </w:r>
            <w:r w:rsidR="00F71D00">
              <w:rPr>
                <w:rFonts w:cs="Arial"/>
                <w:b/>
              </w:rPr>
              <w:t>ESO</w:t>
            </w:r>
            <w:r w:rsidRPr="007E0B31">
              <w:rPr>
                <w:rFonts w:cs="Arial"/>
                <w:b/>
              </w:rPr>
              <w:t xml:space="preserve"> Licence</w:t>
            </w:r>
          </w:p>
        </w:tc>
      </w:tr>
      <w:tr w:rsidR="00835C20" w:rsidRPr="007E0B31" w14:paraId="5634AD17" w14:textId="77777777" w:rsidTr="57E8CC90">
        <w:trPr>
          <w:cantSplit/>
        </w:trPr>
        <w:tc>
          <w:tcPr>
            <w:tcW w:w="2884" w:type="dxa"/>
          </w:tcPr>
          <w:p w14:paraId="36634764" w14:textId="77777777" w:rsidR="00835C20" w:rsidRPr="007E0B31" w:rsidRDefault="00835C20" w:rsidP="00835C20">
            <w:pPr>
              <w:pStyle w:val="Arial11Bold"/>
              <w:rPr>
                <w:rFonts w:cs="Arial"/>
              </w:rPr>
            </w:pPr>
            <w:r w:rsidRPr="007E0B31">
              <w:rPr>
                <w:rFonts w:cs="Arial"/>
              </w:rPr>
              <w:t>CUSC Contract</w:t>
            </w:r>
          </w:p>
        </w:tc>
        <w:tc>
          <w:tcPr>
            <w:tcW w:w="6634" w:type="dxa"/>
          </w:tcPr>
          <w:p w14:paraId="19B688D1" w14:textId="3B6BB744" w:rsidR="00835C20" w:rsidRPr="007E0B31" w:rsidRDefault="00835C20" w:rsidP="00835C20">
            <w:pPr>
              <w:pStyle w:val="TableArial11"/>
              <w:rPr>
                <w:rFonts w:cs="Arial"/>
                <w:b/>
              </w:rPr>
            </w:pPr>
            <w:r w:rsidRPr="007E0B31">
              <w:rPr>
                <w:rFonts w:cs="Arial"/>
              </w:rPr>
              <w:t xml:space="preserve">One or more of the following agreements as envisaged in </w:t>
            </w:r>
            <w:r w:rsidR="00F93CA1">
              <w:rPr>
                <w:rFonts w:cs="Arial"/>
              </w:rPr>
              <w:t>c</w:t>
            </w:r>
            <w:r w:rsidRPr="007E0B31">
              <w:rPr>
                <w:rFonts w:cs="Arial"/>
              </w:rPr>
              <w:t xml:space="preserve">ondition </w:t>
            </w:r>
            <w:r w:rsidR="00F93CA1">
              <w:rPr>
                <w:rFonts w:cs="Arial"/>
              </w:rPr>
              <w:t>E</w:t>
            </w:r>
            <w:r w:rsidR="006B6201">
              <w:rPr>
                <w:rFonts w:cs="Arial"/>
              </w:rPr>
              <w:t>2</w:t>
            </w:r>
            <w:r w:rsidRPr="007E0B31">
              <w:rPr>
                <w:rFonts w:cs="Arial"/>
              </w:rPr>
              <w:t xml:space="preserve"> of </w:t>
            </w:r>
            <w:r w:rsidR="004927C5" w:rsidRPr="005516AE">
              <w:rPr>
                <w:rFonts w:cs="Arial"/>
              </w:rPr>
              <w:t>the</w:t>
            </w:r>
            <w:r w:rsidR="004927C5" w:rsidRPr="004927C5">
              <w:rPr>
                <w:rFonts w:cs="Arial"/>
                <w:b/>
                <w:bCs/>
              </w:rPr>
              <w:t xml:space="preserve"> </w:t>
            </w:r>
            <w:r w:rsidR="004927C5" w:rsidRPr="004927C5">
              <w:rPr>
                <w:rFonts w:cs="Arial"/>
                <w:b/>
              </w:rPr>
              <w:t xml:space="preserve">ESO </w:t>
            </w:r>
            <w:r w:rsidRPr="007E0B31">
              <w:rPr>
                <w:rFonts w:cs="Arial"/>
                <w:b/>
              </w:rPr>
              <w:t>Licence</w:t>
            </w:r>
            <w:r w:rsidRPr="007E0B31">
              <w:rPr>
                <w:rFonts w:cs="Arial"/>
              </w:rPr>
              <w:t>:</w:t>
            </w:r>
          </w:p>
          <w:p w14:paraId="0AAB8A54" w14:textId="77777777" w:rsidR="00835C20" w:rsidRPr="007E0B31" w:rsidRDefault="00835C20" w:rsidP="00835C20">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835C20" w:rsidRPr="007E0B31" w:rsidRDefault="00835C20" w:rsidP="00835C20">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835C20" w:rsidRPr="007E0B31" w:rsidRDefault="00835C20" w:rsidP="00835C20">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835C20" w:rsidRPr="007E0B31" w:rsidRDefault="00835C20" w:rsidP="00835C20">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835C20" w:rsidRPr="007E0B31" w14:paraId="64135752" w14:textId="77777777" w:rsidTr="57E8CC90">
        <w:trPr>
          <w:cantSplit/>
        </w:trPr>
        <w:tc>
          <w:tcPr>
            <w:tcW w:w="2884" w:type="dxa"/>
          </w:tcPr>
          <w:p w14:paraId="3DE12D4A" w14:textId="77777777" w:rsidR="00835C20" w:rsidRPr="007E0B31" w:rsidRDefault="00835C20" w:rsidP="00835C20">
            <w:pPr>
              <w:pStyle w:val="Arial11Bold"/>
              <w:rPr>
                <w:rFonts w:cs="Arial"/>
              </w:rPr>
            </w:pPr>
            <w:r w:rsidRPr="007E0B31">
              <w:rPr>
                <w:rFonts w:cs="Arial"/>
              </w:rPr>
              <w:t>CUSC Framework Agreement</w:t>
            </w:r>
          </w:p>
        </w:tc>
        <w:tc>
          <w:tcPr>
            <w:tcW w:w="6634" w:type="dxa"/>
          </w:tcPr>
          <w:p w14:paraId="029332DF" w14:textId="055C8A30" w:rsidR="00835C20" w:rsidRPr="007E0B31" w:rsidRDefault="00835C20" w:rsidP="00835C20">
            <w:pPr>
              <w:pStyle w:val="TableArial11"/>
              <w:rPr>
                <w:rFonts w:cs="Arial"/>
              </w:rPr>
            </w:pPr>
            <w:r w:rsidRPr="007E0B31">
              <w:rPr>
                <w:rFonts w:cs="Arial"/>
              </w:rPr>
              <w:t xml:space="preserve">Has the meaning set out in </w:t>
            </w:r>
            <w:r w:rsidR="004927C5">
              <w:rPr>
                <w:rFonts w:cs="Arial"/>
                <w:bCs/>
              </w:rPr>
              <w:t xml:space="preserve">the </w:t>
            </w:r>
            <w:r w:rsidR="004927C5">
              <w:rPr>
                <w:rFonts w:cs="Arial"/>
                <w:b/>
              </w:rPr>
              <w:t>ESO</w:t>
            </w:r>
            <w:r w:rsidR="004927C5" w:rsidRPr="007E0B31">
              <w:rPr>
                <w:rFonts w:cs="Arial"/>
                <w:b/>
              </w:rPr>
              <w:t xml:space="preserve"> </w:t>
            </w:r>
            <w:r w:rsidRPr="007E0B31">
              <w:rPr>
                <w:rFonts w:cs="Arial"/>
                <w:b/>
              </w:rPr>
              <w:t>Licence</w:t>
            </w:r>
            <w:r w:rsidRPr="00A87826">
              <w:rPr>
                <w:rFonts w:cs="Arial"/>
                <w:bCs/>
              </w:rPr>
              <w:t>.</w:t>
            </w:r>
          </w:p>
        </w:tc>
      </w:tr>
      <w:tr w:rsidR="00835C20" w:rsidRPr="007E0B31" w14:paraId="06AECE7D" w14:textId="77777777" w:rsidTr="57E8CC90">
        <w:trPr>
          <w:cantSplit/>
        </w:trPr>
        <w:tc>
          <w:tcPr>
            <w:tcW w:w="2884" w:type="dxa"/>
          </w:tcPr>
          <w:p w14:paraId="5509DB7A" w14:textId="77777777" w:rsidR="00835C20" w:rsidRPr="007E0B31" w:rsidRDefault="00835C20" w:rsidP="00835C20">
            <w:pPr>
              <w:pStyle w:val="Arial11Bold"/>
              <w:rPr>
                <w:rFonts w:cs="Arial"/>
              </w:rPr>
            </w:pPr>
            <w:r w:rsidRPr="007E0B31">
              <w:rPr>
                <w:rFonts w:cs="Arial"/>
              </w:rPr>
              <w:t>CUSC Party</w:t>
            </w:r>
          </w:p>
        </w:tc>
        <w:tc>
          <w:tcPr>
            <w:tcW w:w="6634" w:type="dxa"/>
          </w:tcPr>
          <w:p w14:paraId="7635BD5F" w14:textId="66E7CB90" w:rsidR="00835C20" w:rsidRPr="007E0B31" w:rsidRDefault="00835C20" w:rsidP="00835C20">
            <w:pPr>
              <w:pStyle w:val="TableArial11"/>
              <w:rPr>
                <w:rFonts w:cs="Arial"/>
              </w:rPr>
            </w:pPr>
            <w:r w:rsidRPr="007E0B31">
              <w:rPr>
                <w:rFonts w:cs="Arial"/>
              </w:rPr>
              <w:t xml:space="preserve">As defined in the </w:t>
            </w:r>
            <w:proofErr w:type="spellStart"/>
            <w:r w:rsidR="00992967">
              <w:rPr>
                <w:rFonts w:cs="Arial"/>
                <w:bCs/>
              </w:rPr>
              <w:t>the</w:t>
            </w:r>
            <w:proofErr w:type="spellEnd"/>
            <w:r w:rsidR="00992967">
              <w:rPr>
                <w:rFonts w:cs="Arial"/>
                <w:bCs/>
              </w:rPr>
              <w:t xml:space="preserve"> </w:t>
            </w:r>
            <w:r w:rsidR="00992967">
              <w:rPr>
                <w:rFonts w:cs="Arial"/>
                <w:b/>
              </w:rPr>
              <w:t>ESO</w:t>
            </w:r>
            <w:r w:rsidR="00992967" w:rsidRPr="007E0B31">
              <w:rPr>
                <w:rFonts w:cs="Arial"/>
                <w:b/>
              </w:rPr>
              <w:t xml:space="preserve"> </w:t>
            </w:r>
            <w:r w:rsidRPr="007E0B31">
              <w:rPr>
                <w:rFonts w:cs="Arial"/>
              </w:rPr>
              <w:t>Licence and “CUSC Parties” shall be construed accordingly.</w:t>
            </w:r>
          </w:p>
        </w:tc>
      </w:tr>
      <w:tr w:rsidR="00835C20" w:rsidRPr="007E0B31" w14:paraId="74C0FB34" w14:textId="77777777" w:rsidTr="57E8CC90">
        <w:trPr>
          <w:cantSplit/>
        </w:trPr>
        <w:tc>
          <w:tcPr>
            <w:tcW w:w="2884" w:type="dxa"/>
          </w:tcPr>
          <w:p w14:paraId="7B345751" w14:textId="77777777" w:rsidR="00835C20" w:rsidRPr="007E0B31" w:rsidRDefault="00835C20" w:rsidP="00835C20">
            <w:pPr>
              <w:pStyle w:val="Arial11Bold"/>
              <w:rPr>
                <w:rFonts w:cs="Arial"/>
              </w:rPr>
            </w:pPr>
            <w:r w:rsidRPr="007E0B31">
              <w:rPr>
                <w:rFonts w:cs="Arial"/>
              </w:rPr>
              <w:t>Customer</w:t>
            </w:r>
          </w:p>
        </w:tc>
        <w:tc>
          <w:tcPr>
            <w:tcW w:w="6634" w:type="dxa"/>
          </w:tcPr>
          <w:p w14:paraId="2206AA53" w14:textId="4F949084" w:rsidR="00835C20" w:rsidRPr="007E0B31" w:rsidRDefault="00835C20" w:rsidP="00835C20">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835C20" w:rsidRPr="007E0B31" w14:paraId="56EA79E2" w14:textId="77777777" w:rsidTr="57E8CC90">
        <w:trPr>
          <w:cantSplit/>
        </w:trPr>
        <w:tc>
          <w:tcPr>
            <w:tcW w:w="2884" w:type="dxa"/>
          </w:tcPr>
          <w:p w14:paraId="2A71FDEA" w14:textId="77777777" w:rsidR="00835C20" w:rsidRPr="007E0B31" w:rsidRDefault="00835C20" w:rsidP="00835C20">
            <w:pPr>
              <w:pStyle w:val="Arial11Bold"/>
              <w:rPr>
                <w:rFonts w:cs="Arial"/>
              </w:rPr>
            </w:pPr>
            <w:r w:rsidRPr="007E0B31">
              <w:rPr>
                <w:rFonts w:cs="Arial"/>
              </w:rPr>
              <w:t>Customer Demand Management</w:t>
            </w:r>
          </w:p>
        </w:tc>
        <w:tc>
          <w:tcPr>
            <w:tcW w:w="6634" w:type="dxa"/>
          </w:tcPr>
          <w:p w14:paraId="7226D5F1" w14:textId="77777777" w:rsidR="00835C20" w:rsidRPr="007E0B31" w:rsidRDefault="00835C20" w:rsidP="00835C20">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835C20" w:rsidRPr="007E0B31" w14:paraId="4707F41F" w14:textId="77777777" w:rsidTr="57E8CC90">
        <w:trPr>
          <w:cantSplit/>
        </w:trPr>
        <w:tc>
          <w:tcPr>
            <w:tcW w:w="2884" w:type="dxa"/>
          </w:tcPr>
          <w:p w14:paraId="7C52AC56" w14:textId="77777777" w:rsidR="00835C20" w:rsidRPr="007E0B31" w:rsidRDefault="00835C20" w:rsidP="00835C20">
            <w:pPr>
              <w:pStyle w:val="Arial11Bold"/>
              <w:rPr>
                <w:rFonts w:cs="Arial"/>
              </w:rPr>
            </w:pPr>
            <w:r w:rsidRPr="007E0B31">
              <w:rPr>
                <w:rFonts w:cs="Arial"/>
              </w:rPr>
              <w:t>Customer Demand Management Notification Level</w:t>
            </w:r>
          </w:p>
        </w:tc>
        <w:tc>
          <w:tcPr>
            <w:tcW w:w="6634" w:type="dxa"/>
          </w:tcPr>
          <w:p w14:paraId="0AAA6C43" w14:textId="270B9CB3" w:rsidR="00835C20" w:rsidRPr="007E0B31" w:rsidRDefault="00835C20" w:rsidP="00835C20">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835C20" w:rsidRPr="007E0B31" w14:paraId="2D1B9546" w14:textId="77777777" w:rsidTr="57E8CC90">
        <w:trPr>
          <w:cantSplit/>
        </w:trPr>
        <w:tc>
          <w:tcPr>
            <w:tcW w:w="2884" w:type="dxa"/>
          </w:tcPr>
          <w:p w14:paraId="172D226E" w14:textId="77777777" w:rsidR="00835C20" w:rsidRPr="007E0B31" w:rsidRDefault="00835C20" w:rsidP="00835C20">
            <w:pPr>
              <w:pStyle w:val="Arial11Bold"/>
              <w:rPr>
                <w:rFonts w:cs="Arial"/>
              </w:rPr>
            </w:pPr>
            <w:r w:rsidRPr="007E0B31">
              <w:rPr>
                <w:rFonts w:cs="Arial"/>
              </w:rPr>
              <w:t>Customer Generating Plant</w:t>
            </w:r>
          </w:p>
        </w:tc>
        <w:tc>
          <w:tcPr>
            <w:tcW w:w="6634" w:type="dxa"/>
          </w:tcPr>
          <w:p w14:paraId="398E8F48" w14:textId="77777777" w:rsidR="00835C20" w:rsidRPr="007E0B31" w:rsidRDefault="00835C20" w:rsidP="00835C20">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835C20" w:rsidRPr="00A97193" w14:paraId="5D695C49" w14:textId="77777777" w:rsidTr="57E8CC90">
        <w:trPr>
          <w:cantSplit/>
        </w:trPr>
        <w:tc>
          <w:tcPr>
            <w:tcW w:w="2884" w:type="dxa"/>
          </w:tcPr>
          <w:p w14:paraId="461764E4" w14:textId="0AA3A88B" w:rsidR="00835C20" w:rsidRPr="00A97193" w:rsidRDefault="00835C20" w:rsidP="00835C20">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835C20" w:rsidRPr="002510FF" w:rsidRDefault="00835C20" w:rsidP="00835C20">
            <w:pPr>
              <w:pStyle w:val="TableArial11"/>
              <w:rPr>
                <w:rFonts w:cs="Arial"/>
                <w:bCs/>
              </w:rPr>
            </w:pPr>
            <w:r w:rsidRPr="002510FF">
              <w:rPr>
                <w:rFonts w:cs="Arial"/>
                <w:bCs/>
              </w:rPr>
              <w:t>The ratio of the actual damping to critical damping.</w:t>
            </w:r>
          </w:p>
          <w:p w14:paraId="78B9F50E" w14:textId="77777777" w:rsidR="00835C20" w:rsidRPr="002510FF" w:rsidRDefault="00835C20" w:rsidP="00835C20">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835C20" w:rsidRPr="002510FF" w:rsidRDefault="00835C20" w:rsidP="00835C20">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835C20" w:rsidRPr="00A97193" w:rsidRDefault="00835C20" w:rsidP="00835C20">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D829E3" w:rsidRPr="00A97193" w14:paraId="29614B8A" w14:textId="77777777" w:rsidTr="005516AE">
        <w:trPr>
          <w:cantSplit/>
        </w:trPr>
        <w:tc>
          <w:tcPr>
            <w:tcW w:w="2884" w:type="dxa"/>
          </w:tcPr>
          <w:p w14:paraId="441E028E" w14:textId="377FDE00" w:rsidR="00D829E3" w:rsidRPr="002510FF" w:rsidRDefault="00D829E3" w:rsidP="00D829E3">
            <w:pPr>
              <w:pStyle w:val="Arial11Bold"/>
              <w:rPr>
                <w:rFonts w:cs="Arial"/>
              </w:rPr>
            </w:pPr>
            <w:r w:rsidRPr="009D62AD">
              <w:rPr>
                <w:bCs/>
              </w:rPr>
              <w:t>Data Freeze Date</w:t>
            </w:r>
          </w:p>
        </w:tc>
        <w:tc>
          <w:tcPr>
            <w:tcW w:w="6634" w:type="dxa"/>
          </w:tcPr>
          <w:p w14:paraId="4E54E1A5" w14:textId="34FD8DEA" w:rsidR="00D829E3" w:rsidRPr="002510FF" w:rsidRDefault="00D829E3" w:rsidP="00D829E3">
            <w:pPr>
              <w:pStyle w:val="TableArial11"/>
              <w:rPr>
                <w:rFonts w:cs="Arial"/>
                <w:bCs/>
              </w:rPr>
            </w:pPr>
            <w:r w:rsidRPr="009D62AD">
              <w:t xml:space="preserve">The date at which the </w:t>
            </w:r>
            <w:r w:rsidRPr="009D62AD">
              <w:rPr>
                <w:b/>
                <w:bCs/>
              </w:rPr>
              <w:t>Structural Data</w:t>
            </w:r>
            <w:r w:rsidRPr="009D62AD">
              <w:t xml:space="preserve"> of a </w:t>
            </w:r>
            <w:r w:rsidRPr="009D62AD">
              <w:rPr>
                <w:b/>
                <w:bCs/>
              </w:rPr>
              <w:t>Network Operator’s Solved PSM</w:t>
            </w:r>
            <w:r w:rsidRPr="009D62AD">
              <w:t xml:space="preserve"> reflects the </w:t>
            </w:r>
            <w:r w:rsidRPr="009D62AD">
              <w:rPr>
                <w:b/>
                <w:bCs/>
              </w:rPr>
              <w:t>Network Operator’s</w:t>
            </w:r>
            <w:r w:rsidRPr="009D62AD">
              <w:t xml:space="preserve"> </w:t>
            </w:r>
            <w:r w:rsidRPr="009D62AD">
              <w:rPr>
                <w:b/>
                <w:bCs/>
              </w:rPr>
              <w:t>System</w:t>
            </w:r>
            <w:r w:rsidRPr="009D62AD">
              <w:t xml:space="preserve">. </w:t>
            </w:r>
          </w:p>
        </w:tc>
      </w:tr>
      <w:tr w:rsidR="00835C20" w:rsidRPr="007E0B31" w14:paraId="7321A935" w14:textId="77777777" w:rsidTr="57E8CC90">
        <w:trPr>
          <w:cantSplit/>
        </w:trPr>
        <w:tc>
          <w:tcPr>
            <w:tcW w:w="2884" w:type="dxa"/>
          </w:tcPr>
          <w:p w14:paraId="6C6A7825" w14:textId="44C72974" w:rsidR="00835C20" w:rsidRPr="006D65CB" w:rsidRDefault="00835C20" w:rsidP="00835C20">
            <w:pPr>
              <w:pStyle w:val="Arial11Bold"/>
              <w:rPr>
                <w:rFonts w:cs="Arial"/>
              </w:rPr>
            </w:pPr>
            <w:r w:rsidRPr="006D65CB">
              <w:rPr>
                <w:lang w:val="en-US"/>
              </w:rPr>
              <w:lastRenderedPageBreak/>
              <w:t>Data Publisher</w:t>
            </w:r>
          </w:p>
        </w:tc>
        <w:tc>
          <w:tcPr>
            <w:tcW w:w="6634" w:type="dxa"/>
          </w:tcPr>
          <w:p w14:paraId="4B901FD2" w14:textId="5BF3A4BA" w:rsidR="00835C20" w:rsidRPr="006D65CB" w:rsidRDefault="00835C20" w:rsidP="00835C20">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835C20" w:rsidRPr="007E0B31" w14:paraId="620031EA" w14:textId="77777777" w:rsidTr="57E8CC90">
        <w:trPr>
          <w:cantSplit/>
        </w:trPr>
        <w:tc>
          <w:tcPr>
            <w:tcW w:w="2884" w:type="dxa"/>
          </w:tcPr>
          <w:p w14:paraId="163A6949" w14:textId="77777777" w:rsidR="00835C20" w:rsidRPr="007E0B31" w:rsidRDefault="00835C20" w:rsidP="00835C20">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835C20" w:rsidRPr="007E0B31" w:rsidRDefault="00835C20" w:rsidP="00835C20">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835C20" w:rsidRPr="007E0B31" w14:paraId="15D1B399" w14:textId="77777777" w:rsidTr="57E8CC90">
        <w:trPr>
          <w:cantSplit/>
        </w:trPr>
        <w:tc>
          <w:tcPr>
            <w:tcW w:w="2884" w:type="dxa"/>
          </w:tcPr>
          <w:p w14:paraId="3C87D465" w14:textId="77777777" w:rsidR="00835C20" w:rsidRPr="007E0B31" w:rsidRDefault="00835C20" w:rsidP="00835C20">
            <w:pPr>
              <w:pStyle w:val="Arial11Bold"/>
              <w:rPr>
                <w:rFonts w:cs="Arial"/>
              </w:rPr>
            </w:pPr>
            <w:r w:rsidRPr="007E0B31">
              <w:rPr>
                <w:rFonts w:cs="Arial"/>
              </w:rPr>
              <w:t>Data Validation, Consistency and Defaulting Rules</w:t>
            </w:r>
          </w:p>
        </w:tc>
        <w:tc>
          <w:tcPr>
            <w:tcW w:w="6634" w:type="dxa"/>
          </w:tcPr>
          <w:p w14:paraId="41EC003B" w14:textId="7090CB27" w:rsidR="00835C20" w:rsidRPr="007E0B31" w:rsidRDefault="00835C20" w:rsidP="00835C20">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w:t>
            </w:r>
            <w:r w:rsidR="001B6A86">
              <w:rPr>
                <w:rFonts w:cs="Arial"/>
                <w:b/>
                <w:bCs/>
              </w:rPr>
              <w:t>The Company</w:t>
            </w:r>
            <w:r w:rsidR="001B6A86" w:rsidRPr="005516AE">
              <w:rPr>
                <w:rFonts w:cs="Arial"/>
              </w:rPr>
              <w:t>’s</w:t>
            </w:r>
            <w:r w:rsidRPr="007E0B31">
              <w:rPr>
                <w:rFonts w:cs="Arial"/>
              </w:rPr>
              <w:t xml:space="preserve"> website or upon request from </w:t>
            </w:r>
            <w:r>
              <w:rPr>
                <w:rFonts w:cs="Arial"/>
                <w:b/>
              </w:rPr>
              <w:t>The Company</w:t>
            </w:r>
            <w:r w:rsidRPr="007E0B31">
              <w:rPr>
                <w:rFonts w:cs="Arial"/>
              </w:rPr>
              <w:t>.</w:t>
            </w:r>
          </w:p>
        </w:tc>
      </w:tr>
      <w:tr w:rsidR="00835C20" w:rsidRPr="007E0B31" w14:paraId="60B41840" w14:textId="77777777" w:rsidTr="57E8CC90">
        <w:trPr>
          <w:cantSplit/>
        </w:trPr>
        <w:tc>
          <w:tcPr>
            <w:tcW w:w="2884" w:type="dxa"/>
          </w:tcPr>
          <w:p w14:paraId="28E3B818" w14:textId="77777777" w:rsidR="00835C20" w:rsidRPr="007E0B31" w:rsidRDefault="00835C20" w:rsidP="00835C20">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835C20" w:rsidRPr="007E0B31" w:rsidRDefault="00835C20" w:rsidP="00835C20">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835C20" w:rsidRPr="007E0B31" w14:paraId="76377CF1" w14:textId="77777777" w:rsidTr="57E8CC90">
        <w:trPr>
          <w:cantSplit/>
        </w:trPr>
        <w:tc>
          <w:tcPr>
            <w:tcW w:w="2884" w:type="dxa"/>
          </w:tcPr>
          <w:p w14:paraId="78134748" w14:textId="77777777" w:rsidR="00835C20" w:rsidRPr="007E0B31" w:rsidRDefault="00835C20" w:rsidP="00835C20">
            <w:pPr>
              <w:pStyle w:val="Arial11Bold"/>
              <w:rPr>
                <w:rFonts w:cs="Arial"/>
              </w:rPr>
            </w:pPr>
            <w:r w:rsidRPr="007E0B31">
              <w:rPr>
                <w:rFonts w:cs="Arial"/>
              </w:rPr>
              <w:t>DC Converter</w:t>
            </w:r>
          </w:p>
        </w:tc>
        <w:tc>
          <w:tcPr>
            <w:tcW w:w="6634" w:type="dxa"/>
          </w:tcPr>
          <w:p w14:paraId="16A294E9" w14:textId="0242A003" w:rsidR="00835C20" w:rsidRPr="007E0B31" w:rsidRDefault="00835C20" w:rsidP="00835C20">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835C20" w:rsidRPr="007E0B31" w14:paraId="04148493" w14:textId="77777777" w:rsidTr="57E8CC90">
        <w:trPr>
          <w:cantSplit/>
        </w:trPr>
        <w:tc>
          <w:tcPr>
            <w:tcW w:w="2884" w:type="dxa"/>
          </w:tcPr>
          <w:p w14:paraId="49C122A2" w14:textId="77777777" w:rsidR="00835C20" w:rsidRPr="007E0B31" w:rsidRDefault="00835C20" w:rsidP="00835C20">
            <w:pPr>
              <w:pStyle w:val="Arial11Bold"/>
              <w:rPr>
                <w:rFonts w:cs="Arial"/>
              </w:rPr>
            </w:pPr>
            <w:r w:rsidRPr="007E0B31">
              <w:rPr>
                <w:rFonts w:cs="Arial"/>
              </w:rPr>
              <w:t>DC Converter Station</w:t>
            </w:r>
          </w:p>
        </w:tc>
        <w:tc>
          <w:tcPr>
            <w:tcW w:w="6634" w:type="dxa"/>
          </w:tcPr>
          <w:p w14:paraId="115A8F13" w14:textId="77777777" w:rsidR="00835C20" w:rsidRPr="007E0B31" w:rsidRDefault="00835C20" w:rsidP="00835C20">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835C20" w:rsidRPr="007E0B31" w:rsidRDefault="00835C20" w:rsidP="00835C20">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835C20" w:rsidRPr="007E0B31" w:rsidRDefault="00835C20" w:rsidP="00835C20">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835C20" w:rsidRPr="007E0B31" w:rsidRDefault="00835C20" w:rsidP="00835C20">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835C20" w:rsidRPr="007E0B31" w14:paraId="24609803" w14:textId="77777777" w:rsidTr="57E8CC90">
        <w:trPr>
          <w:cantSplit/>
        </w:trPr>
        <w:tc>
          <w:tcPr>
            <w:tcW w:w="2884" w:type="dxa"/>
          </w:tcPr>
          <w:p w14:paraId="222E9D6C" w14:textId="77777777" w:rsidR="00835C20" w:rsidRPr="007E0B31" w:rsidRDefault="00835C20" w:rsidP="00835C20">
            <w:pPr>
              <w:pStyle w:val="Arial11Bold"/>
              <w:rPr>
                <w:rFonts w:cs="Arial"/>
              </w:rPr>
            </w:pPr>
            <w:r w:rsidRPr="007E0B31">
              <w:rPr>
                <w:rFonts w:cs="Arial"/>
              </w:rPr>
              <w:t>DC Network</w:t>
            </w:r>
          </w:p>
        </w:tc>
        <w:tc>
          <w:tcPr>
            <w:tcW w:w="6634" w:type="dxa"/>
          </w:tcPr>
          <w:p w14:paraId="7159FD8A" w14:textId="77777777" w:rsidR="00835C20" w:rsidRPr="007E0B31" w:rsidRDefault="00835C20" w:rsidP="00835C20">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835C20" w:rsidRPr="007E0B31" w14:paraId="63DC321A" w14:textId="77777777" w:rsidTr="57E8CC90">
        <w:trPr>
          <w:cantSplit/>
        </w:trPr>
        <w:tc>
          <w:tcPr>
            <w:tcW w:w="2884" w:type="dxa"/>
          </w:tcPr>
          <w:p w14:paraId="28B46EC0" w14:textId="6EB233EA" w:rsidR="00835C20" w:rsidRPr="007E0B31" w:rsidRDefault="00835C20" w:rsidP="00835C20">
            <w:pPr>
              <w:pStyle w:val="Arial11Bold"/>
              <w:rPr>
                <w:rFonts w:cs="Arial"/>
              </w:rPr>
            </w:pPr>
            <w:bookmarkStart w:id="16" w:name="_DV_C16"/>
            <w:r w:rsidRPr="007E0B31">
              <w:rPr>
                <w:rFonts w:cs="Arial"/>
              </w:rPr>
              <w:t>DCUSA</w:t>
            </w:r>
            <w:bookmarkEnd w:id="16"/>
          </w:p>
        </w:tc>
        <w:tc>
          <w:tcPr>
            <w:tcW w:w="6634" w:type="dxa"/>
          </w:tcPr>
          <w:p w14:paraId="2D09966A" w14:textId="77777777" w:rsidR="00835C20" w:rsidRPr="007E0B31" w:rsidRDefault="00835C20" w:rsidP="00835C20">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835C20" w:rsidRPr="007E0B31" w14:paraId="1606AF94" w14:textId="77777777" w:rsidTr="57E8CC90">
        <w:trPr>
          <w:cantSplit/>
        </w:trPr>
        <w:tc>
          <w:tcPr>
            <w:tcW w:w="2884" w:type="dxa"/>
          </w:tcPr>
          <w:p w14:paraId="4E5CF645" w14:textId="7FE8AA42" w:rsidR="00835C20" w:rsidRPr="007E0B31" w:rsidRDefault="00835C20" w:rsidP="00835C20">
            <w:pPr>
              <w:pStyle w:val="Arial11Bold"/>
              <w:rPr>
                <w:rFonts w:cs="Arial"/>
              </w:rPr>
            </w:pPr>
            <w:r>
              <w:rPr>
                <w:rFonts w:cs="Arial"/>
              </w:rPr>
              <w:t>Defence Service Provider</w:t>
            </w:r>
          </w:p>
        </w:tc>
        <w:tc>
          <w:tcPr>
            <w:tcW w:w="6634" w:type="dxa"/>
          </w:tcPr>
          <w:p w14:paraId="5F608CCE" w14:textId="100B330A" w:rsidR="00835C20" w:rsidRPr="00457A4E" w:rsidRDefault="00835C20" w:rsidP="00835C20">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835C20" w:rsidRPr="004C6B96" w14:paraId="691395AA" w14:textId="77777777" w:rsidTr="57E8CC90">
        <w:trPr>
          <w:cantSplit/>
        </w:trPr>
        <w:tc>
          <w:tcPr>
            <w:tcW w:w="2884" w:type="dxa"/>
          </w:tcPr>
          <w:p w14:paraId="7EE919B9" w14:textId="7E74632A" w:rsidR="00835C20" w:rsidRPr="004C6B96" w:rsidRDefault="00835C20" w:rsidP="00835C20">
            <w:pPr>
              <w:pStyle w:val="Arial11Bold"/>
              <w:rPr>
                <w:rFonts w:cs="Arial"/>
              </w:rPr>
            </w:pPr>
            <w:r w:rsidRPr="002510FF">
              <w:rPr>
                <w:rFonts w:cs="Arial"/>
              </w:rPr>
              <w:t>Defined Active Damping Power</w:t>
            </w:r>
          </w:p>
        </w:tc>
        <w:tc>
          <w:tcPr>
            <w:tcW w:w="6634" w:type="dxa"/>
          </w:tcPr>
          <w:p w14:paraId="4F8CD6A7" w14:textId="541A0771" w:rsidR="00835C20" w:rsidRPr="004C6B96" w:rsidRDefault="00835C20" w:rsidP="00835C20">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835C20" w:rsidRPr="007E0B31" w14:paraId="2FA07109" w14:textId="77777777" w:rsidTr="57E8CC90">
        <w:trPr>
          <w:cantSplit/>
        </w:trPr>
        <w:tc>
          <w:tcPr>
            <w:tcW w:w="2884" w:type="dxa"/>
          </w:tcPr>
          <w:p w14:paraId="117B083C" w14:textId="77777777" w:rsidR="00835C20" w:rsidRPr="007E0B31" w:rsidRDefault="00835C20" w:rsidP="00835C20">
            <w:pPr>
              <w:pStyle w:val="Arial11Bold"/>
              <w:rPr>
                <w:rFonts w:cs="Arial"/>
              </w:rPr>
            </w:pPr>
            <w:r w:rsidRPr="007E0B31">
              <w:rPr>
                <w:rFonts w:cs="Arial"/>
              </w:rPr>
              <w:t>De-Load</w:t>
            </w:r>
          </w:p>
        </w:tc>
        <w:tc>
          <w:tcPr>
            <w:tcW w:w="6634" w:type="dxa"/>
          </w:tcPr>
          <w:p w14:paraId="37F791C8" w14:textId="77777777" w:rsidR="00835C20" w:rsidRPr="007E0B31" w:rsidRDefault="00835C20" w:rsidP="00835C20">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835C20" w:rsidRPr="007E0B31" w14:paraId="350F79F3" w14:textId="77777777" w:rsidTr="57E8CC90">
        <w:trPr>
          <w:cantSplit/>
        </w:trPr>
        <w:tc>
          <w:tcPr>
            <w:tcW w:w="2884" w:type="dxa"/>
          </w:tcPr>
          <w:p w14:paraId="391D35C5" w14:textId="51014E35" w:rsidR="00835C20" w:rsidRPr="00BF40B1" w:rsidRDefault="00835C20" w:rsidP="00835C20">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835C20" w:rsidRPr="007E0B31" w:rsidRDefault="00835C20" w:rsidP="00835C20">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835C20" w:rsidRPr="007E0B31" w14:paraId="606CCDD6" w14:textId="77777777" w:rsidTr="57E8CC90">
        <w:trPr>
          <w:cantSplit/>
        </w:trPr>
        <w:tc>
          <w:tcPr>
            <w:tcW w:w="2884" w:type="dxa"/>
          </w:tcPr>
          <w:p w14:paraId="2DC6202B" w14:textId="77777777" w:rsidR="00835C20" w:rsidRPr="007E0B31" w:rsidRDefault="00835C20" w:rsidP="00835C20">
            <w:pPr>
              <w:pStyle w:val="Arial11Bold"/>
              <w:rPr>
                <w:rFonts w:cs="Arial"/>
              </w:rPr>
            </w:pPr>
            <w:r w:rsidRPr="007E0B31">
              <w:rPr>
                <w:rFonts w:cs="Arial"/>
              </w:rPr>
              <w:t>Demand</w:t>
            </w:r>
          </w:p>
        </w:tc>
        <w:tc>
          <w:tcPr>
            <w:tcW w:w="6634" w:type="dxa"/>
          </w:tcPr>
          <w:p w14:paraId="24CCD0A3" w14:textId="3A222D29" w:rsidR="00835C20" w:rsidRPr="007E0B31" w:rsidRDefault="00835C20" w:rsidP="00835C20">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835C20" w:rsidRPr="007E0B31" w14:paraId="132FD5F0" w14:textId="77777777" w:rsidTr="57E8CC90">
        <w:trPr>
          <w:cantSplit/>
        </w:trPr>
        <w:tc>
          <w:tcPr>
            <w:tcW w:w="2884" w:type="dxa"/>
          </w:tcPr>
          <w:p w14:paraId="492175AA" w14:textId="77777777" w:rsidR="00835C20" w:rsidRPr="00D43AA4" w:rsidRDefault="00835C20" w:rsidP="00835C20">
            <w:pPr>
              <w:pStyle w:val="Arial11Bold"/>
              <w:rPr>
                <w:rFonts w:cs="Arial"/>
              </w:rPr>
            </w:pPr>
            <w:r w:rsidRPr="00D43AA4">
              <w:rPr>
                <w:rFonts w:cs="Arial"/>
              </w:rPr>
              <w:t>Demand Aggregation</w:t>
            </w:r>
          </w:p>
        </w:tc>
        <w:tc>
          <w:tcPr>
            <w:tcW w:w="6634" w:type="dxa"/>
          </w:tcPr>
          <w:p w14:paraId="23ABDC51" w14:textId="53C213C8" w:rsidR="00835C20" w:rsidRPr="00D43AA4" w:rsidRDefault="00835C20" w:rsidP="00835C20">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835C20" w:rsidRPr="007E0B31" w14:paraId="447D159D" w14:textId="77777777" w:rsidTr="57E8CC90">
        <w:trPr>
          <w:cantSplit/>
        </w:trPr>
        <w:tc>
          <w:tcPr>
            <w:tcW w:w="2884" w:type="dxa"/>
          </w:tcPr>
          <w:p w14:paraId="2D2F08BE" w14:textId="77777777" w:rsidR="00835C20" w:rsidRPr="007E0B31" w:rsidRDefault="00835C20" w:rsidP="00835C20">
            <w:pPr>
              <w:pStyle w:val="Arial11Bold"/>
              <w:rPr>
                <w:rFonts w:cs="Arial"/>
              </w:rPr>
            </w:pPr>
            <w:r w:rsidRPr="007E0B31">
              <w:rPr>
                <w:rFonts w:cs="Arial"/>
              </w:rPr>
              <w:lastRenderedPageBreak/>
              <w:t>Demand Capacity</w:t>
            </w:r>
          </w:p>
        </w:tc>
        <w:tc>
          <w:tcPr>
            <w:tcW w:w="6634" w:type="dxa"/>
          </w:tcPr>
          <w:p w14:paraId="006F2F7A" w14:textId="77777777" w:rsidR="00835C20" w:rsidRPr="007E0B31" w:rsidRDefault="00835C20" w:rsidP="00835C20">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835C20" w:rsidRPr="007E0B31" w14:paraId="73128DE2" w14:textId="77777777" w:rsidTr="57E8CC90">
        <w:trPr>
          <w:cantSplit/>
        </w:trPr>
        <w:tc>
          <w:tcPr>
            <w:tcW w:w="2884" w:type="dxa"/>
          </w:tcPr>
          <w:p w14:paraId="0DB30E04" w14:textId="77777777" w:rsidR="00835C20" w:rsidRPr="007E0B31" w:rsidRDefault="00835C20" w:rsidP="00835C20">
            <w:pPr>
              <w:pStyle w:val="Arial11Bold"/>
              <w:rPr>
                <w:rFonts w:cs="Arial"/>
              </w:rPr>
            </w:pPr>
            <w:r w:rsidRPr="007E0B31">
              <w:rPr>
                <w:rFonts w:cs="Arial"/>
              </w:rPr>
              <w:t>Demand Control</w:t>
            </w:r>
          </w:p>
        </w:tc>
        <w:tc>
          <w:tcPr>
            <w:tcW w:w="6634" w:type="dxa"/>
          </w:tcPr>
          <w:p w14:paraId="292D7690" w14:textId="77777777" w:rsidR="00835C20" w:rsidRPr="007E0B31" w:rsidRDefault="00835C20" w:rsidP="00835C20">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835C20" w:rsidRPr="007E0B31" w:rsidRDefault="00835C20" w:rsidP="00835C20">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835C20" w:rsidRPr="007E0B31" w:rsidRDefault="00835C20" w:rsidP="00835C20">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835C20" w:rsidRPr="007E0B31" w:rsidRDefault="00835C20" w:rsidP="00835C20">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835C20" w:rsidRPr="007E0B31" w:rsidRDefault="00835C20" w:rsidP="00835C20">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835C20" w:rsidRPr="007E0B31" w:rsidRDefault="00835C20" w:rsidP="00835C20">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835C20" w:rsidRPr="007E0B31" w14:paraId="771D1D67" w14:textId="77777777" w:rsidTr="57E8CC90">
        <w:trPr>
          <w:cantSplit/>
        </w:trPr>
        <w:tc>
          <w:tcPr>
            <w:tcW w:w="2884" w:type="dxa"/>
          </w:tcPr>
          <w:p w14:paraId="29DA16EE" w14:textId="77777777" w:rsidR="00835C20" w:rsidRPr="007E0B31" w:rsidRDefault="00835C20" w:rsidP="00835C20">
            <w:pPr>
              <w:pStyle w:val="Arial11Bold"/>
              <w:rPr>
                <w:rFonts w:cs="Arial"/>
              </w:rPr>
            </w:pPr>
            <w:r w:rsidRPr="007E0B31">
              <w:rPr>
                <w:rFonts w:cs="Arial"/>
              </w:rPr>
              <w:t>Demand Control Notification Level</w:t>
            </w:r>
          </w:p>
        </w:tc>
        <w:tc>
          <w:tcPr>
            <w:tcW w:w="6634" w:type="dxa"/>
          </w:tcPr>
          <w:p w14:paraId="2EAE7DCE" w14:textId="4D95D84D" w:rsidR="00835C20" w:rsidRPr="007E0B31" w:rsidRDefault="00835C20" w:rsidP="00835C20">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835C20" w:rsidRPr="007E0B31" w14:paraId="7F6978BD" w14:textId="77777777" w:rsidTr="57E8CC90">
        <w:trPr>
          <w:cantSplit/>
        </w:trPr>
        <w:tc>
          <w:tcPr>
            <w:tcW w:w="2884" w:type="dxa"/>
          </w:tcPr>
          <w:p w14:paraId="0ADFAF99" w14:textId="4EE2F7AC" w:rsidR="00835C20" w:rsidRPr="007E0B31" w:rsidRDefault="00835C20" w:rsidP="00835C20">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835C20" w:rsidRPr="00A87826" w:rsidRDefault="00835C20" w:rsidP="00835C20">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835C20" w:rsidRPr="007E0B31" w14:paraId="0DAA104C" w14:textId="77777777" w:rsidTr="57E8CC90">
        <w:trPr>
          <w:cantSplit/>
        </w:trPr>
        <w:tc>
          <w:tcPr>
            <w:tcW w:w="2884" w:type="dxa"/>
          </w:tcPr>
          <w:p w14:paraId="32FDE2E4" w14:textId="6F83A7BF" w:rsidR="00835C20" w:rsidRPr="007E0B31" w:rsidRDefault="00835C20" w:rsidP="00835C20">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835C20" w:rsidRPr="007E0B31" w:rsidRDefault="00835C20" w:rsidP="00835C20">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835C20" w:rsidRPr="007E0B31" w14:paraId="3A2115E3" w14:textId="77777777" w:rsidTr="57E8CC90">
        <w:trPr>
          <w:cantSplit/>
        </w:trPr>
        <w:tc>
          <w:tcPr>
            <w:tcW w:w="2884" w:type="dxa"/>
          </w:tcPr>
          <w:p w14:paraId="503FDDCB" w14:textId="77777777" w:rsidR="00835C20" w:rsidRPr="007E0B31" w:rsidRDefault="00835C20" w:rsidP="00835C20">
            <w:pPr>
              <w:rPr>
                <w:rFonts w:cs="Arial"/>
                <w:b/>
              </w:rPr>
            </w:pPr>
            <w:r w:rsidRPr="007E0B31">
              <w:rPr>
                <w:rFonts w:cs="Arial"/>
                <w:b/>
              </w:rPr>
              <w:t>Demand Response Active Power Control</w:t>
            </w:r>
          </w:p>
          <w:p w14:paraId="3D2C98B3" w14:textId="77777777" w:rsidR="00835C20" w:rsidRPr="007E0B31" w:rsidRDefault="00835C20" w:rsidP="00835C20">
            <w:pPr>
              <w:pStyle w:val="Level1Text"/>
              <w:tabs>
                <w:tab w:val="left" w:pos="0"/>
              </w:tabs>
              <w:ind w:left="0" w:firstLine="0"/>
              <w:rPr>
                <w:rFonts w:cs="Arial"/>
                <w:b/>
                <w:color w:val="auto"/>
                <w:lang w:val="en-GB"/>
              </w:rPr>
            </w:pPr>
          </w:p>
        </w:tc>
        <w:tc>
          <w:tcPr>
            <w:tcW w:w="6634" w:type="dxa"/>
          </w:tcPr>
          <w:p w14:paraId="72EAF0B4" w14:textId="674041C0" w:rsidR="00835C20" w:rsidRPr="007E0B31" w:rsidRDefault="00835C20" w:rsidP="00835C20">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835C20" w:rsidRPr="007E0B31" w14:paraId="0D19BB11" w14:textId="77777777" w:rsidTr="57E8CC90">
        <w:trPr>
          <w:cantSplit/>
        </w:trPr>
        <w:tc>
          <w:tcPr>
            <w:tcW w:w="2884" w:type="dxa"/>
          </w:tcPr>
          <w:p w14:paraId="19186A82" w14:textId="30F4003A" w:rsidR="00835C20" w:rsidRPr="00D43AA4" w:rsidRDefault="00835C20" w:rsidP="00835C20">
            <w:pPr>
              <w:rPr>
                <w:rFonts w:cs="Arial"/>
                <w:b/>
              </w:rPr>
            </w:pPr>
            <w:r w:rsidRPr="00D43AA4">
              <w:rPr>
                <w:rFonts w:cs="Arial"/>
                <w:b/>
                <w:szCs w:val="22"/>
              </w:rPr>
              <w:t>Demand Response Provider</w:t>
            </w:r>
          </w:p>
        </w:tc>
        <w:tc>
          <w:tcPr>
            <w:tcW w:w="6634" w:type="dxa"/>
          </w:tcPr>
          <w:p w14:paraId="58BAB0B3" w14:textId="5BBA17DE" w:rsidR="00835C20" w:rsidRPr="00D43AA4" w:rsidRDefault="00835C20" w:rsidP="00835C20">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835C20" w:rsidRPr="007E0B31" w14:paraId="6633663D" w14:textId="77777777" w:rsidTr="57E8CC90">
        <w:trPr>
          <w:cantSplit/>
        </w:trPr>
        <w:tc>
          <w:tcPr>
            <w:tcW w:w="2884" w:type="dxa"/>
          </w:tcPr>
          <w:p w14:paraId="22517FE8" w14:textId="77777777" w:rsidR="00835C20" w:rsidRPr="007E0B31" w:rsidRDefault="00835C20" w:rsidP="00835C20">
            <w:pPr>
              <w:rPr>
                <w:rFonts w:cs="Arial"/>
                <w:b/>
              </w:rPr>
            </w:pPr>
            <w:r w:rsidRPr="007E0B31">
              <w:rPr>
                <w:rFonts w:cs="Arial"/>
                <w:b/>
              </w:rPr>
              <w:t>Demand Response Reactive Power Control</w:t>
            </w:r>
          </w:p>
        </w:tc>
        <w:tc>
          <w:tcPr>
            <w:tcW w:w="6634" w:type="dxa"/>
          </w:tcPr>
          <w:p w14:paraId="2BA4A3FA" w14:textId="64E7B691" w:rsidR="00835C20" w:rsidRPr="007E0B31" w:rsidRDefault="00835C20" w:rsidP="00835C20">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835C20" w:rsidRPr="007E0B31" w14:paraId="14822F78" w14:textId="77777777" w:rsidTr="57E8CC90">
        <w:trPr>
          <w:cantSplit/>
        </w:trPr>
        <w:tc>
          <w:tcPr>
            <w:tcW w:w="2884" w:type="dxa"/>
          </w:tcPr>
          <w:p w14:paraId="26BC8B33" w14:textId="77777777" w:rsidR="00835C20" w:rsidRDefault="00835C20" w:rsidP="00835C20">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835C20" w:rsidRPr="00480535" w:rsidRDefault="00835C20" w:rsidP="00835C20">
            <w:pPr>
              <w:rPr>
                <w:rFonts w:cs="Arial"/>
              </w:rPr>
            </w:pPr>
          </w:p>
          <w:p w14:paraId="0F59FC4D" w14:textId="77777777" w:rsidR="00835C20" w:rsidRPr="00480535" w:rsidRDefault="00835C20" w:rsidP="00835C20">
            <w:pPr>
              <w:rPr>
                <w:rFonts w:cs="Arial"/>
              </w:rPr>
            </w:pPr>
          </w:p>
          <w:p w14:paraId="0D090E50" w14:textId="77777777" w:rsidR="00835C20" w:rsidRPr="00480535" w:rsidRDefault="00835C20" w:rsidP="00835C20">
            <w:pPr>
              <w:rPr>
                <w:rFonts w:cs="Arial"/>
              </w:rPr>
            </w:pPr>
          </w:p>
          <w:p w14:paraId="7DD60955" w14:textId="77777777" w:rsidR="00835C20" w:rsidRPr="00480535" w:rsidRDefault="00835C20" w:rsidP="00835C20">
            <w:pPr>
              <w:rPr>
                <w:rFonts w:cs="Arial"/>
              </w:rPr>
            </w:pPr>
          </w:p>
          <w:p w14:paraId="4C69458D" w14:textId="77777777" w:rsidR="00835C20" w:rsidRPr="00480535" w:rsidRDefault="00835C20" w:rsidP="00835C20">
            <w:pPr>
              <w:rPr>
                <w:rFonts w:cs="Arial"/>
              </w:rPr>
            </w:pPr>
          </w:p>
          <w:p w14:paraId="32D73845" w14:textId="77777777" w:rsidR="00835C20" w:rsidRPr="00480535" w:rsidRDefault="00835C20" w:rsidP="00835C20">
            <w:pPr>
              <w:rPr>
                <w:rFonts w:cs="Arial"/>
              </w:rPr>
            </w:pPr>
          </w:p>
          <w:p w14:paraId="5CE629BF" w14:textId="7D9E0949" w:rsidR="00835C20" w:rsidRPr="00480535" w:rsidRDefault="00835C20" w:rsidP="00835C20">
            <w:pPr>
              <w:jc w:val="center"/>
              <w:rPr>
                <w:rFonts w:cs="Arial"/>
              </w:rPr>
            </w:pPr>
          </w:p>
        </w:tc>
        <w:tc>
          <w:tcPr>
            <w:tcW w:w="6634" w:type="dxa"/>
          </w:tcPr>
          <w:p w14:paraId="04DC5A55" w14:textId="73F1EE42" w:rsidR="00835C20" w:rsidRPr="007E0B31" w:rsidRDefault="00835C20" w:rsidP="00835C20">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835C20" w:rsidRPr="007E0B31" w14:paraId="7A78EA4E" w14:textId="77777777" w:rsidTr="57E8CC90">
        <w:trPr>
          <w:cantSplit/>
        </w:trPr>
        <w:tc>
          <w:tcPr>
            <w:tcW w:w="2884" w:type="dxa"/>
          </w:tcPr>
          <w:p w14:paraId="6163D819" w14:textId="10CAF025" w:rsidR="00835C20" w:rsidRPr="007E0B31" w:rsidRDefault="00835C20" w:rsidP="00835C20">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835C20" w:rsidRPr="005C20E3" w:rsidRDefault="00835C20" w:rsidP="00835C20">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835C20" w:rsidRPr="005C20E3" w:rsidRDefault="00835C20" w:rsidP="00835C20">
            <w:pPr>
              <w:rPr>
                <w:rFonts w:cs="Arial"/>
              </w:rPr>
            </w:pPr>
          </w:p>
          <w:p w14:paraId="2A316F87"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835C20" w:rsidRPr="005C20E3" w:rsidRDefault="00835C20" w:rsidP="00835C20">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835C20" w:rsidRPr="005C20E3" w:rsidRDefault="00835C20" w:rsidP="00835C20">
            <w:pPr>
              <w:pStyle w:val="ListParagraph"/>
              <w:spacing w:line="240" w:lineRule="auto"/>
              <w:ind w:left="459"/>
              <w:rPr>
                <w:rFonts w:ascii="Arial" w:hAnsi="Arial" w:cs="Arial"/>
                <w:sz w:val="20"/>
                <w:szCs w:val="20"/>
              </w:rPr>
            </w:pPr>
          </w:p>
          <w:p w14:paraId="3F033E46" w14:textId="396588CB" w:rsidR="00835C20" w:rsidRPr="005C20E3" w:rsidRDefault="00835C20" w:rsidP="00835C20">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835C20" w:rsidRPr="007E0B31" w14:paraId="069E3C1B" w14:textId="77777777" w:rsidTr="57E8CC90">
        <w:trPr>
          <w:cantSplit/>
        </w:trPr>
        <w:tc>
          <w:tcPr>
            <w:tcW w:w="2884" w:type="dxa"/>
          </w:tcPr>
          <w:p w14:paraId="304EA547" w14:textId="517B1998" w:rsidR="00835C20" w:rsidRPr="00B12F3A" w:rsidRDefault="00835C20" w:rsidP="00835C20">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835C20" w:rsidRPr="00A87826" w:rsidRDefault="00835C20" w:rsidP="00835C20">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835C20" w:rsidRPr="007E0B31" w14:paraId="0124F93C" w14:textId="77777777" w:rsidTr="57E8CC90">
        <w:trPr>
          <w:cantSplit/>
        </w:trPr>
        <w:tc>
          <w:tcPr>
            <w:tcW w:w="2884" w:type="dxa"/>
          </w:tcPr>
          <w:p w14:paraId="0BC19B3D" w14:textId="77777777" w:rsidR="00835C20" w:rsidRPr="007E0B31" w:rsidRDefault="00835C20" w:rsidP="00835C20">
            <w:pPr>
              <w:rPr>
                <w:rFonts w:cs="Arial"/>
                <w:b/>
              </w:rPr>
            </w:pPr>
            <w:r w:rsidRPr="007E0B31">
              <w:rPr>
                <w:rFonts w:cs="Arial"/>
                <w:b/>
              </w:rPr>
              <w:t>Demand Response System Frequency Control</w:t>
            </w:r>
          </w:p>
        </w:tc>
        <w:tc>
          <w:tcPr>
            <w:tcW w:w="6634" w:type="dxa"/>
          </w:tcPr>
          <w:p w14:paraId="1D6D3207" w14:textId="70595B0E" w:rsidR="00835C20" w:rsidRPr="00194632" w:rsidRDefault="00835C20" w:rsidP="00835C20">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835C20" w:rsidRPr="007E0B31" w14:paraId="5C7B9A5D" w14:textId="77777777" w:rsidTr="57E8CC90">
        <w:trPr>
          <w:cantSplit/>
        </w:trPr>
        <w:tc>
          <w:tcPr>
            <w:tcW w:w="2884" w:type="dxa"/>
          </w:tcPr>
          <w:p w14:paraId="608821CD" w14:textId="2F24A7A4" w:rsidR="00835C20" w:rsidRPr="007E0B31" w:rsidRDefault="00835C20" w:rsidP="00835C20">
            <w:pPr>
              <w:rPr>
                <w:rFonts w:cs="Arial"/>
                <w:b/>
              </w:rPr>
            </w:pPr>
            <w:r w:rsidRPr="005C20E3">
              <w:rPr>
                <w:b/>
              </w:rPr>
              <w:t>Demand Response Unit Document (DRUD)</w:t>
            </w:r>
          </w:p>
        </w:tc>
        <w:tc>
          <w:tcPr>
            <w:tcW w:w="6634" w:type="dxa"/>
          </w:tcPr>
          <w:p w14:paraId="61859395" w14:textId="33B2516A" w:rsidR="00835C20" w:rsidRPr="005C20E3" w:rsidRDefault="00835C20" w:rsidP="00835C20">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835C20" w:rsidRPr="007E0B31" w14:paraId="6E5C5A5B" w14:textId="77777777" w:rsidTr="57E8CC90">
        <w:trPr>
          <w:cantSplit/>
        </w:trPr>
        <w:tc>
          <w:tcPr>
            <w:tcW w:w="2884" w:type="dxa"/>
          </w:tcPr>
          <w:p w14:paraId="027A193D" w14:textId="77777777" w:rsidR="00835C20" w:rsidRPr="00194632" w:rsidRDefault="00835C20" w:rsidP="00835C20">
            <w:pPr>
              <w:rPr>
                <w:rFonts w:cs="Arial"/>
                <w:b/>
              </w:rPr>
            </w:pPr>
            <w:r w:rsidRPr="00194632">
              <w:rPr>
                <w:rFonts w:cs="Arial"/>
                <w:b/>
              </w:rPr>
              <w:t>Demand Response Very Fast Active Power Control</w:t>
            </w:r>
          </w:p>
        </w:tc>
        <w:tc>
          <w:tcPr>
            <w:tcW w:w="6634" w:type="dxa"/>
          </w:tcPr>
          <w:p w14:paraId="2126F39C" w14:textId="2AC93BA4" w:rsidR="00835C20" w:rsidRPr="00194632" w:rsidRDefault="00835C20" w:rsidP="00835C20">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835C20" w:rsidRPr="007E0B31" w14:paraId="6C74BC95" w14:textId="77777777" w:rsidTr="57E8CC90">
        <w:trPr>
          <w:cantSplit/>
        </w:trPr>
        <w:tc>
          <w:tcPr>
            <w:tcW w:w="2884" w:type="dxa"/>
          </w:tcPr>
          <w:p w14:paraId="68034CD4" w14:textId="77777777" w:rsidR="00835C20" w:rsidRPr="007E0B31" w:rsidRDefault="00835C20" w:rsidP="00835C20">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835C20" w:rsidRPr="00194632" w:rsidRDefault="00835C20" w:rsidP="00835C20">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835C20" w:rsidRPr="007E0B31" w14:paraId="4A9CD3FB" w14:textId="77777777" w:rsidTr="57E8CC90">
        <w:trPr>
          <w:cantSplit/>
        </w:trPr>
        <w:tc>
          <w:tcPr>
            <w:tcW w:w="2884" w:type="dxa"/>
          </w:tcPr>
          <w:p w14:paraId="55739DEF" w14:textId="77777777" w:rsidR="00835C20" w:rsidRPr="007E0B31" w:rsidRDefault="00835C20" w:rsidP="00835C20">
            <w:pPr>
              <w:pStyle w:val="Arial11Bold"/>
              <w:rPr>
                <w:rFonts w:cs="Arial"/>
              </w:rPr>
            </w:pPr>
            <w:r w:rsidRPr="007E0B31">
              <w:rPr>
                <w:rFonts w:cs="Arial"/>
              </w:rPr>
              <w:t>Designed Minimum Operating Level</w:t>
            </w:r>
          </w:p>
        </w:tc>
        <w:tc>
          <w:tcPr>
            <w:tcW w:w="6634" w:type="dxa"/>
          </w:tcPr>
          <w:p w14:paraId="4F7EB2C3" w14:textId="77777777" w:rsidR="00835C20" w:rsidRPr="007E0B31" w:rsidRDefault="00835C20" w:rsidP="00835C20">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835C20" w:rsidRPr="007E0B31" w14:paraId="6B85B224" w14:textId="77777777" w:rsidTr="57E8CC90">
        <w:trPr>
          <w:cantSplit/>
        </w:trPr>
        <w:tc>
          <w:tcPr>
            <w:tcW w:w="2884" w:type="dxa"/>
          </w:tcPr>
          <w:p w14:paraId="7D7D28A9" w14:textId="77777777" w:rsidR="00835C20" w:rsidRPr="007E0B31" w:rsidRDefault="00835C20" w:rsidP="00835C20">
            <w:pPr>
              <w:pStyle w:val="Arial11Bold"/>
              <w:rPr>
                <w:rFonts w:cs="Arial"/>
              </w:rPr>
            </w:pPr>
            <w:r w:rsidRPr="007E0B31">
              <w:rPr>
                <w:rFonts w:cs="Arial"/>
              </w:rPr>
              <w:t>De-Synchronise</w:t>
            </w:r>
          </w:p>
        </w:tc>
        <w:tc>
          <w:tcPr>
            <w:tcW w:w="6634" w:type="dxa"/>
          </w:tcPr>
          <w:p w14:paraId="458DCB7D" w14:textId="77777777" w:rsidR="00835C20" w:rsidRPr="007E0B31" w:rsidRDefault="00835C20" w:rsidP="00835C20">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835C20" w:rsidRPr="007E0B31" w:rsidRDefault="00835C20" w:rsidP="00835C20">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835C20" w:rsidRPr="007E0B31" w:rsidRDefault="00835C20" w:rsidP="00835C20">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835C20" w:rsidRPr="007E0B31" w14:paraId="599051B4" w14:textId="77777777" w:rsidTr="57E8CC90">
        <w:trPr>
          <w:cantSplit/>
        </w:trPr>
        <w:tc>
          <w:tcPr>
            <w:tcW w:w="2884" w:type="dxa"/>
          </w:tcPr>
          <w:p w14:paraId="6617788B" w14:textId="18B1BB16" w:rsidR="00835C20" w:rsidRPr="007E0B31" w:rsidRDefault="00835C20" w:rsidP="00835C20">
            <w:pPr>
              <w:pStyle w:val="Arial11Bold"/>
              <w:rPr>
                <w:rFonts w:cs="Arial"/>
              </w:rPr>
            </w:pPr>
            <w:r w:rsidRPr="001006C1">
              <w:rPr>
                <w:rFonts w:cs="Arial"/>
              </w:rPr>
              <w:t>De-synchronised Island Procedure</w:t>
            </w:r>
          </w:p>
        </w:tc>
        <w:tc>
          <w:tcPr>
            <w:tcW w:w="6634" w:type="dxa"/>
          </w:tcPr>
          <w:p w14:paraId="2D785805" w14:textId="12FF332C" w:rsidR="00835C20" w:rsidRPr="002A73E9" w:rsidRDefault="00835C20" w:rsidP="00835C20">
            <w:pPr>
              <w:pStyle w:val="TableArial11"/>
            </w:pPr>
            <w:r>
              <w:t xml:space="preserve">A formal procedure as set out in </w:t>
            </w:r>
            <w:r w:rsidRPr="00FC071A">
              <w:t>OC9.5.4</w:t>
            </w:r>
            <w:r>
              <w:t xml:space="preserve"> for the purpose of </w:t>
            </w:r>
            <w:r w:rsidRPr="008F2439">
              <w:rPr>
                <w:b/>
                <w:bCs/>
              </w:rPr>
              <w:t>Synchronising Power Islands</w:t>
            </w:r>
          </w:p>
        </w:tc>
      </w:tr>
      <w:tr w:rsidR="00835C20" w:rsidRPr="007E0B31" w14:paraId="365BD7A7" w14:textId="77777777" w:rsidTr="57E8CC90">
        <w:trPr>
          <w:cantSplit/>
        </w:trPr>
        <w:tc>
          <w:tcPr>
            <w:tcW w:w="2884" w:type="dxa"/>
          </w:tcPr>
          <w:p w14:paraId="027BC704" w14:textId="77777777" w:rsidR="00835C20" w:rsidRPr="007E0B31" w:rsidRDefault="00835C20" w:rsidP="00835C20">
            <w:pPr>
              <w:pStyle w:val="Arial11Bold"/>
              <w:rPr>
                <w:rFonts w:cs="Arial"/>
              </w:rPr>
            </w:pPr>
            <w:r w:rsidRPr="007E0B31">
              <w:rPr>
                <w:rFonts w:cs="Arial"/>
              </w:rPr>
              <w:t>Detailed Planning Data</w:t>
            </w:r>
          </w:p>
        </w:tc>
        <w:tc>
          <w:tcPr>
            <w:tcW w:w="6634" w:type="dxa"/>
          </w:tcPr>
          <w:p w14:paraId="618E97A1" w14:textId="114F5797" w:rsidR="00835C20" w:rsidRPr="007E0B31" w:rsidRDefault="00835C20" w:rsidP="00835C20">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835C20" w:rsidRPr="007E0B31" w14:paraId="0D8CB90A" w14:textId="77777777" w:rsidTr="57E8CC90">
        <w:trPr>
          <w:cantSplit/>
        </w:trPr>
        <w:tc>
          <w:tcPr>
            <w:tcW w:w="2884" w:type="dxa"/>
          </w:tcPr>
          <w:p w14:paraId="7C6CFC2E" w14:textId="77777777" w:rsidR="00835C20" w:rsidRPr="007E0B31" w:rsidRDefault="00835C20" w:rsidP="00835C20">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835C20" w:rsidRPr="007E0B31" w:rsidRDefault="00835C20" w:rsidP="00835C20">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835C20" w:rsidRPr="007E0B31" w14:paraId="087B589C" w14:textId="77777777" w:rsidTr="57E8CC90">
        <w:trPr>
          <w:cantSplit/>
        </w:trPr>
        <w:tc>
          <w:tcPr>
            <w:tcW w:w="2884" w:type="dxa"/>
          </w:tcPr>
          <w:p w14:paraId="6AA366E8" w14:textId="77777777" w:rsidR="00835C20" w:rsidRPr="007E0B31" w:rsidRDefault="00835C20" w:rsidP="00835C20">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835C20" w:rsidRPr="007E0B31" w:rsidRDefault="00835C20" w:rsidP="00835C20">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835C20" w:rsidRPr="0079139F" w14:paraId="6FA98D3A" w14:textId="77777777" w:rsidTr="57E8CC90">
        <w:trPr>
          <w:cantSplit/>
        </w:trPr>
        <w:tc>
          <w:tcPr>
            <w:tcW w:w="2884" w:type="dxa"/>
          </w:tcPr>
          <w:p w14:paraId="640652FE" w14:textId="3306E7F6" w:rsidR="00835C20" w:rsidRPr="0079139F" w:rsidRDefault="00835C20" w:rsidP="00835C20">
            <w:pPr>
              <w:pStyle w:val="Arial11Bold"/>
              <w:rPr>
                <w:rFonts w:cs="Arial"/>
              </w:rPr>
            </w:pPr>
            <w:r w:rsidRPr="0079139F">
              <w:rPr>
                <w:rFonts w:cs="Arial"/>
              </w:rPr>
              <w:t>Disconnection</w:t>
            </w:r>
          </w:p>
        </w:tc>
        <w:tc>
          <w:tcPr>
            <w:tcW w:w="6634" w:type="dxa"/>
          </w:tcPr>
          <w:p w14:paraId="61AAC738" w14:textId="2AFD8882" w:rsidR="00835C20" w:rsidRPr="0079139F" w:rsidRDefault="00835C20" w:rsidP="00835C20">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835C20" w:rsidRPr="007E0B31" w14:paraId="6FBBB87F" w14:textId="77777777" w:rsidTr="57E8CC90">
        <w:trPr>
          <w:cantSplit/>
        </w:trPr>
        <w:tc>
          <w:tcPr>
            <w:tcW w:w="2884" w:type="dxa"/>
          </w:tcPr>
          <w:p w14:paraId="7F0320E6" w14:textId="63B2DB1A" w:rsidR="00835C20" w:rsidRPr="007E0B31" w:rsidRDefault="00835C20" w:rsidP="00835C20">
            <w:pPr>
              <w:pStyle w:val="Arial11Bold"/>
              <w:rPr>
                <w:rFonts w:cs="Arial"/>
              </w:rPr>
            </w:pPr>
            <w:r w:rsidRPr="007E0B31">
              <w:rPr>
                <w:rFonts w:cs="Arial"/>
              </w:rPr>
              <w:t>Discrimination</w:t>
            </w:r>
          </w:p>
        </w:tc>
        <w:tc>
          <w:tcPr>
            <w:tcW w:w="6634" w:type="dxa"/>
          </w:tcPr>
          <w:p w14:paraId="36121BA7" w14:textId="5F8C5E2B" w:rsidR="00835C20" w:rsidRPr="007E0B31" w:rsidRDefault="00835C20" w:rsidP="00835C20">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835C20" w:rsidRPr="007E0B31" w14:paraId="19496D16" w14:textId="77777777" w:rsidTr="57E8CC90">
        <w:trPr>
          <w:cantSplit/>
        </w:trPr>
        <w:tc>
          <w:tcPr>
            <w:tcW w:w="2884" w:type="dxa"/>
          </w:tcPr>
          <w:p w14:paraId="355DADE4" w14:textId="77777777" w:rsidR="00835C20" w:rsidRPr="007E0B31" w:rsidRDefault="00835C20" w:rsidP="00835C20">
            <w:pPr>
              <w:pStyle w:val="Arial11Bold"/>
              <w:rPr>
                <w:rFonts w:cs="Arial"/>
              </w:rPr>
            </w:pPr>
            <w:r w:rsidRPr="007E0B31">
              <w:rPr>
                <w:rFonts w:cs="Arial"/>
              </w:rPr>
              <w:t>Disputes Resolution Procedure</w:t>
            </w:r>
          </w:p>
        </w:tc>
        <w:tc>
          <w:tcPr>
            <w:tcW w:w="6634" w:type="dxa"/>
          </w:tcPr>
          <w:p w14:paraId="65E4E59C" w14:textId="77777777" w:rsidR="00835C20" w:rsidRPr="007E0B31" w:rsidRDefault="00835C20" w:rsidP="00835C20">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835C20" w:rsidRPr="007E0B31" w14:paraId="36D6416B" w14:textId="77777777" w:rsidTr="57E8CC90">
        <w:trPr>
          <w:cantSplit/>
        </w:trPr>
        <w:tc>
          <w:tcPr>
            <w:tcW w:w="2884" w:type="dxa"/>
          </w:tcPr>
          <w:p w14:paraId="30EAAF8C" w14:textId="77777777" w:rsidR="00835C20" w:rsidRPr="007E0B31" w:rsidRDefault="00835C20" w:rsidP="00835C20">
            <w:pPr>
              <w:pStyle w:val="Arial11Bold"/>
              <w:rPr>
                <w:rFonts w:cs="Arial"/>
              </w:rPr>
            </w:pPr>
            <w:r w:rsidRPr="007E0B31">
              <w:rPr>
                <w:rFonts w:cs="Arial"/>
              </w:rPr>
              <w:t>Distribution Code</w:t>
            </w:r>
          </w:p>
        </w:tc>
        <w:tc>
          <w:tcPr>
            <w:tcW w:w="6634" w:type="dxa"/>
          </w:tcPr>
          <w:p w14:paraId="365D5D6F" w14:textId="77777777" w:rsidR="00835C20" w:rsidRPr="007E0B31" w:rsidRDefault="00835C20" w:rsidP="00835C20">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835C20" w:rsidRPr="007E0B31" w14:paraId="739CB720" w14:textId="77777777" w:rsidTr="57E8CC90">
        <w:trPr>
          <w:cantSplit/>
        </w:trPr>
        <w:tc>
          <w:tcPr>
            <w:tcW w:w="2884" w:type="dxa"/>
          </w:tcPr>
          <w:p w14:paraId="527B2AC1" w14:textId="2ADD2868" w:rsidR="00835C20" w:rsidRPr="007E0B31" w:rsidRDefault="00835C20" w:rsidP="00835C20">
            <w:pPr>
              <w:pStyle w:val="Arial11Bold"/>
              <w:rPr>
                <w:rFonts w:cs="Arial"/>
              </w:rPr>
            </w:pPr>
            <w:r w:rsidRPr="001006C1">
              <w:rPr>
                <w:rFonts w:cs="Arial"/>
              </w:rPr>
              <w:t>Distribution Restoration Contract</w:t>
            </w:r>
          </w:p>
        </w:tc>
        <w:tc>
          <w:tcPr>
            <w:tcW w:w="6634" w:type="dxa"/>
          </w:tcPr>
          <w:p w14:paraId="5A24143D" w14:textId="25E90453" w:rsidR="00835C20" w:rsidRPr="007E0B31" w:rsidRDefault="00835C20" w:rsidP="00835C2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835C20" w:rsidRPr="007E0B31" w14:paraId="5BE62B72" w14:textId="77777777" w:rsidTr="57E8CC90">
        <w:trPr>
          <w:cantSplit/>
        </w:trPr>
        <w:tc>
          <w:tcPr>
            <w:tcW w:w="2884" w:type="dxa"/>
          </w:tcPr>
          <w:p w14:paraId="1FC85A18" w14:textId="5A69B511" w:rsidR="00835C20" w:rsidRPr="00A14C19" w:rsidRDefault="00835C20" w:rsidP="00835C20">
            <w:pPr>
              <w:pStyle w:val="Arial11Bold"/>
              <w:rPr>
                <w:rFonts w:cs="Arial"/>
              </w:rPr>
            </w:pPr>
            <w:r w:rsidRPr="00A14C19">
              <w:rPr>
                <w:rFonts w:cs="Arial"/>
              </w:rPr>
              <w:t>Distribution Restoration Zone</w:t>
            </w:r>
          </w:p>
        </w:tc>
        <w:tc>
          <w:tcPr>
            <w:tcW w:w="6634" w:type="dxa"/>
          </w:tcPr>
          <w:p w14:paraId="64351CFD" w14:textId="66ADA5F0" w:rsidR="00835C20" w:rsidRPr="00A14C19" w:rsidRDefault="00835C20" w:rsidP="00835C20">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835C20" w:rsidRPr="007E0B31" w14:paraId="1BA03D25" w14:textId="77777777" w:rsidTr="57E8CC90">
        <w:trPr>
          <w:cantSplit/>
        </w:trPr>
        <w:tc>
          <w:tcPr>
            <w:tcW w:w="2884" w:type="dxa"/>
          </w:tcPr>
          <w:p w14:paraId="64BB3F4E" w14:textId="393AA84F" w:rsidR="00835C20" w:rsidRPr="007E0B31" w:rsidRDefault="00835C20" w:rsidP="00835C20">
            <w:pPr>
              <w:pStyle w:val="Arial11Bold"/>
              <w:rPr>
                <w:rFonts w:cs="Arial"/>
              </w:rPr>
            </w:pPr>
            <w:r w:rsidRPr="001006C1">
              <w:rPr>
                <w:rFonts w:cs="Arial"/>
              </w:rPr>
              <w:t>Distribution Restoration Zone Control System</w:t>
            </w:r>
            <w:r>
              <w:rPr>
                <w:rFonts w:cs="Arial"/>
              </w:rPr>
              <w:t xml:space="preserve"> (DRZCS)</w:t>
            </w:r>
          </w:p>
        </w:tc>
        <w:tc>
          <w:tcPr>
            <w:tcW w:w="6634" w:type="dxa"/>
          </w:tcPr>
          <w:p w14:paraId="7E787111" w14:textId="52046C62" w:rsidR="00835C20" w:rsidRPr="007E0B31" w:rsidRDefault="00835C20" w:rsidP="00835C20">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835C20" w:rsidRPr="007E0B31" w14:paraId="3C6D5A41" w14:textId="77777777" w:rsidTr="57E8CC90">
        <w:trPr>
          <w:cantSplit/>
        </w:trPr>
        <w:tc>
          <w:tcPr>
            <w:tcW w:w="2884" w:type="dxa"/>
          </w:tcPr>
          <w:p w14:paraId="1172C052" w14:textId="31D75C4B" w:rsidR="00835C20" w:rsidRPr="007E0B31" w:rsidRDefault="00835C20" w:rsidP="00835C20">
            <w:pPr>
              <w:pStyle w:val="Arial11Bold"/>
              <w:rPr>
                <w:rFonts w:cs="Arial"/>
              </w:rPr>
            </w:pPr>
            <w:r w:rsidRPr="001006C1">
              <w:rPr>
                <w:rFonts w:cs="Arial"/>
              </w:rPr>
              <w:t>Distribution Restoration Zone Plan</w:t>
            </w:r>
          </w:p>
        </w:tc>
        <w:tc>
          <w:tcPr>
            <w:tcW w:w="6634" w:type="dxa"/>
          </w:tcPr>
          <w:p w14:paraId="5A150349" w14:textId="3C1172C4" w:rsidR="00835C20" w:rsidRPr="00616B63" w:rsidRDefault="00835C20" w:rsidP="00835C20">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835C20" w:rsidRPr="00616B63" w:rsidRDefault="00835C20" w:rsidP="00835C20">
            <w:pPr>
              <w:pStyle w:val="Default"/>
              <w:jc w:val="both"/>
              <w:rPr>
                <w:sz w:val="20"/>
                <w:szCs w:val="20"/>
              </w:rPr>
            </w:pPr>
          </w:p>
          <w:p w14:paraId="7A48C91A" w14:textId="11F8115E" w:rsidR="00835C20" w:rsidRPr="00616B63" w:rsidRDefault="00835C20" w:rsidP="00835C20">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835C20" w:rsidRPr="007E0B31" w14:paraId="231BBB49" w14:textId="77777777" w:rsidTr="57E8CC90">
        <w:trPr>
          <w:cantSplit/>
        </w:trPr>
        <w:tc>
          <w:tcPr>
            <w:tcW w:w="2884" w:type="dxa"/>
          </w:tcPr>
          <w:p w14:paraId="54987465" w14:textId="77777777" w:rsidR="00835C20" w:rsidRPr="007E0B31" w:rsidRDefault="00835C20" w:rsidP="00835C20">
            <w:pPr>
              <w:pStyle w:val="Arial11Bold"/>
              <w:rPr>
                <w:rFonts w:cs="Arial"/>
              </w:rPr>
            </w:pPr>
            <w:r w:rsidRPr="007E0B31">
              <w:rPr>
                <w:rFonts w:cs="Arial"/>
              </w:rPr>
              <w:lastRenderedPageBreak/>
              <w:t>Droop</w:t>
            </w:r>
          </w:p>
        </w:tc>
        <w:tc>
          <w:tcPr>
            <w:tcW w:w="6634" w:type="dxa"/>
          </w:tcPr>
          <w:p w14:paraId="77B62E50" w14:textId="1781255D" w:rsidR="00835C20" w:rsidRPr="007E0B31" w:rsidRDefault="00835C20" w:rsidP="00835C2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835C20" w:rsidRPr="007E0B31" w14:paraId="5843358E" w14:textId="77777777" w:rsidTr="57E8CC90">
        <w:trPr>
          <w:cantSplit/>
        </w:trPr>
        <w:tc>
          <w:tcPr>
            <w:tcW w:w="2884" w:type="dxa"/>
          </w:tcPr>
          <w:p w14:paraId="79EC9BAF" w14:textId="77777777" w:rsidR="00835C20" w:rsidRPr="007E0B31" w:rsidRDefault="00835C20" w:rsidP="00835C20">
            <w:pPr>
              <w:pStyle w:val="Arial11Bold"/>
              <w:rPr>
                <w:rFonts w:cs="Arial"/>
              </w:rPr>
            </w:pPr>
            <w:r w:rsidRPr="007E0B31">
              <w:rPr>
                <w:rFonts w:cs="Arial"/>
              </w:rPr>
              <w:t>Dynamic Parameters</w:t>
            </w:r>
          </w:p>
        </w:tc>
        <w:tc>
          <w:tcPr>
            <w:tcW w:w="6634" w:type="dxa"/>
          </w:tcPr>
          <w:p w14:paraId="051D8350" w14:textId="77777777" w:rsidR="00835C20" w:rsidRPr="007E0B31" w:rsidRDefault="00835C20" w:rsidP="00835C2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835C20" w:rsidRPr="000A5CCC" w14:paraId="02BA8D47" w14:textId="77777777" w:rsidTr="57E8CC90">
        <w:trPr>
          <w:cantSplit/>
        </w:trPr>
        <w:tc>
          <w:tcPr>
            <w:tcW w:w="2884" w:type="dxa"/>
          </w:tcPr>
          <w:p w14:paraId="279AEE49" w14:textId="5DD21B3F" w:rsidR="00835C20" w:rsidRPr="000A5CCC" w:rsidRDefault="00835C20" w:rsidP="00835C20">
            <w:pPr>
              <w:pStyle w:val="Arial11Bold"/>
              <w:rPr>
                <w:rFonts w:cs="Arial"/>
              </w:rPr>
            </w:pPr>
            <w:r w:rsidRPr="002510FF">
              <w:rPr>
                <w:rFonts w:cs="Arial"/>
              </w:rPr>
              <w:t>Dynamic Reactive Compensation Equipment</w:t>
            </w:r>
          </w:p>
        </w:tc>
        <w:tc>
          <w:tcPr>
            <w:tcW w:w="6634" w:type="dxa"/>
          </w:tcPr>
          <w:p w14:paraId="7DB42348" w14:textId="606C1E72" w:rsidR="00835C20" w:rsidRPr="000A5CCC" w:rsidRDefault="00835C20" w:rsidP="00835C2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835C20" w:rsidRPr="000B675D" w14:paraId="4B2A5C83" w14:textId="77777777" w:rsidTr="57E8CC90">
        <w:trPr>
          <w:cantSplit/>
        </w:trPr>
        <w:tc>
          <w:tcPr>
            <w:tcW w:w="2884" w:type="dxa"/>
          </w:tcPr>
          <w:p w14:paraId="13C94F80" w14:textId="77777777" w:rsidR="00835C20" w:rsidRPr="000B675D" w:rsidRDefault="00835C20" w:rsidP="00835C20">
            <w:pPr>
              <w:pStyle w:val="Arial11Bold"/>
              <w:rPr>
                <w:rFonts w:cs="Arial"/>
              </w:rPr>
            </w:pPr>
            <w:r w:rsidRPr="000B675D">
              <w:rPr>
                <w:rFonts w:cs="Arial"/>
              </w:rPr>
              <w:t>E&amp;W Offshore Transmission System</w:t>
            </w:r>
          </w:p>
        </w:tc>
        <w:tc>
          <w:tcPr>
            <w:tcW w:w="6634" w:type="dxa"/>
          </w:tcPr>
          <w:p w14:paraId="2CFB9907" w14:textId="77777777" w:rsidR="00835C20" w:rsidRPr="000B675D" w:rsidRDefault="00835C20" w:rsidP="00835C2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835C20" w:rsidRPr="0079139F" w14:paraId="29063031" w14:textId="77777777" w:rsidTr="57E8CC90">
        <w:trPr>
          <w:cantSplit/>
        </w:trPr>
        <w:tc>
          <w:tcPr>
            <w:tcW w:w="2884" w:type="dxa"/>
          </w:tcPr>
          <w:p w14:paraId="25CE097E" w14:textId="3FA3BD6F" w:rsidR="00835C20" w:rsidRPr="0079139F" w:rsidRDefault="00835C20" w:rsidP="00835C20">
            <w:pPr>
              <w:pStyle w:val="Arial11Bold"/>
              <w:rPr>
                <w:rFonts w:cs="Arial"/>
              </w:rPr>
            </w:pPr>
            <w:r w:rsidRPr="0079139F">
              <w:rPr>
                <w:rFonts w:cs="Arial"/>
              </w:rPr>
              <w:t>E&amp;W Offshore Transmission Licensee</w:t>
            </w:r>
          </w:p>
        </w:tc>
        <w:tc>
          <w:tcPr>
            <w:tcW w:w="6634" w:type="dxa"/>
          </w:tcPr>
          <w:p w14:paraId="6C4EE077" w14:textId="07A71FD9" w:rsidR="00835C20" w:rsidRPr="0079139F" w:rsidRDefault="00835C20" w:rsidP="00835C2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835C20" w:rsidRPr="007E0B31" w14:paraId="16715855" w14:textId="77777777" w:rsidTr="57E8CC90">
        <w:trPr>
          <w:cantSplit/>
        </w:trPr>
        <w:tc>
          <w:tcPr>
            <w:tcW w:w="2884" w:type="dxa"/>
          </w:tcPr>
          <w:p w14:paraId="491CEE12" w14:textId="278765B2" w:rsidR="00835C20" w:rsidRPr="007E0B31" w:rsidRDefault="00835C20" w:rsidP="00835C20">
            <w:pPr>
              <w:pStyle w:val="Arial11Bold"/>
              <w:rPr>
                <w:rFonts w:cs="Arial"/>
              </w:rPr>
            </w:pPr>
            <w:r w:rsidRPr="007E0B31">
              <w:rPr>
                <w:rFonts w:cs="Arial"/>
              </w:rPr>
              <w:t>E&amp;W Transmission System</w:t>
            </w:r>
          </w:p>
        </w:tc>
        <w:tc>
          <w:tcPr>
            <w:tcW w:w="6634" w:type="dxa"/>
          </w:tcPr>
          <w:p w14:paraId="75E612EF" w14:textId="1055308A" w:rsidR="00835C20" w:rsidRPr="007E0B31" w:rsidRDefault="00835C20" w:rsidP="00835C2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835C20" w:rsidRPr="007E0B31" w14:paraId="27D19D54" w14:textId="77777777" w:rsidTr="57E8CC90">
        <w:trPr>
          <w:cantSplit/>
        </w:trPr>
        <w:tc>
          <w:tcPr>
            <w:tcW w:w="2884" w:type="dxa"/>
          </w:tcPr>
          <w:p w14:paraId="155671F3" w14:textId="77777777" w:rsidR="00835C20" w:rsidRPr="007E0B31" w:rsidRDefault="00835C20" w:rsidP="00835C20">
            <w:pPr>
              <w:pStyle w:val="Arial11Bold"/>
              <w:rPr>
                <w:rFonts w:cs="Arial"/>
              </w:rPr>
            </w:pPr>
            <w:r w:rsidRPr="007E0B31">
              <w:rPr>
                <w:rFonts w:cs="Arial"/>
              </w:rPr>
              <w:t>E&amp;W User</w:t>
            </w:r>
          </w:p>
        </w:tc>
        <w:tc>
          <w:tcPr>
            <w:tcW w:w="6634" w:type="dxa"/>
          </w:tcPr>
          <w:p w14:paraId="305E2C2E" w14:textId="77777777" w:rsidR="00835C20" w:rsidRPr="007E0B31" w:rsidRDefault="00835C20" w:rsidP="00835C2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835C20" w:rsidRPr="007E0B31" w14:paraId="4EF8D946" w14:textId="77777777" w:rsidTr="57E8CC90">
        <w:trPr>
          <w:cantSplit/>
        </w:trPr>
        <w:tc>
          <w:tcPr>
            <w:tcW w:w="2884" w:type="dxa"/>
          </w:tcPr>
          <w:p w14:paraId="2F8D7755" w14:textId="77777777" w:rsidR="00835C20" w:rsidRPr="007E0B31" w:rsidRDefault="00835C20" w:rsidP="00835C20">
            <w:pPr>
              <w:pStyle w:val="Arial11Bold"/>
              <w:rPr>
                <w:rFonts w:cs="Arial"/>
              </w:rPr>
            </w:pPr>
            <w:r w:rsidRPr="007E0B31">
              <w:rPr>
                <w:rFonts w:cs="Arial"/>
              </w:rPr>
              <w:t>Earth Fault Factor</w:t>
            </w:r>
          </w:p>
        </w:tc>
        <w:tc>
          <w:tcPr>
            <w:tcW w:w="6634" w:type="dxa"/>
          </w:tcPr>
          <w:p w14:paraId="6127CD38" w14:textId="77777777" w:rsidR="00835C20" w:rsidRPr="007E0B31" w:rsidRDefault="00835C20" w:rsidP="00835C2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835C20" w:rsidRPr="007E0B31" w14:paraId="3ED6F9F3" w14:textId="77777777" w:rsidTr="57E8CC90">
        <w:trPr>
          <w:cantSplit/>
        </w:trPr>
        <w:tc>
          <w:tcPr>
            <w:tcW w:w="2884" w:type="dxa"/>
          </w:tcPr>
          <w:p w14:paraId="3BB43CE7" w14:textId="77777777" w:rsidR="00835C20" w:rsidRPr="007E0B31" w:rsidRDefault="00835C20" w:rsidP="00835C20">
            <w:pPr>
              <w:pStyle w:val="Arial11Bold"/>
              <w:rPr>
                <w:rFonts w:cs="Arial"/>
              </w:rPr>
            </w:pPr>
            <w:r w:rsidRPr="007E0B31">
              <w:rPr>
                <w:rFonts w:cs="Arial"/>
              </w:rPr>
              <w:t>Earthing</w:t>
            </w:r>
          </w:p>
        </w:tc>
        <w:tc>
          <w:tcPr>
            <w:tcW w:w="6634" w:type="dxa"/>
          </w:tcPr>
          <w:p w14:paraId="0C914808" w14:textId="77777777" w:rsidR="00835C20" w:rsidRPr="007E0B31" w:rsidRDefault="00835C20" w:rsidP="00835C2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835C20" w:rsidRPr="007E0B31" w:rsidRDefault="00835C20" w:rsidP="00835C2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835C20" w:rsidRPr="007E0B31" w:rsidRDefault="00835C20" w:rsidP="00835C2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835C20" w:rsidRPr="007E0B31" w14:paraId="20790EFF" w14:textId="77777777" w:rsidTr="57E8CC90">
        <w:trPr>
          <w:cantSplit/>
        </w:trPr>
        <w:tc>
          <w:tcPr>
            <w:tcW w:w="2884" w:type="dxa"/>
          </w:tcPr>
          <w:p w14:paraId="583FA21D" w14:textId="77777777" w:rsidR="00835C20" w:rsidRPr="007E0B31" w:rsidRDefault="00835C20" w:rsidP="00835C20">
            <w:pPr>
              <w:pStyle w:val="Arial11Bold"/>
              <w:rPr>
                <w:rFonts w:cs="Arial"/>
              </w:rPr>
            </w:pPr>
            <w:r w:rsidRPr="007E0B31">
              <w:rPr>
                <w:rFonts w:cs="Arial"/>
              </w:rPr>
              <w:t>Earthing Device</w:t>
            </w:r>
          </w:p>
        </w:tc>
        <w:tc>
          <w:tcPr>
            <w:tcW w:w="6634" w:type="dxa"/>
          </w:tcPr>
          <w:p w14:paraId="1C3B0D47" w14:textId="77777777" w:rsidR="00835C20" w:rsidRPr="007E0B31" w:rsidRDefault="00835C20" w:rsidP="00835C20">
            <w:pPr>
              <w:pStyle w:val="TableArial11"/>
              <w:rPr>
                <w:rFonts w:cs="Arial"/>
              </w:rPr>
            </w:pPr>
            <w:r w:rsidRPr="007E0B31">
              <w:rPr>
                <w:rFonts w:cs="Arial"/>
              </w:rPr>
              <w:t>A means of providing a connection between a conductor and earth being of adequate strength and capability.</w:t>
            </w:r>
          </w:p>
        </w:tc>
      </w:tr>
      <w:tr w:rsidR="00835C20" w:rsidRPr="007E0B31" w14:paraId="6FE62627" w14:textId="77777777" w:rsidTr="57E8CC90">
        <w:trPr>
          <w:cantSplit/>
        </w:trPr>
        <w:tc>
          <w:tcPr>
            <w:tcW w:w="2884" w:type="dxa"/>
          </w:tcPr>
          <w:p w14:paraId="5F411AEF" w14:textId="77777777" w:rsidR="00835C20" w:rsidRPr="007E0B31" w:rsidRDefault="00835C20" w:rsidP="00835C20">
            <w:pPr>
              <w:pStyle w:val="Arial11Bold"/>
              <w:rPr>
                <w:rFonts w:cs="Arial"/>
              </w:rPr>
            </w:pPr>
            <w:r w:rsidRPr="007E0B31">
              <w:rPr>
                <w:rFonts w:cs="Arial"/>
              </w:rPr>
              <w:lastRenderedPageBreak/>
              <w:t>Elected Panel Members</w:t>
            </w:r>
          </w:p>
        </w:tc>
        <w:tc>
          <w:tcPr>
            <w:tcW w:w="6634" w:type="dxa"/>
          </w:tcPr>
          <w:p w14:paraId="5FB33BE8" w14:textId="77777777" w:rsidR="00835C20" w:rsidRPr="007E0B31" w:rsidRDefault="00835C20" w:rsidP="00835C2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835C20" w:rsidRPr="007E0B31" w:rsidRDefault="00835C20" w:rsidP="00835C2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835C20" w:rsidRPr="007E0B31" w:rsidRDefault="00835C20" w:rsidP="00835C2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835C20" w:rsidRPr="007E0B31" w:rsidRDefault="00835C20" w:rsidP="00835C2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835C20" w:rsidRPr="007E0B31" w:rsidRDefault="00835C20" w:rsidP="00835C20">
            <w:pPr>
              <w:pStyle w:val="TableArial11"/>
              <w:rPr>
                <w:rFonts w:cs="Arial"/>
              </w:rPr>
            </w:pPr>
            <w:r w:rsidRPr="007E0B31">
              <w:rPr>
                <w:rFonts w:cs="Arial"/>
              </w:rPr>
              <w:t xml:space="preserve">(d) the representatives of the </w:t>
            </w:r>
            <w:r w:rsidRPr="007E0B31">
              <w:rPr>
                <w:rFonts w:cs="Arial"/>
                <w:b/>
              </w:rPr>
              <w:t>Generators</w:t>
            </w:r>
          </w:p>
        </w:tc>
      </w:tr>
      <w:tr w:rsidR="00835C20" w:rsidRPr="007E0B31" w14:paraId="79615CAE" w14:textId="77777777" w:rsidTr="57E8CC90">
        <w:trPr>
          <w:cantSplit/>
        </w:trPr>
        <w:tc>
          <w:tcPr>
            <w:tcW w:w="2884" w:type="dxa"/>
          </w:tcPr>
          <w:p w14:paraId="6B5295BC" w14:textId="77777777" w:rsidR="00835C20" w:rsidRPr="007E0B31" w:rsidRDefault="00835C20" w:rsidP="00835C20">
            <w:pPr>
              <w:pStyle w:val="Arial11Bold"/>
              <w:rPr>
                <w:rFonts w:cs="Arial"/>
              </w:rPr>
            </w:pPr>
            <w:r w:rsidRPr="007E0B31">
              <w:rPr>
                <w:rFonts w:cs="Arial"/>
              </w:rPr>
              <w:t>Electrical Standard</w:t>
            </w:r>
          </w:p>
        </w:tc>
        <w:tc>
          <w:tcPr>
            <w:tcW w:w="6634" w:type="dxa"/>
          </w:tcPr>
          <w:p w14:paraId="5A4738F8" w14:textId="77777777" w:rsidR="00835C20" w:rsidRPr="007E0B31" w:rsidRDefault="00835C20" w:rsidP="00835C2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835C20" w:rsidRPr="007E0B31" w14:paraId="77FD0811" w14:textId="77777777" w:rsidTr="57E8CC90">
        <w:trPr>
          <w:cantSplit/>
        </w:trPr>
        <w:tc>
          <w:tcPr>
            <w:tcW w:w="2884" w:type="dxa"/>
          </w:tcPr>
          <w:p w14:paraId="7CF40496" w14:textId="51F2F0DA" w:rsidR="00835C20" w:rsidRPr="00F6331A" w:rsidRDefault="00835C20" w:rsidP="00835C20">
            <w:pPr>
              <w:pStyle w:val="Arial11Bold"/>
              <w:rPr>
                <w:rFonts w:cs="Arial"/>
              </w:rPr>
            </w:pPr>
            <w:r w:rsidRPr="00F6331A">
              <w:rPr>
                <w:lang w:val="en-US"/>
              </w:rPr>
              <w:t>Electricity Balancing Regulation</w:t>
            </w:r>
          </w:p>
        </w:tc>
        <w:tc>
          <w:tcPr>
            <w:tcW w:w="6634" w:type="dxa"/>
          </w:tcPr>
          <w:p w14:paraId="3860E34E" w14:textId="35D52113" w:rsidR="00835C20" w:rsidRPr="00F6331A" w:rsidRDefault="00835C20" w:rsidP="00835C2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835C20" w:rsidRPr="007E0B31" w14:paraId="5FDEE14B" w14:textId="77777777" w:rsidTr="57E8CC90">
        <w:trPr>
          <w:cantSplit/>
        </w:trPr>
        <w:tc>
          <w:tcPr>
            <w:tcW w:w="2884" w:type="dxa"/>
          </w:tcPr>
          <w:p w14:paraId="272D7034" w14:textId="77777777" w:rsidR="00835C20" w:rsidRPr="007E0B31" w:rsidRDefault="00835C20" w:rsidP="00835C20">
            <w:pPr>
              <w:pStyle w:val="Arial11Bold"/>
              <w:rPr>
                <w:rFonts w:cs="Arial"/>
              </w:rPr>
            </w:pPr>
            <w:r w:rsidRPr="007E0B31">
              <w:rPr>
                <w:rFonts w:cs="Arial"/>
              </w:rPr>
              <w:t>Electricity Council</w:t>
            </w:r>
          </w:p>
        </w:tc>
        <w:tc>
          <w:tcPr>
            <w:tcW w:w="6634" w:type="dxa"/>
          </w:tcPr>
          <w:p w14:paraId="15365170" w14:textId="77777777" w:rsidR="00835C20" w:rsidRPr="007E0B31" w:rsidRDefault="00835C20" w:rsidP="00835C20">
            <w:pPr>
              <w:pStyle w:val="TableArial11"/>
              <w:rPr>
                <w:rFonts w:cs="Arial"/>
              </w:rPr>
            </w:pPr>
            <w:r w:rsidRPr="007E0B31">
              <w:rPr>
                <w:rFonts w:cs="Arial"/>
              </w:rPr>
              <w:t>That body set up under the Electricity Act, 1957.</w:t>
            </w:r>
          </w:p>
        </w:tc>
      </w:tr>
      <w:tr w:rsidR="00835C20" w:rsidRPr="007E0B31" w14:paraId="2701B422" w14:textId="77777777" w:rsidTr="57E8CC90">
        <w:trPr>
          <w:cantSplit/>
        </w:trPr>
        <w:tc>
          <w:tcPr>
            <w:tcW w:w="2884" w:type="dxa"/>
          </w:tcPr>
          <w:p w14:paraId="0475EF83" w14:textId="77777777" w:rsidR="00835C20" w:rsidRPr="007E0B31" w:rsidRDefault="00835C20" w:rsidP="00835C20">
            <w:pPr>
              <w:pStyle w:val="Arial11Bold"/>
              <w:rPr>
                <w:rFonts w:cs="Arial"/>
              </w:rPr>
            </w:pPr>
            <w:r w:rsidRPr="007E0B31">
              <w:rPr>
                <w:rFonts w:cs="Arial"/>
              </w:rPr>
              <w:t>Electricity Distribution Licence</w:t>
            </w:r>
          </w:p>
        </w:tc>
        <w:tc>
          <w:tcPr>
            <w:tcW w:w="6634" w:type="dxa"/>
          </w:tcPr>
          <w:p w14:paraId="3B723255" w14:textId="77777777" w:rsidR="00835C20" w:rsidRPr="007E0B31" w:rsidRDefault="00835C20" w:rsidP="00835C2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835C20" w:rsidRPr="007E0B31" w14:paraId="45591D21" w14:textId="77777777" w:rsidTr="57E8CC90">
        <w:trPr>
          <w:cantSplit/>
        </w:trPr>
        <w:tc>
          <w:tcPr>
            <w:tcW w:w="2884" w:type="dxa"/>
          </w:tcPr>
          <w:p w14:paraId="07683A3F" w14:textId="77777777" w:rsidR="00835C20" w:rsidRPr="007E0B31" w:rsidRDefault="00835C20" w:rsidP="00835C20">
            <w:pPr>
              <w:pStyle w:val="Arial11Bold"/>
              <w:rPr>
                <w:rFonts w:cs="Arial"/>
              </w:rPr>
            </w:pPr>
            <w:r w:rsidRPr="007E0B31">
              <w:rPr>
                <w:rFonts w:cs="Arial"/>
              </w:rPr>
              <w:t>Electricity Regulation</w:t>
            </w:r>
          </w:p>
        </w:tc>
        <w:tc>
          <w:tcPr>
            <w:tcW w:w="6634" w:type="dxa"/>
          </w:tcPr>
          <w:p w14:paraId="448F37B6" w14:textId="1756A3B2" w:rsidR="00835C20" w:rsidRPr="007E0B31" w:rsidRDefault="00835C20" w:rsidP="00835C20">
            <w:pPr>
              <w:pStyle w:val="TableArial11"/>
              <w:rPr>
                <w:rFonts w:cs="Arial"/>
              </w:rPr>
            </w:pPr>
            <w:r w:rsidRPr="007E0B31">
              <w:rPr>
                <w:rFonts w:cs="Arial"/>
              </w:rPr>
              <w:t xml:space="preserve">As defined in the </w:t>
            </w:r>
            <w:r w:rsidR="001B6A86">
              <w:rPr>
                <w:rFonts w:cs="Arial"/>
                <w:b/>
              </w:rPr>
              <w:t>ESO</w:t>
            </w:r>
            <w:r w:rsidR="001B6A86" w:rsidRPr="007E0B31">
              <w:rPr>
                <w:rFonts w:cs="Arial"/>
                <w:b/>
              </w:rPr>
              <w:t xml:space="preserve"> </w:t>
            </w:r>
            <w:r w:rsidRPr="007E0B31">
              <w:rPr>
                <w:rFonts w:cs="Arial"/>
                <w:b/>
              </w:rPr>
              <w:t>Licence.</w:t>
            </w:r>
          </w:p>
        </w:tc>
      </w:tr>
      <w:tr w:rsidR="00835C20" w:rsidRPr="007E0B31" w14:paraId="3F1D3736" w14:textId="77777777" w:rsidTr="57E8CC90">
        <w:trPr>
          <w:cantSplit/>
        </w:trPr>
        <w:tc>
          <w:tcPr>
            <w:tcW w:w="2884" w:type="dxa"/>
          </w:tcPr>
          <w:p w14:paraId="487F65CC" w14:textId="786CD569" w:rsidR="00835C20" w:rsidRPr="007E0B31" w:rsidRDefault="00835C20" w:rsidP="00835C20">
            <w:pPr>
              <w:pStyle w:val="Arial11Bold"/>
              <w:rPr>
                <w:rFonts w:cs="Arial"/>
              </w:rPr>
            </w:pPr>
            <w:r w:rsidRPr="00DB341C">
              <w:rPr>
                <w:rFonts w:cs="Arial"/>
              </w:rPr>
              <w:t>Electricity Storage</w:t>
            </w:r>
          </w:p>
        </w:tc>
        <w:tc>
          <w:tcPr>
            <w:tcW w:w="6634" w:type="dxa"/>
          </w:tcPr>
          <w:p w14:paraId="5A71141B" w14:textId="7EEFC93F" w:rsidR="00835C20" w:rsidRPr="007E0B31" w:rsidRDefault="00835C20" w:rsidP="00835C2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835C20" w:rsidRPr="007E0B31" w14:paraId="71C453A5" w14:textId="77777777" w:rsidTr="57E8CC90">
        <w:trPr>
          <w:cantSplit/>
        </w:trPr>
        <w:tc>
          <w:tcPr>
            <w:tcW w:w="2884" w:type="dxa"/>
          </w:tcPr>
          <w:p w14:paraId="0C20A181" w14:textId="2AAAF4F0" w:rsidR="00835C20" w:rsidRPr="007E0B31" w:rsidRDefault="00835C20" w:rsidP="00835C20">
            <w:pPr>
              <w:pStyle w:val="Arial11Bold"/>
              <w:rPr>
                <w:rFonts w:cs="Arial"/>
              </w:rPr>
            </w:pPr>
            <w:r w:rsidRPr="00DB341C">
              <w:rPr>
                <w:rFonts w:cs="Arial"/>
              </w:rPr>
              <w:t>Electricity Storage Module</w:t>
            </w:r>
          </w:p>
        </w:tc>
        <w:tc>
          <w:tcPr>
            <w:tcW w:w="6634" w:type="dxa"/>
          </w:tcPr>
          <w:p w14:paraId="5AE08111" w14:textId="5EABFFFC" w:rsidR="00835C20" w:rsidRPr="007E0B31" w:rsidRDefault="00835C20" w:rsidP="00835C2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835C20" w14:paraId="54F3B6E6" w14:textId="77777777" w:rsidTr="57E8CC90">
        <w:trPr>
          <w:cantSplit/>
        </w:trPr>
        <w:tc>
          <w:tcPr>
            <w:tcW w:w="2884" w:type="dxa"/>
          </w:tcPr>
          <w:p w14:paraId="67ACC8AD" w14:textId="116BD586" w:rsidR="00835C20" w:rsidRDefault="00835C20" w:rsidP="00835C20">
            <w:pPr>
              <w:pStyle w:val="Arial11Bold"/>
              <w:rPr>
                <w:rFonts w:cs="Arial"/>
              </w:rPr>
            </w:pPr>
            <w:r w:rsidRPr="024814CE">
              <w:rPr>
                <w:rFonts w:cs="Arial"/>
              </w:rPr>
              <w:t>Electricity Storage Unit</w:t>
            </w:r>
          </w:p>
        </w:tc>
        <w:tc>
          <w:tcPr>
            <w:tcW w:w="6634" w:type="dxa"/>
          </w:tcPr>
          <w:p w14:paraId="0D3DC444" w14:textId="11F529A9" w:rsidR="00835C20" w:rsidRPr="00207464" w:rsidRDefault="00835C20" w:rsidP="00835C2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835C20" w:rsidRPr="007E0B31" w14:paraId="618E4044" w14:textId="77777777" w:rsidTr="57E8CC90">
        <w:trPr>
          <w:cantSplit/>
        </w:trPr>
        <w:tc>
          <w:tcPr>
            <w:tcW w:w="2884" w:type="dxa"/>
          </w:tcPr>
          <w:p w14:paraId="06BF56EE" w14:textId="77777777" w:rsidR="00835C20" w:rsidRPr="007E0B31" w:rsidRDefault="00835C20" w:rsidP="00835C20">
            <w:pPr>
              <w:pStyle w:val="Arial11Bold"/>
              <w:rPr>
                <w:rFonts w:cs="Arial"/>
              </w:rPr>
            </w:pPr>
            <w:r w:rsidRPr="007E0B31">
              <w:rPr>
                <w:rFonts w:cs="Arial"/>
              </w:rPr>
              <w:t>Electricity Supply Industry Arbitration Association</w:t>
            </w:r>
          </w:p>
        </w:tc>
        <w:tc>
          <w:tcPr>
            <w:tcW w:w="6634" w:type="dxa"/>
          </w:tcPr>
          <w:p w14:paraId="75769710" w14:textId="77777777" w:rsidR="00835C20" w:rsidRPr="007E0B31" w:rsidRDefault="00835C20" w:rsidP="00835C2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835C20" w:rsidRPr="007E0B31" w14:paraId="7456E88A" w14:textId="77777777" w:rsidTr="57E8CC90">
        <w:trPr>
          <w:cantSplit/>
        </w:trPr>
        <w:tc>
          <w:tcPr>
            <w:tcW w:w="2884" w:type="dxa"/>
          </w:tcPr>
          <w:p w14:paraId="2944497F" w14:textId="77777777" w:rsidR="00835C20" w:rsidRPr="007E0B31" w:rsidRDefault="00835C20" w:rsidP="00835C20">
            <w:pPr>
              <w:pStyle w:val="Arial11Bold"/>
              <w:rPr>
                <w:rFonts w:cs="Arial"/>
              </w:rPr>
            </w:pPr>
            <w:r w:rsidRPr="007E0B31">
              <w:rPr>
                <w:rFonts w:cs="Arial"/>
              </w:rPr>
              <w:t>Electricity Supply Licence</w:t>
            </w:r>
          </w:p>
        </w:tc>
        <w:tc>
          <w:tcPr>
            <w:tcW w:w="6634" w:type="dxa"/>
          </w:tcPr>
          <w:p w14:paraId="3BC449FB" w14:textId="77777777" w:rsidR="00835C20" w:rsidRPr="007E0B31" w:rsidRDefault="00835C20" w:rsidP="00835C2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5C63E3" w14:paraId="3869F4D7" w14:textId="77777777" w:rsidTr="005C63E3">
        <w:trPr>
          <w:cantSplit/>
          <w:trHeight w:val="300"/>
        </w:trPr>
        <w:tc>
          <w:tcPr>
            <w:tcW w:w="2884" w:type="dxa"/>
          </w:tcPr>
          <w:p w14:paraId="70D42C24" w14:textId="77777777" w:rsidR="005C63E3" w:rsidRDefault="005C63E3" w:rsidP="0029678F">
            <w:pPr>
              <w:pStyle w:val="Arial11Bold"/>
              <w:rPr>
                <w:rFonts w:cs="Arial"/>
              </w:rPr>
            </w:pPr>
            <w:r w:rsidRPr="38E6A229">
              <w:rPr>
                <w:rFonts w:cs="Arial"/>
              </w:rPr>
              <w:t>Electricity System Operator Licence or ESO Licence</w:t>
            </w:r>
          </w:p>
        </w:tc>
        <w:tc>
          <w:tcPr>
            <w:tcW w:w="6634" w:type="dxa"/>
          </w:tcPr>
          <w:p w14:paraId="16AE5119" w14:textId="77777777" w:rsidR="005C63E3" w:rsidRDefault="005C63E3" w:rsidP="0029678F">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835C20" w:rsidRPr="007E0B31" w14:paraId="2AA8471F" w14:textId="77777777" w:rsidTr="57E8CC90">
        <w:trPr>
          <w:cantSplit/>
        </w:trPr>
        <w:tc>
          <w:tcPr>
            <w:tcW w:w="2884" w:type="dxa"/>
          </w:tcPr>
          <w:p w14:paraId="3F9A68DC" w14:textId="70EA4980" w:rsidR="00835C20" w:rsidRPr="007E0B31" w:rsidRDefault="00835C20" w:rsidP="00835C20">
            <w:pPr>
              <w:pStyle w:val="Arial11Bold"/>
              <w:rPr>
                <w:rFonts w:cs="Arial"/>
              </w:rPr>
            </w:pPr>
            <w:r>
              <w:rPr>
                <w:rFonts w:cs="Arial"/>
              </w:rPr>
              <w:t>Electricity System Restoration Standard</w:t>
            </w:r>
          </w:p>
        </w:tc>
        <w:tc>
          <w:tcPr>
            <w:tcW w:w="6634" w:type="dxa"/>
          </w:tcPr>
          <w:p w14:paraId="21B5A17B" w14:textId="413F3DCB" w:rsidR="00835C20" w:rsidRPr="007E0B31" w:rsidRDefault="00835C20" w:rsidP="00835C2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893B46" w14:paraId="7F1CC6FB" w14:textId="77777777" w:rsidTr="00893B46">
        <w:trPr>
          <w:cantSplit/>
          <w:trHeight w:val="300"/>
        </w:trPr>
        <w:tc>
          <w:tcPr>
            <w:tcW w:w="2884" w:type="dxa"/>
          </w:tcPr>
          <w:p w14:paraId="19A96E80" w14:textId="77777777" w:rsidR="00893B46" w:rsidRDefault="00893B46" w:rsidP="0029678F">
            <w:pPr>
              <w:pStyle w:val="Arial11Bold"/>
              <w:rPr>
                <w:rFonts w:cs="Arial"/>
              </w:rPr>
            </w:pPr>
            <w:r w:rsidRPr="38E6A229">
              <w:rPr>
                <w:rFonts w:cs="Arial"/>
              </w:rPr>
              <w:t>Electricity Ten Year Statement</w:t>
            </w:r>
          </w:p>
        </w:tc>
        <w:tc>
          <w:tcPr>
            <w:tcW w:w="6634" w:type="dxa"/>
          </w:tcPr>
          <w:p w14:paraId="1400D5F5" w14:textId="77777777" w:rsidR="00893B46" w:rsidRDefault="00893B46" w:rsidP="0029678F">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Pr="38E6A229">
              <w:rPr>
                <w:rFonts w:cs="Arial"/>
              </w:rPr>
              <w:t xml:space="preserve">condition C12 for each of the nine succeeding financial years. </w:t>
            </w:r>
          </w:p>
        </w:tc>
      </w:tr>
      <w:tr w:rsidR="00835C20" w:rsidRPr="007E0B31" w14:paraId="383B22BD" w14:textId="77777777" w:rsidTr="57E8CC90">
        <w:trPr>
          <w:cantSplit/>
        </w:trPr>
        <w:tc>
          <w:tcPr>
            <w:tcW w:w="2884" w:type="dxa"/>
          </w:tcPr>
          <w:p w14:paraId="4523E57A" w14:textId="77777777" w:rsidR="00835C20" w:rsidRPr="007E0B31" w:rsidRDefault="00835C20" w:rsidP="00835C20">
            <w:pPr>
              <w:pStyle w:val="Arial11Bold"/>
              <w:rPr>
                <w:rFonts w:cs="Arial"/>
              </w:rPr>
            </w:pPr>
            <w:r w:rsidRPr="007E0B31">
              <w:rPr>
                <w:rFonts w:cs="Arial"/>
              </w:rPr>
              <w:t>Electromagnetic Compatibility Level</w:t>
            </w:r>
          </w:p>
        </w:tc>
        <w:tc>
          <w:tcPr>
            <w:tcW w:w="6634" w:type="dxa"/>
          </w:tcPr>
          <w:p w14:paraId="0D27502A" w14:textId="4D35DCA2" w:rsidR="00835C20" w:rsidRPr="007E0B31" w:rsidRDefault="00835C20" w:rsidP="00835C2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835C20" w:rsidRPr="00045E74" w14:paraId="7C353F29" w14:textId="77777777" w:rsidTr="57E8CC90">
        <w:trPr>
          <w:cantSplit/>
        </w:trPr>
        <w:tc>
          <w:tcPr>
            <w:tcW w:w="2884" w:type="dxa"/>
          </w:tcPr>
          <w:p w14:paraId="20946F4B" w14:textId="4E1A3AC5" w:rsidR="00835C20" w:rsidRPr="00045E74" w:rsidRDefault="00835C20" w:rsidP="00835C20">
            <w:pPr>
              <w:pStyle w:val="Arial11Bold"/>
              <w:rPr>
                <w:rFonts w:cs="Arial"/>
              </w:rPr>
            </w:pPr>
            <w:r w:rsidRPr="002510FF">
              <w:rPr>
                <w:rFonts w:cs="Arial"/>
              </w:rPr>
              <w:lastRenderedPageBreak/>
              <w:t>Electronic Power Converter</w:t>
            </w:r>
          </w:p>
        </w:tc>
        <w:tc>
          <w:tcPr>
            <w:tcW w:w="6634" w:type="dxa"/>
          </w:tcPr>
          <w:p w14:paraId="797E454B" w14:textId="635AEA5C" w:rsidR="00835C20" w:rsidRPr="00045E74" w:rsidRDefault="00835C20" w:rsidP="00835C2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835C20" w:rsidRPr="007E0B31" w14:paraId="78630B68" w14:textId="77777777" w:rsidTr="57E8CC90">
        <w:trPr>
          <w:cantSplit/>
        </w:trPr>
        <w:tc>
          <w:tcPr>
            <w:tcW w:w="2884" w:type="dxa"/>
          </w:tcPr>
          <w:p w14:paraId="4FB09170" w14:textId="77777777" w:rsidR="00835C20" w:rsidRPr="007E0B31" w:rsidRDefault="00835C20" w:rsidP="00835C20">
            <w:pPr>
              <w:pStyle w:val="Arial11Bold"/>
              <w:rPr>
                <w:rFonts w:cs="Arial"/>
              </w:rPr>
            </w:pPr>
            <w:r w:rsidRPr="007E0B31">
              <w:rPr>
                <w:rFonts w:cs="Arial"/>
              </w:rPr>
              <w:t>Embedded</w:t>
            </w:r>
          </w:p>
        </w:tc>
        <w:tc>
          <w:tcPr>
            <w:tcW w:w="6634" w:type="dxa"/>
          </w:tcPr>
          <w:p w14:paraId="43C85B4A" w14:textId="477FDA09" w:rsidR="00835C20" w:rsidRPr="007E0B31" w:rsidRDefault="00835C20" w:rsidP="00835C2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835C20" w:rsidRPr="007E0B31" w14:paraId="7BE66195" w14:textId="77777777" w:rsidTr="57E8CC90">
        <w:trPr>
          <w:cantSplit/>
        </w:trPr>
        <w:tc>
          <w:tcPr>
            <w:tcW w:w="2884" w:type="dxa"/>
          </w:tcPr>
          <w:p w14:paraId="0AB999B5" w14:textId="77777777" w:rsidR="00835C20" w:rsidRPr="007E0B31" w:rsidRDefault="00835C20" w:rsidP="00835C20">
            <w:pPr>
              <w:pStyle w:val="Arial11Bold"/>
              <w:rPr>
                <w:rFonts w:cs="Arial"/>
              </w:rPr>
            </w:pPr>
            <w:r w:rsidRPr="007E0B31">
              <w:rPr>
                <w:rFonts w:cs="Arial"/>
              </w:rPr>
              <w:t>Embedded Development</w:t>
            </w:r>
          </w:p>
        </w:tc>
        <w:tc>
          <w:tcPr>
            <w:tcW w:w="6634" w:type="dxa"/>
          </w:tcPr>
          <w:p w14:paraId="0D4A7139" w14:textId="54525408" w:rsidR="00835C20" w:rsidRPr="007E0B31" w:rsidRDefault="00835C20" w:rsidP="00835C20">
            <w:pPr>
              <w:pStyle w:val="TableArial11"/>
              <w:rPr>
                <w:rFonts w:cs="Arial"/>
              </w:rPr>
            </w:pPr>
            <w:r w:rsidRPr="007E0B31">
              <w:rPr>
                <w:rFonts w:cs="Arial"/>
              </w:rPr>
              <w:t>Has the meaning set out in PC.4.4.3(a)</w:t>
            </w:r>
            <w:r>
              <w:rPr>
                <w:rFonts w:cs="Arial"/>
              </w:rPr>
              <w:t>.</w:t>
            </w:r>
          </w:p>
        </w:tc>
      </w:tr>
      <w:tr w:rsidR="00835C20" w:rsidRPr="007E0B31" w14:paraId="324AF804" w14:textId="77777777" w:rsidTr="57E8CC90">
        <w:trPr>
          <w:cantSplit/>
        </w:trPr>
        <w:tc>
          <w:tcPr>
            <w:tcW w:w="2884" w:type="dxa"/>
          </w:tcPr>
          <w:p w14:paraId="503A9514" w14:textId="77777777" w:rsidR="00835C20" w:rsidRPr="007E0B31" w:rsidRDefault="00835C20" w:rsidP="00835C20">
            <w:pPr>
              <w:pStyle w:val="Arial11Bold"/>
              <w:rPr>
                <w:rFonts w:cs="Arial"/>
              </w:rPr>
            </w:pPr>
            <w:r w:rsidRPr="007E0B31">
              <w:rPr>
                <w:rFonts w:cs="Arial"/>
              </w:rPr>
              <w:t>Embedded Development Agreement</w:t>
            </w:r>
          </w:p>
        </w:tc>
        <w:tc>
          <w:tcPr>
            <w:tcW w:w="6634" w:type="dxa"/>
          </w:tcPr>
          <w:p w14:paraId="7275F528" w14:textId="77777777" w:rsidR="00835C20" w:rsidRPr="007E0B31" w:rsidRDefault="00835C20" w:rsidP="00835C2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835C20" w:rsidRPr="007E0B31" w14:paraId="76FDE784" w14:textId="77777777" w:rsidTr="57E8CC90">
        <w:trPr>
          <w:cantSplit/>
        </w:trPr>
        <w:tc>
          <w:tcPr>
            <w:tcW w:w="2884" w:type="dxa"/>
          </w:tcPr>
          <w:p w14:paraId="067A8F97" w14:textId="4D591BE2" w:rsidR="00835C20" w:rsidRPr="009D0E56" w:rsidRDefault="00835C20" w:rsidP="00835C2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835C20" w:rsidRPr="004161F0" w:rsidRDefault="00835C20" w:rsidP="00835C2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835C20" w:rsidRPr="004161F0" w:rsidRDefault="00835C20" w:rsidP="00835C20">
            <w:pPr>
              <w:pStyle w:val="paragraph"/>
              <w:spacing w:before="0" w:beforeAutospacing="0" w:after="0" w:afterAutospacing="0"/>
              <w:ind w:left="45"/>
              <w:textAlignment w:val="baseline"/>
              <w:rPr>
                <w:rFonts w:ascii="Arial" w:hAnsi="Arial" w:cs="Arial"/>
                <w:sz w:val="20"/>
                <w:szCs w:val="20"/>
              </w:rPr>
            </w:pPr>
          </w:p>
          <w:p w14:paraId="077319CF" w14:textId="77777777" w:rsidR="00835C20" w:rsidRPr="004161F0" w:rsidRDefault="00835C20" w:rsidP="00835C2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835C20" w:rsidRPr="004161F0" w:rsidRDefault="00835C20" w:rsidP="00835C2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835C20" w:rsidRPr="007E0B31" w14:paraId="00288AB3" w14:textId="77777777" w:rsidTr="57E8CC90">
        <w:trPr>
          <w:cantSplit/>
        </w:trPr>
        <w:tc>
          <w:tcPr>
            <w:tcW w:w="2884" w:type="dxa"/>
          </w:tcPr>
          <w:p w14:paraId="55688B36" w14:textId="0C025310" w:rsidR="00835C20" w:rsidRPr="007E0B31" w:rsidRDefault="00835C20" w:rsidP="00835C2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835C20" w:rsidRPr="007E0B31" w:rsidRDefault="00835C20" w:rsidP="00835C2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6A5E0F" w:rsidRPr="007E0B31" w14:paraId="29AE9DAD" w14:textId="77777777" w:rsidTr="005516AE">
        <w:trPr>
          <w:cantSplit/>
        </w:trPr>
        <w:tc>
          <w:tcPr>
            <w:tcW w:w="2884" w:type="dxa"/>
          </w:tcPr>
          <w:p w14:paraId="2B6FCDD3" w14:textId="74058D40" w:rsidR="006A5E0F" w:rsidRPr="006A5E0F" w:rsidRDefault="006A5E0F" w:rsidP="002101F7">
            <w:pPr>
              <w:pStyle w:val="CommentText"/>
              <w:rPr>
                <w:rFonts w:cs="Arial"/>
                <w:bCs/>
              </w:rPr>
            </w:pPr>
            <w:r w:rsidRPr="004C3459">
              <w:rPr>
                <w:rFonts w:cs="Arial"/>
                <w:b/>
                <w:bCs/>
              </w:rPr>
              <w:t>Embedded Generation Export</w:t>
            </w:r>
          </w:p>
        </w:tc>
        <w:tc>
          <w:tcPr>
            <w:tcW w:w="6634" w:type="dxa"/>
          </w:tcPr>
          <w:p w14:paraId="7B37E08E" w14:textId="27CF5B2F" w:rsidR="006A5E0F" w:rsidRPr="009D0E56" w:rsidRDefault="006A5E0F" w:rsidP="006A5E0F">
            <w:pPr>
              <w:pStyle w:val="TableArial11"/>
              <w:rPr>
                <w:rFonts w:cs="Arial"/>
              </w:rPr>
            </w:pPr>
            <w:r w:rsidRPr="004C3459">
              <w:rPr>
                <w:rFonts w:eastAsiaTheme="minorEastAsia" w:cs="Arial"/>
              </w:rPr>
              <w:t>Export from a</w:t>
            </w:r>
            <w:r>
              <w:rPr>
                <w:rFonts w:eastAsiaTheme="minorEastAsia" w:cs="Arial"/>
              </w:rPr>
              <w:t>n</w:t>
            </w:r>
            <w:r w:rsidRPr="004C3459">
              <w:rPr>
                <w:rFonts w:eastAsiaTheme="minorEastAsia" w:cs="Arial"/>
              </w:rPr>
              <w:t xml:space="preserve"> </w:t>
            </w:r>
            <w:r w:rsidRPr="00344653">
              <w:rPr>
                <w:rFonts w:eastAsiaTheme="minorEastAsia" w:cs="Arial"/>
                <w:b/>
                <w:bCs/>
              </w:rPr>
              <w:t xml:space="preserve">Embedded </w:t>
            </w:r>
            <w:r w:rsidRPr="004C3459">
              <w:rPr>
                <w:rFonts w:eastAsiaTheme="minorEastAsia" w:cs="Arial"/>
                <w:b/>
                <w:bCs/>
              </w:rPr>
              <w:t>Customer</w:t>
            </w:r>
            <w:r w:rsidRPr="004C3459">
              <w:rPr>
                <w:rFonts w:eastAsiaTheme="minorEastAsia" w:cs="Arial"/>
              </w:rPr>
              <w:t>’s site.</w:t>
            </w:r>
          </w:p>
        </w:tc>
      </w:tr>
      <w:tr w:rsidR="002607D0" w:rsidRPr="007E0B31" w14:paraId="5F0AAE1F" w14:textId="77777777" w:rsidTr="005516AE">
        <w:trPr>
          <w:cantSplit/>
        </w:trPr>
        <w:tc>
          <w:tcPr>
            <w:tcW w:w="2884" w:type="dxa"/>
          </w:tcPr>
          <w:p w14:paraId="56F41015" w14:textId="77777777" w:rsidR="002607D0" w:rsidRDefault="002607D0" w:rsidP="002607D0">
            <w:pPr>
              <w:pStyle w:val="CommentText"/>
              <w:rPr>
                <w:rFonts w:cs="Arial"/>
                <w:b/>
                <w:bCs/>
              </w:rPr>
            </w:pPr>
            <w:r w:rsidRPr="004C3459">
              <w:rPr>
                <w:rFonts w:cs="Arial"/>
                <w:b/>
                <w:bCs/>
              </w:rPr>
              <w:t>Embedded Generation Import</w:t>
            </w:r>
          </w:p>
          <w:p w14:paraId="5F92DC29" w14:textId="77777777" w:rsidR="002607D0" w:rsidRPr="00BE1747" w:rsidRDefault="002607D0" w:rsidP="002101F7">
            <w:pPr>
              <w:pStyle w:val="TERM"/>
              <w:rPr>
                <w:rFonts w:cs="Arial"/>
              </w:rPr>
            </w:pPr>
          </w:p>
        </w:tc>
        <w:tc>
          <w:tcPr>
            <w:tcW w:w="6634" w:type="dxa"/>
          </w:tcPr>
          <w:p w14:paraId="0F968B43" w14:textId="77777777" w:rsidR="002607D0" w:rsidRPr="004C3459" w:rsidRDefault="002607D0" w:rsidP="002607D0">
            <w:pPr>
              <w:pStyle w:val="TERM-definition"/>
              <w:spacing w:after="0"/>
              <w:rPr>
                <w:rFonts w:eastAsiaTheme="minorEastAsia" w:cs="Arial"/>
                <w:sz w:val="20"/>
                <w:lang w:eastAsia="en-US"/>
              </w:rPr>
            </w:pPr>
            <w:r w:rsidRPr="004C3459">
              <w:rPr>
                <w:rFonts w:eastAsiaTheme="minorEastAsia" w:cs="Arial"/>
                <w:sz w:val="20"/>
                <w:lang w:eastAsia="en-US"/>
              </w:rPr>
              <w:t>Import to a</w:t>
            </w:r>
            <w:r>
              <w:rPr>
                <w:rFonts w:eastAsiaTheme="minorEastAsia" w:cs="Arial"/>
                <w:sz w:val="20"/>
                <w:lang w:eastAsia="en-US"/>
              </w:rPr>
              <w:t xml:space="preserve">n </w:t>
            </w:r>
            <w:r w:rsidRPr="00344653">
              <w:rPr>
                <w:rFonts w:eastAsiaTheme="minorEastAsia" w:cs="Arial"/>
                <w:b/>
                <w:bCs/>
                <w:sz w:val="20"/>
                <w:lang w:eastAsia="en-US"/>
              </w:rPr>
              <w:t xml:space="preserve">Embedded </w:t>
            </w:r>
            <w:r w:rsidRPr="004C3459">
              <w:rPr>
                <w:rFonts w:eastAsiaTheme="minorEastAsia" w:cs="Arial"/>
                <w:b/>
                <w:bCs/>
                <w:sz w:val="20"/>
                <w:lang w:eastAsia="en-US"/>
              </w:rPr>
              <w:t>Customer</w:t>
            </w:r>
            <w:r w:rsidRPr="004C3459">
              <w:rPr>
                <w:rFonts w:eastAsiaTheme="minorEastAsia" w:cs="Arial"/>
                <w:sz w:val="20"/>
                <w:lang w:eastAsia="en-US"/>
              </w:rPr>
              <w:t xml:space="preserve">’s site where the primary purpose is wholly or mainly that of an </w:t>
            </w:r>
            <w:r w:rsidRPr="004C3459">
              <w:rPr>
                <w:rFonts w:eastAsiaTheme="minorEastAsia" w:cs="Arial"/>
                <w:b/>
                <w:bCs/>
                <w:sz w:val="20"/>
                <w:lang w:eastAsia="en-US"/>
              </w:rPr>
              <w:t>Embedded Generator</w:t>
            </w:r>
            <w:r w:rsidRPr="004C3459">
              <w:rPr>
                <w:rFonts w:eastAsiaTheme="minorEastAsia" w:cs="Arial"/>
                <w:sz w:val="20"/>
                <w:lang w:eastAsia="en-US"/>
              </w:rPr>
              <w:t>.</w:t>
            </w:r>
          </w:p>
          <w:p w14:paraId="1D6935DA" w14:textId="77777777" w:rsidR="002607D0" w:rsidRPr="004C3459" w:rsidRDefault="002607D0" w:rsidP="002607D0">
            <w:pPr>
              <w:pStyle w:val="TERM-definition"/>
              <w:spacing w:after="0"/>
              <w:rPr>
                <w:rFonts w:eastAsiaTheme="minorEastAsia" w:cs="Arial"/>
                <w:sz w:val="20"/>
                <w:lang w:eastAsia="en-US"/>
              </w:rPr>
            </w:pPr>
          </w:p>
          <w:p w14:paraId="68439B9F" w14:textId="77777777" w:rsidR="002607D0" w:rsidRPr="004C3459" w:rsidRDefault="002607D0" w:rsidP="002607D0">
            <w:pPr>
              <w:pStyle w:val="TERM-definition"/>
              <w:spacing w:after="0"/>
              <w:rPr>
                <w:rFonts w:eastAsiaTheme="minorEastAsia" w:cs="Arial"/>
                <w:sz w:val="20"/>
                <w:lang w:eastAsia="en-US"/>
              </w:rPr>
            </w:pPr>
            <w:r w:rsidRPr="004C3459">
              <w:rPr>
                <w:rFonts w:eastAsiaTheme="minorEastAsia" w:cs="Arial"/>
                <w:sz w:val="20"/>
                <w:lang w:eastAsia="en-US"/>
              </w:rPr>
              <w:t xml:space="preserve">When establishing the primary purpose, the </w:t>
            </w:r>
            <w:r w:rsidRPr="004C3459">
              <w:rPr>
                <w:rFonts w:eastAsiaTheme="minorEastAsia" w:cs="Arial"/>
                <w:b/>
                <w:bCs/>
                <w:sz w:val="20"/>
                <w:lang w:eastAsia="en-US"/>
              </w:rPr>
              <w:t>Network Operator</w:t>
            </w:r>
            <w:r w:rsidRPr="004C3459">
              <w:rPr>
                <w:rFonts w:eastAsiaTheme="minorEastAsia" w:cs="Arial"/>
                <w:sz w:val="20"/>
                <w:lang w:eastAsia="en-US"/>
              </w:rPr>
              <w:t xml:space="preserve"> will consider factors including:</w:t>
            </w:r>
          </w:p>
          <w:p w14:paraId="04B62225" w14:textId="77777777" w:rsidR="002607D0" w:rsidRPr="004C3459" w:rsidRDefault="002607D0" w:rsidP="002607D0">
            <w:pPr>
              <w:pStyle w:val="TERM-definition"/>
              <w:numPr>
                <w:ilvl w:val="0"/>
                <w:numId w:val="23"/>
              </w:numPr>
              <w:spacing w:after="0"/>
              <w:rPr>
                <w:rFonts w:cs="Arial"/>
                <w:sz w:val="20"/>
                <w:lang w:eastAsia="en-US"/>
              </w:rPr>
            </w:pPr>
            <w:r w:rsidRPr="004C3459">
              <w:rPr>
                <w:rFonts w:cs="Arial"/>
                <w:sz w:val="20"/>
                <w:lang w:eastAsia="en-US"/>
              </w:rPr>
              <w:t xml:space="preserve">the maximum export capacity relative to the maximum import </w:t>
            </w:r>
            <w:proofErr w:type="gramStart"/>
            <w:r w:rsidRPr="004C3459">
              <w:rPr>
                <w:rFonts w:cs="Arial"/>
                <w:sz w:val="20"/>
                <w:lang w:eastAsia="en-US"/>
              </w:rPr>
              <w:t>capacity;</w:t>
            </w:r>
            <w:proofErr w:type="gramEnd"/>
          </w:p>
          <w:p w14:paraId="37DFD85F" w14:textId="1F4E8B98" w:rsidR="00763C96" w:rsidRDefault="00763C96" w:rsidP="002607D0">
            <w:pPr>
              <w:pStyle w:val="TERM-definition"/>
              <w:numPr>
                <w:ilvl w:val="0"/>
                <w:numId w:val="23"/>
              </w:numPr>
              <w:spacing w:after="0"/>
              <w:rPr>
                <w:rFonts w:cs="Arial"/>
                <w:sz w:val="20"/>
                <w:lang w:eastAsia="en-US"/>
              </w:rPr>
            </w:pPr>
            <w:r w:rsidRPr="00763C96">
              <w:rPr>
                <w:rFonts w:cs="Arial"/>
                <w:sz w:val="20"/>
                <w:lang w:eastAsia="en-US"/>
              </w:rPr>
              <w:t xml:space="preserve">whether the </w:t>
            </w:r>
            <w:r w:rsidRPr="00763C96">
              <w:rPr>
                <w:rFonts w:cs="Arial"/>
                <w:b/>
                <w:bCs/>
                <w:sz w:val="20"/>
                <w:lang w:eastAsia="en-US"/>
              </w:rPr>
              <w:t>Embedded Customer</w:t>
            </w:r>
            <w:r w:rsidRPr="00763C96">
              <w:rPr>
                <w:rFonts w:cs="Arial"/>
                <w:sz w:val="20"/>
                <w:lang w:eastAsia="en-US"/>
              </w:rPr>
              <w:t xml:space="preserve"> has a generation licence or licence exemption; and</w:t>
            </w:r>
          </w:p>
          <w:p w14:paraId="2014F513" w14:textId="6264E4B6" w:rsidR="002607D0" w:rsidRPr="00763C96" w:rsidRDefault="00763C96" w:rsidP="005516AE">
            <w:pPr>
              <w:pStyle w:val="TERM-definition"/>
              <w:numPr>
                <w:ilvl w:val="0"/>
                <w:numId w:val="23"/>
              </w:numPr>
              <w:spacing w:after="0"/>
              <w:rPr>
                <w:rFonts w:cs="Arial"/>
              </w:rPr>
            </w:pPr>
            <w:r w:rsidRPr="00763C96">
              <w:rPr>
                <w:rFonts w:cs="Arial"/>
              </w:rPr>
              <w:t>whether</w:t>
            </w:r>
            <w:r>
              <w:rPr>
                <w:rFonts w:cs="Arial"/>
                <w:sz w:val="20"/>
                <w:lang w:eastAsia="en-US"/>
              </w:rPr>
              <w:t xml:space="preserve"> </w:t>
            </w:r>
            <w:r w:rsidR="002607D0" w:rsidRPr="005516AE">
              <w:rPr>
                <w:rFonts w:cs="Arial"/>
                <w:sz w:val="20"/>
              </w:rPr>
              <w:t xml:space="preserve">the </w:t>
            </w:r>
            <w:r w:rsidR="002607D0" w:rsidRPr="005516AE">
              <w:rPr>
                <w:rFonts w:eastAsiaTheme="minorEastAsia" w:cs="Arial"/>
                <w:b/>
                <w:bCs/>
                <w:sz w:val="20"/>
              </w:rPr>
              <w:t xml:space="preserve">Embedded </w:t>
            </w:r>
            <w:r w:rsidR="002607D0" w:rsidRPr="005516AE">
              <w:rPr>
                <w:rFonts w:cs="Arial"/>
                <w:b/>
                <w:bCs/>
                <w:sz w:val="20"/>
              </w:rPr>
              <w:t>Customer</w:t>
            </w:r>
            <w:r w:rsidR="002607D0" w:rsidRPr="005516AE">
              <w:rPr>
                <w:rFonts w:cs="Arial"/>
                <w:sz w:val="20"/>
              </w:rPr>
              <w:t>’s site is categorised as having a demand connection or generation connection as defined in DCUSA Schedule 22.</w:t>
            </w:r>
          </w:p>
        </w:tc>
      </w:tr>
      <w:tr w:rsidR="002607D0" w:rsidRPr="007E0B31" w14:paraId="2DAED564" w14:textId="77777777" w:rsidTr="57E8CC90">
        <w:trPr>
          <w:cantSplit/>
        </w:trPr>
        <w:tc>
          <w:tcPr>
            <w:tcW w:w="2884" w:type="dxa"/>
          </w:tcPr>
          <w:p w14:paraId="01198E4B" w14:textId="77777777" w:rsidR="002607D0" w:rsidRPr="007E0B31" w:rsidRDefault="002607D0" w:rsidP="002607D0">
            <w:pPr>
              <w:pStyle w:val="Arial11Bold"/>
              <w:rPr>
                <w:rFonts w:cs="Arial"/>
              </w:rPr>
            </w:pPr>
            <w:r w:rsidRPr="007E0B31">
              <w:rPr>
                <w:rFonts w:cs="Arial"/>
              </w:rPr>
              <w:t>Embedded Person</w:t>
            </w:r>
          </w:p>
        </w:tc>
        <w:tc>
          <w:tcPr>
            <w:tcW w:w="6634" w:type="dxa"/>
          </w:tcPr>
          <w:p w14:paraId="4C7488BF" w14:textId="77777777" w:rsidR="002607D0" w:rsidRPr="007E0B31" w:rsidRDefault="002607D0" w:rsidP="002607D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2607D0" w:rsidRPr="007E0B31" w14:paraId="1456BAF8" w14:textId="77777777" w:rsidTr="57E8CC90">
        <w:trPr>
          <w:cantSplit/>
        </w:trPr>
        <w:tc>
          <w:tcPr>
            <w:tcW w:w="2884" w:type="dxa"/>
          </w:tcPr>
          <w:p w14:paraId="273D1FA4" w14:textId="77777777" w:rsidR="002607D0" w:rsidRPr="007E0B31" w:rsidRDefault="002607D0" w:rsidP="002607D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2607D0" w:rsidRPr="007E0B31" w:rsidRDefault="002607D0" w:rsidP="002607D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2607D0" w:rsidRPr="007E0B31" w14:paraId="309DF515" w14:textId="77777777" w:rsidTr="57E8CC90">
        <w:trPr>
          <w:cantSplit/>
        </w:trPr>
        <w:tc>
          <w:tcPr>
            <w:tcW w:w="2884" w:type="dxa"/>
          </w:tcPr>
          <w:p w14:paraId="5E4F87D8" w14:textId="77777777" w:rsidR="002607D0" w:rsidRPr="007E0B31" w:rsidRDefault="002607D0" w:rsidP="002607D0">
            <w:pPr>
              <w:pStyle w:val="Arial11Bold"/>
              <w:rPr>
                <w:rFonts w:cs="Arial"/>
              </w:rPr>
            </w:pPr>
            <w:r w:rsidRPr="007E0B31">
              <w:rPr>
                <w:rFonts w:cs="Arial"/>
              </w:rPr>
              <w:lastRenderedPageBreak/>
              <w:t>Emergency Instruction</w:t>
            </w:r>
          </w:p>
        </w:tc>
        <w:tc>
          <w:tcPr>
            <w:tcW w:w="6634" w:type="dxa"/>
          </w:tcPr>
          <w:p w14:paraId="2C1B5BD0" w14:textId="3A6BD19D" w:rsidR="002607D0" w:rsidRPr="007E0B31" w:rsidRDefault="002607D0" w:rsidP="002607D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2607D0" w:rsidRPr="007E0B31" w14:paraId="0B7E24DC" w14:textId="77777777" w:rsidTr="57E8CC90">
        <w:trPr>
          <w:cantSplit/>
        </w:trPr>
        <w:tc>
          <w:tcPr>
            <w:tcW w:w="2884" w:type="dxa"/>
          </w:tcPr>
          <w:p w14:paraId="36CFFB26" w14:textId="77777777" w:rsidR="002607D0" w:rsidRPr="007E0B31" w:rsidRDefault="002607D0" w:rsidP="002607D0">
            <w:pPr>
              <w:pStyle w:val="Arial11Bold"/>
              <w:rPr>
                <w:rFonts w:cs="Arial"/>
              </w:rPr>
            </w:pPr>
            <w:r w:rsidRPr="007E0B31">
              <w:rPr>
                <w:rFonts w:cs="Arial"/>
              </w:rPr>
              <w:t>EMR Administrative Parties</w:t>
            </w:r>
          </w:p>
        </w:tc>
        <w:tc>
          <w:tcPr>
            <w:tcW w:w="6634" w:type="dxa"/>
          </w:tcPr>
          <w:p w14:paraId="63E2B672" w14:textId="77777777" w:rsidR="002607D0" w:rsidRPr="007E0B31" w:rsidRDefault="002607D0" w:rsidP="002607D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2607D0" w:rsidRPr="007E0B31" w14:paraId="1177F5BF" w14:textId="77777777" w:rsidTr="57E8CC90">
        <w:trPr>
          <w:cantSplit/>
        </w:trPr>
        <w:tc>
          <w:tcPr>
            <w:tcW w:w="2884" w:type="dxa"/>
          </w:tcPr>
          <w:p w14:paraId="0158BF8D" w14:textId="77777777" w:rsidR="002607D0" w:rsidRPr="007E0B31" w:rsidRDefault="002607D0" w:rsidP="002607D0">
            <w:pPr>
              <w:pStyle w:val="Arial11Bold"/>
              <w:rPr>
                <w:rFonts w:cs="Arial"/>
              </w:rPr>
            </w:pPr>
            <w:r w:rsidRPr="007E0B31">
              <w:rPr>
                <w:rFonts w:cs="Arial"/>
              </w:rPr>
              <w:t>EMR Documents</w:t>
            </w:r>
          </w:p>
        </w:tc>
        <w:tc>
          <w:tcPr>
            <w:tcW w:w="6634" w:type="dxa"/>
          </w:tcPr>
          <w:p w14:paraId="44B93D78" w14:textId="77777777" w:rsidR="002607D0" w:rsidRPr="007E0B31" w:rsidRDefault="002607D0" w:rsidP="002607D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2607D0" w:rsidRPr="007E0B31" w14:paraId="3F49DD85" w14:textId="77777777" w:rsidTr="57E8CC90">
        <w:trPr>
          <w:cantSplit/>
        </w:trPr>
        <w:tc>
          <w:tcPr>
            <w:tcW w:w="2884" w:type="dxa"/>
          </w:tcPr>
          <w:p w14:paraId="421B5476" w14:textId="77777777" w:rsidR="002607D0" w:rsidRPr="007E0B31" w:rsidRDefault="002607D0" w:rsidP="002607D0">
            <w:pPr>
              <w:pStyle w:val="Arial11Bold"/>
              <w:rPr>
                <w:rFonts w:cs="Arial"/>
              </w:rPr>
            </w:pPr>
            <w:r w:rsidRPr="007E0B31">
              <w:rPr>
                <w:rFonts w:cs="Arial"/>
              </w:rPr>
              <w:t>EMR Functions</w:t>
            </w:r>
          </w:p>
        </w:tc>
        <w:tc>
          <w:tcPr>
            <w:tcW w:w="6634" w:type="dxa"/>
          </w:tcPr>
          <w:p w14:paraId="2D8415ED" w14:textId="77777777" w:rsidR="002607D0" w:rsidRPr="007E0B31" w:rsidRDefault="002607D0" w:rsidP="002607D0">
            <w:pPr>
              <w:pStyle w:val="TableArial11"/>
              <w:rPr>
                <w:rFonts w:cs="Arial"/>
              </w:rPr>
            </w:pPr>
            <w:r w:rsidRPr="007E0B31">
              <w:rPr>
                <w:rFonts w:cs="Arial"/>
              </w:rPr>
              <w:t>Has the meaning given to “EMR functions” in Chapter 5 of Part 2 of the Energy Act 2013.</w:t>
            </w:r>
          </w:p>
        </w:tc>
      </w:tr>
      <w:tr w:rsidR="00214BA5" w:rsidRPr="007E0B31" w14:paraId="48D428AC" w14:textId="77777777" w:rsidTr="005516AE">
        <w:trPr>
          <w:cantSplit/>
        </w:trPr>
        <w:tc>
          <w:tcPr>
            <w:tcW w:w="2884" w:type="dxa"/>
          </w:tcPr>
          <w:p w14:paraId="240B881E" w14:textId="1D7EEB40" w:rsidR="00214BA5" w:rsidRPr="007E0B31" w:rsidRDefault="00214BA5" w:rsidP="002607D0">
            <w:pPr>
              <w:pStyle w:val="Arial11Bold"/>
              <w:rPr>
                <w:rFonts w:cs="Arial"/>
              </w:rPr>
            </w:pPr>
            <w:r>
              <w:rPr>
                <w:rFonts w:cs="Arial"/>
              </w:rPr>
              <w:t xml:space="preserve">Energy </w:t>
            </w:r>
            <w:r w:rsidR="001835D5">
              <w:rPr>
                <w:rFonts w:cs="Arial"/>
              </w:rPr>
              <w:t>Source</w:t>
            </w:r>
          </w:p>
        </w:tc>
        <w:tc>
          <w:tcPr>
            <w:tcW w:w="6634" w:type="dxa"/>
          </w:tcPr>
          <w:p w14:paraId="6971ABAE" w14:textId="1B46D395" w:rsidR="00214BA5" w:rsidRPr="007E0B31" w:rsidRDefault="00A668A9" w:rsidP="002607D0">
            <w:pPr>
              <w:pStyle w:val="TableArial11"/>
              <w:rPr>
                <w:rFonts w:cs="Arial"/>
              </w:rPr>
            </w:pPr>
            <w:r>
              <w:rPr>
                <w:rFonts w:cs="Arial"/>
              </w:rPr>
              <w:t xml:space="preserve">Any of the </w:t>
            </w:r>
            <w:r w:rsidR="008C71AD">
              <w:rPr>
                <w:rFonts w:cs="Arial"/>
              </w:rPr>
              <w:t>source</w:t>
            </w:r>
            <w:r w:rsidR="00B9669C">
              <w:rPr>
                <w:rFonts w:cs="Arial"/>
              </w:rPr>
              <w:t>s</w:t>
            </w:r>
            <w:r w:rsidR="008C71AD">
              <w:rPr>
                <w:rFonts w:cs="Arial"/>
              </w:rPr>
              <w:t xml:space="preserve"> of energy</w:t>
            </w:r>
            <w:r w:rsidR="00B9669C">
              <w:rPr>
                <w:rFonts w:cs="Arial"/>
              </w:rPr>
              <w:t xml:space="preserve"> </w:t>
            </w:r>
            <w:r>
              <w:rPr>
                <w:rFonts w:cs="Arial"/>
              </w:rPr>
              <w:t>listed in PC.G.8</w:t>
            </w:r>
            <w:r w:rsidR="00F65E13">
              <w:rPr>
                <w:rFonts w:cs="Arial"/>
              </w:rPr>
              <w:t xml:space="preserve"> used in the production of electricity.</w:t>
            </w:r>
          </w:p>
        </w:tc>
      </w:tr>
      <w:tr w:rsidR="002607D0" w:rsidRPr="007E0B31" w14:paraId="02A6FBDC" w14:textId="77777777" w:rsidTr="57E8CC90">
        <w:trPr>
          <w:cantSplit/>
        </w:trPr>
        <w:tc>
          <w:tcPr>
            <w:tcW w:w="2884" w:type="dxa"/>
          </w:tcPr>
          <w:p w14:paraId="0FC4088B" w14:textId="77777777" w:rsidR="002607D0" w:rsidRPr="007E0B31" w:rsidRDefault="002607D0" w:rsidP="002607D0">
            <w:pPr>
              <w:pStyle w:val="Arial11Bold"/>
              <w:rPr>
                <w:rFonts w:cs="Arial"/>
              </w:rPr>
            </w:pPr>
            <w:r w:rsidRPr="007E0B31">
              <w:rPr>
                <w:rFonts w:cs="Arial"/>
              </w:rPr>
              <w:t>Engineering Recommendations</w:t>
            </w:r>
          </w:p>
        </w:tc>
        <w:tc>
          <w:tcPr>
            <w:tcW w:w="6634" w:type="dxa"/>
          </w:tcPr>
          <w:p w14:paraId="6E886C13" w14:textId="77777777" w:rsidR="002607D0" w:rsidRPr="007E0B31" w:rsidRDefault="002607D0" w:rsidP="002607D0">
            <w:pPr>
              <w:pStyle w:val="TableArial11"/>
              <w:rPr>
                <w:rFonts w:cs="Arial"/>
              </w:rPr>
            </w:pPr>
            <w:r w:rsidRPr="007E0B31">
              <w:rPr>
                <w:rFonts w:cs="Arial"/>
              </w:rPr>
              <w:t>The documents referred to as such and issued by the Energy Networks Association or the former Electricity Council.</w:t>
            </w:r>
          </w:p>
        </w:tc>
      </w:tr>
      <w:tr w:rsidR="002607D0" w:rsidRPr="007E0B31" w14:paraId="19BABE29" w14:textId="77777777" w:rsidTr="57E8CC90">
        <w:trPr>
          <w:cantSplit/>
        </w:trPr>
        <w:tc>
          <w:tcPr>
            <w:tcW w:w="2884" w:type="dxa"/>
          </w:tcPr>
          <w:p w14:paraId="552734E6" w14:textId="1545D5FD" w:rsidR="002607D0" w:rsidRPr="007E0B31" w:rsidRDefault="002607D0" w:rsidP="002607D0">
            <w:pPr>
              <w:pStyle w:val="Arial11Bold"/>
              <w:rPr>
                <w:rFonts w:cs="Arial"/>
              </w:rPr>
            </w:pPr>
            <w:r>
              <w:rPr>
                <w:rFonts w:cs="Arial"/>
              </w:rPr>
              <w:t>Engineering Recommendation G5</w:t>
            </w:r>
          </w:p>
        </w:tc>
        <w:tc>
          <w:tcPr>
            <w:tcW w:w="6634" w:type="dxa"/>
          </w:tcPr>
          <w:p w14:paraId="5C25304C" w14:textId="5C9C6EBC" w:rsidR="002607D0" w:rsidRPr="007E0B31" w:rsidRDefault="002607D0" w:rsidP="002607D0">
            <w:pPr>
              <w:pStyle w:val="TableArial11"/>
              <w:rPr>
                <w:rFonts w:cs="Arial"/>
              </w:rPr>
            </w:pPr>
            <w:r>
              <w:rPr>
                <w:rFonts w:cs="Arial"/>
              </w:rPr>
              <w:t>Means Engineering Recommendation G5/5.</w:t>
            </w:r>
          </w:p>
        </w:tc>
      </w:tr>
      <w:tr w:rsidR="002607D0" w:rsidRPr="007E0B31" w14:paraId="1A461395" w14:textId="77777777" w:rsidTr="57E8CC90">
        <w:trPr>
          <w:cantSplit/>
        </w:trPr>
        <w:tc>
          <w:tcPr>
            <w:tcW w:w="2884" w:type="dxa"/>
          </w:tcPr>
          <w:p w14:paraId="5B18CA36" w14:textId="4AA74331" w:rsidR="002607D0" w:rsidRPr="007E0B31" w:rsidRDefault="002607D0" w:rsidP="002607D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2607D0" w:rsidRPr="007E0B31" w:rsidRDefault="002607D0" w:rsidP="002607D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2607D0" w:rsidRPr="007E0B31" w14:paraId="2950C7E5" w14:textId="77777777" w:rsidTr="57E8CC90">
        <w:trPr>
          <w:cantSplit/>
        </w:trPr>
        <w:tc>
          <w:tcPr>
            <w:tcW w:w="2884" w:type="dxa"/>
          </w:tcPr>
          <w:p w14:paraId="0D69FC18" w14:textId="77777777" w:rsidR="002607D0" w:rsidRPr="001F43C1" w:rsidRDefault="002607D0" w:rsidP="002607D0">
            <w:pPr>
              <w:pStyle w:val="Arial11Bold"/>
              <w:rPr>
                <w:rFonts w:cs="Arial"/>
              </w:rPr>
            </w:pPr>
            <w:r w:rsidRPr="001F43C1">
              <w:rPr>
                <w:rFonts w:cs="Arial"/>
              </w:rPr>
              <w:t>Equipment Certificate</w:t>
            </w:r>
          </w:p>
        </w:tc>
        <w:tc>
          <w:tcPr>
            <w:tcW w:w="6634" w:type="dxa"/>
          </w:tcPr>
          <w:p w14:paraId="35F8EAB4" w14:textId="39FE8007" w:rsidR="002607D0" w:rsidRPr="001F43C1" w:rsidRDefault="002607D0" w:rsidP="002607D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2607D0" w:rsidRPr="007E0B31" w14:paraId="03E8B9AA" w14:textId="77777777" w:rsidTr="57E8CC90">
        <w:trPr>
          <w:cantSplit/>
        </w:trPr>
        <w:tc>
          <w:tcPr>
            <w:tcW w:w="2884" w:type="dxa"/>
          </w:tcPr>
          <w:p w14:paraId="1B116121" w14:textId="77777777" w:rsidR="002607D0" w:rsidRPr="007E0B31" w:rsidRDefault="002607D0" w:rsidP="002607D0">
            <w:pPr>
              <w:pStyle w:val="Arial11Bold"/>
              <w:rPr>
                <w:rFonts w:cs="Arial"/>
              </w:rPr>
            </w:pPr>
            <w:r w:rsidRPr="007E0B31">
              <w:rPr>
                <w:rFonts w:cs="Arial"/>
              </w:rPr>
              <w:t>Estimated Registered Data</w:t>
            </w:r>
          </w:p>
        </w:tc>
        <w:tc>
          <w:tcPr>
            <w:tcW w:w="6634" w:type="dxa"/>
          </w:tcPr>
          <w:p w14:paraId="04C7E6AA" w14:textId="5D730073" w:rsidR="002607D0" w:rsidRPr="007E0B31" w:rsidRDefault="002607D0" w:rsidP="002607D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w:t>
            </w:r>
            <w:r w:rsidR="00893B46">
              <w:rPr>
                <w:rFonts w:cs="Arial"/>
              </w:rPr>
              <w:t>nine</w:t>
            </w:r>
            <w:r w:rsidR="00893B46" w:rsidRPr="007E0B31">
              <w:rPr>
                <w:rFonts w:cs="Arial"/>
              </w:rPr>
              <w:t xml:space="preserve"> </w:t>
            </w:r>
            <w:r w:rsidRPr="007E0B31">
              <w:rPr>
                <w:rFonts w:cs="Arial"/>
              </w:rPr>
              <w:t xml:space="preserve">succeeding </w:t>
            </w:r>
            <w:r w:rsidRPr="007E0B31">
              <w:rPr>
                <w:rFonts w:cs="Arial"/>
                <w:b/>
              </w:rPr>
              <w:t>Financial Years</w:t>
            </w:r>
            <w:r w:rsidRPr="007E0B31">
              <w:rPr>
                <w:rFonts w:cs="Arial"/>
              </w:rPr>
              <w:t xml:space="preserve"> will be an estimate of what is expected.</w:t>
            </w:r>
          </w:p>
        </w:tc>
      </w:tr>
      <w:tr w:rsidR="002607D0" w:rsidRPr="007E0B31" w14:paraId="393BBD51" w14:textId="77777777" w:rsidTr="57E8CC90">
        <w:trPr>
          <w:cantSplit/>
        </w:trPr>
        <w:tc>
          <w:tcPr>
            <w:tcW w:w="2884" w:type="dxa"/>
          </w:tcPr>
          <w:p w14:paraId="12276130" w14:textId="77777777" w:rsidR="002607D0" w:rsidRPr="007E0B31" w:rsidRDefault="002607D0" w:rsidP="002607D0">
            <w:pPr>
              <w:pStyle w:val="Arial11Bold"/>
              <w:rPr>
                <w:rFonts w:cs="Arial"/>
              </w:rPr>
            </w:pPr>
            <w:r w:rsidRPr="007E0B31">
              <w:rPr>
                <w:rFonts w:cs="Arial"/>
              </w:rPr>
              <w:lastRenderedPageBreak/>
              <w:t>EU Code User</w:t>
            </w:r>
          </w:p>
        </w:tc>
        <w:tc>
          <w:tcPr>
            <w:tcW w:w="6634" w:type="dxa"/>
          </w:tcPr>
          <w:p w14:paraId="0BC82B48" w14:textId="77777777" w:rsidR="002607D0" w:rsidRPr="007E0B31" w:rsidRDefault="002607D0" w:rsidP="002607D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2607D0" w:rsidRPr="007E0B31"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2607D0" w:rsidRPr="007E0B31"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2607D0" w:rsidRPr="007E0B31"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2607D0" w:rsidRPr="007E0B31"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2607D0" w:rsidRPr="007E0B31" w:rsidRDefault="002607D0" w:rsidP="002607D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2607D0" w:rsidRPr="007E0B31" w:rsidRDefault="002607D0" w:rsidP="002607D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2607D0" w:rsidRDefault="002607D0" w:rsidP="002607D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2607D0" w:rsidRPr="00A87826" w:rsidRDefault="002607D0" w:rsidP="002607D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2607D0" w:rsidRPr="00965E71" w:rsidRDefault="002607D0" w:rsidP="002607D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2607D0" w:rsidRPr="005C20E3" w:rsidRDefault="002607D0" w:rsidP="002607D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2607D0" w:rsidRPr="007E0B31" w14:paraId="34B16CD5" w14:textId="77777777" w:rsidTr="57E8CC90">
        <w:trPr>
          <w:cantSplit/>
        </w:trPr>
        <w:tc>
          <w:tcPr>
            <w:tcW w:w="2884" w:type="dxa"/>
          </w:tcPr>
          <w:p w14:paraId="43DAAB5C" w14:textId="05D82DA7" w:rsidR="002607D0" w:rsidRPr="007E0B31" w:rsidRDefault="002607D0" w:rsidP="002607D0">
            <w:pPr>
              <w:pStyle w:val="Arial11Bold"/>
              <w:rPr>
                <w:rFonts w:cs="Arial"/>
              </w:rPr>
            </w:pPr>
            <w:r w:rsidRPr="007E0B31">
              <w:rPr>
                <w:rFonts w:cs="Arial"/>
              </w:rPr>
              <w:lastRenderedPageBreak/>
              <w:t>EU Generator</w:t>
            </w:r>
          </w:p>
        </w:tc>
        <w:tc>
          <w:tcPr>
            <w:tcW w:w="6634" w:type="dxa"/>
          </w:tcPr>
          <w:p w14:paraId="36ECC795" w14:textId="515C007C" w:rsidR="002607D0" w:rsidRPr="007E0B31" w:rsidRDefault="002607D0" w:rsidP="002607D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2607D0" w:rsidRPr="007E0B31" w14:paraId="18C1605C" w14:textId="77777777" w:rsidTr="57E8CC90">
        <w:trPr>
          <w:cantSplit/>
        </w:trPr>
        <w:tc>
          <w:tcPr>
            <w:tcW w:w="2884" w:type="dxa"/>
          </w:tcPr>
          <w:p w14:paraId="32E2A05F" w14:textId="08CAE283" w:rsidR="002607D0" w:rsidRPr="001F43C1" w:rsidRDefault="002607D0" w:rsidP="002607D0">
            <w:pPr>
              <w:pStyle w:val="Arial11Bold"/>
              <w:rPr>
                <w:rFonts w:cs="Arial"/>
              </w:rPr>
            </w:pPr>
            <w:r w:rsidRPr="005C20E3">
              <w:rPr>
                <w:rFonts w:cs="Arial"/>
              </w:rPr>
              <w:t>EU Grid Supply Point</w:t>
            </w:r>
          </w:p>
        </w:tc>
        <w:tc>
          <w:tcPr>
            <w:tcW w:w="6634" w:type="dxa"/>
          </w:tcPr>
          <w:p w14:paraId="5CE27367" w14:textId="77777777" w:rsidR="002607D0" w:rsidRPr="005C20E3" w:rsidRDefault="002607D0" w:rsidP="002607D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2607D0" w:rsidRPr="005C20E3" w:rsidRDefault="002607D0" w:rsidP="002607D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2607D0" w:rsidRPr="005C20E3" w:rsidRDefault="002607D0" w:rsidP="002607D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2607D0" w:rsidRPr="001F43C1" w:rsidRDefault="002607D0" w:rsidP="002607D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2607D0" w:rsidRPr="007E0B31" w14:paraId="42439799" w14:textId="77777777" w:rsidTr="57E8CC90">
        <w:trPr>
          <w:cantSplit/>
        </w:trPr>
        <w:tc>
          <w:tcPr>
            <w:tcW w:w="2884" w:type="dxa"/>
          </w:tcPr>
          <w:p w14:paraId="15A8E8B8" w14:textId="77777777" w:rsidR="002607D0" w:rsidRPr="007E0B31" w:rsidRDefault="002607D0" w:rsidP="002607D0">
            <w:pPr>
              <w:pStyle w:val="Arial11Bold"/>
              <w:rPr>
                <w:rFonts w:cs="Arial"/>
              </w:rPr>
            </w:pPr>
            <w:r w:rsidRPr="007E0B31">
              <w:rPr>
                <w:rFonts w:cs="Arial"/>
              </w:rPr>
              <w:t>EU Transparency Availability Data</w:t>
            </w:r>
          </w:p>
        </w:tc>
        <w:tc>
          <w:tcPr>
            <w:tcW w:w="6634" w:type="dxa"/>
          </w:tcPr>
          <w:p w14:paraId="0BF49D4F" w14:textId="1739E59F" w:rsidR="002607D0" w:rsidRPr="007E0B31" w:rsidRDefault="002607D0" w:rsidP="002607D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004F4FEB">
              <w:rPr>
                <w:rFonts w:cs="Arial"/>
                <w:b/>
              </w:rPr>
              <w:t>Assimilated</w:t>
            </w:r>
            <w:r w:rsidR="004F4FEB" w:rsidRPr="00F847B0">
              <w:rPr>
                <w:rFonts w:cs="Arial"/>
                <w:b/>
              </w:rPr>
              <w:t xml:space="preserve"> </w:t>
            </w:r>
            <w:r w:rsidRPr="00F847B0">
              <w:rPr>
                <w:rFonts w:cs="Arial"/>
                <w:b/>
              </w:rPr>
              <w:t>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2607D0" w:rsidRPr="007E0B31" w14:paraId="1927BF72" w14:textId="77777777" w:rsidTr="57E8CC90">
        <w:trPr>
          <w:cantSplit/>
        </w:trPr>
        <w:tc>
          <w:tcPr>
            <w:tcW w:w="2884" w:type="dxa"/>
          </w:tcPr>
          <w:p w14:paraId="361B8F64" w14:textId="77777777" w:rsidR="002607D0" w:rsidRPr="007E0B31" w:rsidRDefault="002607D0" w:rsidP="002607D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2607D0" w:rsidRPr="007E0B31" w:rsidRDefault="002607D0" w:rsidP="002607D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2607D0" w:rsidRPr="007E0B31" w14:paraId="3C2A40C1" w14:textId="77777777" w:rsidTr="57E8CC90">
        <w:trPr>
          <w:cantSplit/>
        </w:trPr>
        <w:tc>
          <w:tcPr>
            <w:tcW w:w="2884" w:type="dxa"/>
          </w:tcPr>
          <w:p w14:paraId="24E83435" w14:textId="77777777" w:rsidR="002607D0" w:rsidRPr="007E0B31" w:rsidRDefault="002607D0" w:rsidP="002607D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2607D0" w:rsidRPr="007E0B31" w:rsidRDefault="002607D0" w:rsidP="002607D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2607D0" w:rsidRPr="007E0B31" w14:paraId="7655CF73" w14:textId="77777777" w:rsidTr="57E8CC90">
        <w:trPr>
          <w:cantSplit/>
        </w:trPr>
        <w:tc>
          <w:tcPr>
            <w:tcW w:w="2884" w:type="dxa"/>
          </w:tcPr>
          <w:p w14:paraId="11BA1177" w14:textId="77777777" w:rsidR="002607D0" w:rsidRPr="007E0B31" w:rsidRDefault="002607D0" w:rsidP="002607D0">
            <w:pPr>
              <w:pStyle w:val="Arial11Bold"/>
              <w:rPr>
                <w:rFonts w:cs="Arial"/>
              </w:rPr>
            </w:pPr>
            <w:r w:rsidRPr="007E0B31">
              <w:rPr>
                <w:rFonts w:cs="Arial"/>
              </w:rPr>
              <w:t>European Specification</w:t>
            </w:r>
          </w:p>
        </w:tc>
        <w:tc>
          <w:tcPr>
            <w:tcW w:w="6634" w:type="dxa"/>
          </w:tcPr>
          <w:p w14:paraId="2A3CB76E" w14:textId="77777777" w:rsidR="002607D0" w:rsidRPr="007E0B31" w:rsidRDefault="002607D0" w:rsidP="002607D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2607D0" w:rsidRPr="007E0B31" w14:paraId="402C52B5" w14:textId="77777777" w:rsidTr="005516AE">
        <w:trPr>
          <w:cantSplit/>
        </w:trPr>
        <w:tc>
          <w:tcPr>
            <w:tcW w:w="2884" w:type="dxa"/>
          </w:tcPr>
          <w:p w14:paraId="2A0C388A" w14:textId="67710F62" w:rsidR="002607D0" w:rsidRPr="007E0B31" w:rsidRDefault="002607D0" w:rsidP="002607D0">
            <w:pPr>
              <w:pStyle w:val="Arial11Bold"/>
              <w:rPr>
                <w:rFonts w:cs="Arial"/>
              </w:rPr>
            </w:pPr>
            <w:r w:rsidRPr="009D62AD">
              <w:rPr>
                <w:rFonts w:cs="Arial"/>
                <w:bCs/>
                <w:snapToGrid/>
                <w:lang w:eastAsia="en-GB"/>
              </w:rPr>
              <w:t>Evaluation of Transmission Impact</w:t>
            </w:r>
          </w:p>
        </w:tc>
        <w:tc>
          <w:tcPr>
            <w:tcW w:w="6634" w:type="dxa"/>
          </w:tcPr>
          <w:p w14:paraId="31E1D81B" w14:textId="35FFC20D" w:rsidR="002607D0" w:rsidRPr="007E0B31" w:rsidRDefault="004F7F5A" w:rsidP="002607D0">
            <w:pPr>
              <w:pStyle w:val="TableArial11"/>
              <w:rPr>
                <w:rFonts w:cs="Arial"/>
              </w:rPr>
            </w:pPr>
            <w:r>
              <w:rPr>
                <w:rFonts w:cs="Arial"/>
                <w:snapToGrid/>
                <w:lang w:eastAsia="en-GB"/>
              </w:rPr>
              <w:t>A</w:t>
            </w:r>
            <w:r w:rsidR="002607D0" w:rsidRPr="009D62AD">
              <w:rPr>
                <w:rFonts w:cs="Arial"/>
                <w:snapToGrid/>
                <w:lang w:eastAsia="en-GB"/>
              </w:rPr>
              <w:t xml:space="preserve">s defined in the </w:t>
            </w:r>
            <w:r w:rsidR="002607D0" w:rsidRPr="009D62AD">
              <w:rPr>
                <w:rFonts w:cs="Arial"/>
                <w:b/>
                <w:bCs/>
                <w:snapToGrid/>
                <w:lang w:eastAsia="en-GB"/>
              </w:rPr>
              <w:t>CUSC</w:t>
            </w:r>
            <w:r w:rsidR="002607D0" w:rsidRPr="009D62AD">
              <w:rPr>
                <w:rFonts w:cs="Arial"/>
                <w:snapToGrid/>
                <w:lang w:eastAsia="en-GB"/>
              </w:rPr>
              <w:t>.</w:t>
            </w:r>
          </w:p>
        </w:tc>
      </w:tr>
      <w:tr w:rsidR="002607D0" w:rsidRPr="007E0B31" w14:paraId="2A93D3F5" w14:textId="77777777" w:rsidTr="57E8CC90">
        <w:trPr>
          <w:cantSplit/>
        </w:trPr>
        <w:tc>
          <w:tcPr>
            <w:tcW w:w="2884" w:type="dxa"/>
          </w:tcPr>
          <w:p w14:paraId="55045C79" w14:textId="77777777" w:rsidR="002607D0" w:rsidRPr="007E0B31" w:rsidRDefault="002607D0" w:rsidP="002607D0">
            <w:pPr>
              <w:pStyle w:val="Arial11Bold"/>
              <w:rPr>
                <w:rFonts w:cs="Arial"/>
              </w:rPr>
            </w:pPr>
            <w:r w:rsidRPr="007E0B31">
              <w:rPr>
                <w:rFonts w:cs="Arial"/>
              </w:rPr>
              <w:t>Event</w:t>
            </w:r>
          </w:p>
        </w:tc>
        <w:tc>
          <w:tcPr>
            <w:tcW w:w="6634" w:type="dxa"/>
          </w:tcPr>
          <w:p w14:paraId="235C64CD" w14:textId="77777777" w:rsidR="002607D0" w:rsidRPr="007E0B31" w:rsidRDefault="002607D0" w:rsidP="002607D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2607D0" w:rsidRPr="007E0B31" w14:paraId="22E6797D" w14:textId="77777777" w:rsidTr="57E8CC90">
        <w:trPr>
          <w:cantSplit/>
        </w:trPr>
        <w:tc>
          <w:tcPr>
            <w:tcW w:w="2884" w:type="dxa"/>
          </w:tcPr>
          <w:p w14:paraId="04371C6C" w14:textId="77777777" w:rsidR="002607D0" w:rsidRPr="007E0B31" w:rsidRDefault="002607D0" w:rsidP="002607D0">
            <w:pPr>
              <w:pStyle w:val="Arial11Bold"/>
              <w:rPr>
                <w:rFonts w:cs="Arial"/>
              </w:rPr>
            </w:pPr>
            <w:r w:rsidRPr="007E0B31">
              <w:rPr>
                <w:rFonts w:cs="Arial"/>
              </w:rPr>
              <w:t>Exciter</w:t>
            </w:r>
          </w:p>
        </w:tc>
        <w:tc>
          <w:tcPr>
            <w:tcW w:w="6634" w:type="dxa"/>
          </w:tcPr>
          <w:p w14:paraId="514A1A79" w14:textId="77777777" w:rsidR="002607D0" w:rsidRPr="007E0B31" w:rsidRDefault="002607D0" w:rsidP="002607D0">
            <w:pPr>
              <w:pStyle w:val="TableArial11"/>
              <w:rPr>
                <w:rFonts w:cs="Arial"/>
              </w:rPr>
            </w:pPr>
            <w:r w:rsidRPr="007E0B31">
              <w:rPr>
                <w:rFonts w:cs="Arial"/>
              </w:rPr>
              <w:t>The source of the electrical power providing the field current of a synchronous machine.</w:t>
            </w:r>
          </w:p>
        </w:tc>
      </w:tr>
      <w:tr w:rsidR="002607D0" w:rsidRPr="007E0B31" w14:paraId="1C19A04B" w14:textId="77777777" w:rsidTr="57E8CC90">
        <w:trPr>
          <w:cantSplit/>
        </w:trPr>
        <w:tc>
          <w:tcPr>
            <w:tcW w:w="2884" w:type="dxa"/>
          </w:tcPr>
          <w:p w14:paraId="7ECF689A" w14:textId="77777777" w:rsidR="002607D0" w:rsidRPr="007E0B31" w:rsidRDefault="002607D0" w:rsidP="002607D0">
            <w:pPr>
              <w:pStyle w:val="Arial11Bold"/>
              <w:rPr>
                <w:rFonts w:cs="Arial"/>
              </w:rPr>
            </w:pPr>
            <w:r w:rsidRPr="007E0B31">
              <w:rPr>
                <w:rFonts w:cs="Arial"/>
              </w:rPr>
              <w:t>Excitation System</w:t>
            </w:r>
          </w:p>
        </w:tc>
        <w:tc>
          <w:tcPr>
            <w:tcW w:w="6634" w:type="dxa"/>
          </w:tcPr>
          <w:p w14:paraId="75ECE4FC" w14:textId="77777777" w:rsidR="002607D0" w:rsidRPr="007E0B31" w:rsidRDefault="002607D0" w:rsidP="002607D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2607D0" w:rsidRPr="007E0B31" w14:paraId="5ABD535B" w14:textId="77777777" w:rsidTr="57E8CC90">
        <w:trPr>
          <w:cantSplit/>
        </w:trPr>
        <w:tc>
          <w:tcPr>
            <w:tcW w:w="2884" w:type="dxa"/>
          </w:tcPr>
          <w:p w14:paraId="1E2723C2" w14:textId="77777777" w:rsidR="002607D0" w:rsidRPr="007E0B31" w:rsidRDefault="002607D0" w:rsidP="002607D0">
            <w:pPr>
              <w:pStyle w:val="Arial11Bold"/>
              <w:rPr>
                <w:rFonts w:cs="Arial"/>
              </w:rPr>
            </w:pPr>
            <w:r w:rsidRPr="007E0B31">
              <w:rPr>
                <w:rFonts w:cs="Arial"/>
              </w:rPr>
              <w:lastRenderedPageBreak/>
              <w:t>Excitation System No-Load Negative Ceiling Voltage</w:t>
            </w:r>
          </w:p>
        </w:tc>
        <w:tc>
          <w:tcPr>
            <w:tcW w:w="6634" w:type="dxa"/>
          </w:tcPr>
          <w:p w14:paraId="5E937A07" w14:textId="77777777" w:rsidR="002607D0" w:rsidRPr="007E0B31" w:rsidRDefault="002607D0" w:rsidP="002607D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2607D0" w:rsidRPr="007E0B31" w14:paraId="2402AE83" w14:textId="77777777" w:rsidTr="57E8CC90">
        <w:trPr>
          <w:cantSplit/>
        </w:trPr>
        <w:tc>
          <w:tcPr>
            <w:tcW w:w="2884" w:type="dxa"/>
          </w:tcPr>
          <w:p w14:paraId="2C33AAB8" w14:textId="77777777" w:rsidR="002607D0" w:rsidRPr="007E0B31" w:rsidRDefault="002607D0" w:rsidP="002607D0">
            <w:pPr>
              <w:pStyle w:val="Arial11Bold"/>
              <w:rPr>
                <w:rFonts w:cs="Arial"/>
              </w:rPr>
            </w:pPr>
            <w:r w:rsidRPr="007E0B31">
              <w:rPr>
                <w:rFonts w:cs="Arial"/>
              </w:rPr>
              <w:t>Excitation System Nominal Response</w:t>
            </w:r>
          </w:p>
        </w:tc>
        <w:tc>
          <w:tcPr>
            <w:tcW w:w="6634" w:type="dxa"/>
          </w:tcPr>
          <w:p w14:paraId="55291475" w14:textId="70F348CA" w:rsidR="002607D0" w:rsidRPr="007E0B31" w:rsidRDefault="002607D0" w:rsidP="002607D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2607D0" w:rsidRPr="007E0B31" w14:paraId="3E35616C" w14:textId="77777777" w:rsidTr="57E8CC90">
        <w:trPr>
          <w:cantSplit/>
        </w:trPr>
        <w:tc>
          <w:tcPr>
            <w:tcW w:w="2884" w:type="dxa"/>
          </w:tcPr>
          <w:p w14:paraId="15EDA18C" w14:textId="77777777" w:rsidR="002607D0" w:rsidRPr="007E0B31" w:rsidRDefault="002607D0" w:rsidP="002607D0">
            <w:pPr>
              <w:pStyle w:val="Arial11Bold"/>
              <w:rPr>
                <w:rFonts w:cs="Arial"/>
              </w:rPr>
            </w:pPr>
            <w:r w:rsidRPr="007E0B31">
              <w:rPr>
                <w:rFonts w:cs="Arial"/>
              </w:rPr>
              <w:t>Excitation System On-Load Positive Ceiling Voltage</w:t>
            </w:r>
          </w:p>
        </w:tc>
        <w:tc>
          <w:tcPr>
            <w:tcW w:w="6634" w:type="dxa"/>
          </w:tcPr>
          <w:p w14:paraId="585B360C" w14:textId="403C5A67" w:rsidR="002607D0" w:rsidRPr="007E0B31" w:rsidRDefault="002607D0" w:rsidP="002607D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2607D0" w:rsidRPr="007E0B31" w14:paraId="4ACA97AD" w14:textId="77777777" w:rsidTr="57E8CC90">
        <w:trPr>
          <w:cantSplit/>
        </w:trPr>
        <w:tc>
          <w:tcPr>
            <w:tcW w:w="2884" w:type="dxa"/>
          </w:tcPr>
          <w:p w14:paraId="20E737C4" w14:textId="77777777" w:rsidR="002607D0" w:rsidRPr="007E0B31" w:rsidRDefault="002607D0" w:rsidP="002607D0">
            <w:pPr>
              <w:pStyle w:val="Arial11Bold"/>
              <w:rPr>
                <w:rFonts w:cs="Arial"/>
              </w:rPr>
            </w:pPr>
            <w:r w:rsidRPr="007E0B31">
              <w:rPr>
                <w:rFonts w:cs="Arial"/>
              </w:rPr>
              <w:t>Excitation System No-Load Positive Ceiling Voltage</w:t>
            </w:r>
          </w:p>
        </w:tc>
        <w:tc>
          <w:tcPr>
            <w:tcW w:w="6634" w:type="dxa"/>
          </w:tcPr>
          <w:p w14:paraId="61531146" w14:textId="66650658" w:rsidR="002607D0" w:rsidRPr="007E0B31" w:rsidRDefault="002607D0" w:rsidP="002607D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2607D0" w:rsidRPr="007E0B31" w14:paraId="1A8BDD78" w14:textId="77777777" w:rsidTr="57E8CC90">
        <w:trPr>
          <w:cantSplit/>
        </w:trPr>
        <w:tc>
          <w:tcPr>
            <w:tcW w:w="2884" w:type="dxa"/>
          </w:tcPr>
          <w:p w14:paraId="59299B3E" w14:textId="77777777" w:rsidR="002607D0" w:rsidRPr="007E0B31" w:rsidRDefault="002607D0" w:rsidP="002607D0">
            <w:pPr>
              <w:pStyle w:val="Arial11Bold"/>
              <w:rPr>
                <w:rFonts w:cs="Arial"/>
              </w:rPr>
            </w:pPr>
            <w:proofErr w:type="spellStart"/>
            <w:r w:rsidRPr="007E0B31">
              <w:rPr>
                <w:rFonts w:cs="Arial"/>
              </w:rPr>
              <w:t>Exemptable</w:t>
            </w:r>
            <w:proofErr w:type="spellEnd"/>
          </w:p>
        </w:tc>
        <w:tc>
          <w:tcPr>
            <w:tcW w:w="6634" w:type="dxa"/>
          </w:tcPr>
          <w:p w14:paraId="2C3579BC" w14:textId="77777777" w:rsidR="002607D0" w:rsidRPr="007E0B31" w:rsidRDefault="002607D0" w:rsidP="002607D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607D0" w:rsidRPr="007E0B31" w14:paraId="32C10655" w14:textId="77777777" w:rsidTr="57E8CC90">
        <w:trPr>
          <w:cantSplit/>
        </w:trPr>
        <w:tc>
          <w:tcPr>
            <w:tcW w:w="2884" w:type="dxa"/>
          </w:tcPr>
          <w:p w14:paraId="02BBF29B" w14:textId="77777777" w:rsidR="002607D0" w:rsidRPr="007E0B31" w:rsidRDefault="002607D0" w:rsidP="002607D0">
            <w:pPr>
              <w:pStyle w:val="Arial11Bold"/>
              <w:rPr>
                <w:rFonts w:cs="Arial"/>
              </w:rPr>
            </w:pPr>
            <w:r w:rsidRPr="007E0B31">
              <w:rPr>
                <w:rFonts w:cs="Arial"/>
              </w:rPr>
              <w:t xml:space="preserve">Existing AGR Plant </w:t>
            </w:r>
          </w:p>
        </w:tc>
        <w:tc>
          <w:tcPr>
            <w:tcW w:w="6634" w:type="dxa"/>
          </w:tcPr>
          <w:p w14:paraId="7F56C5A6" w14:textId="77777777" w:rsidR="002607D0" w:rsidRPr="007E0B31" w:rsidRDefault="002607D0" w:rsidP="002607D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Dungeness B</w:t>
            </w:r>
          </w:p>
          <w:p w14:paraId="1BBA5C3B"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t>Hinkley Point B</w:t>
            </w:r>
          </w:p>
          <w:p w14:paraId="5771019F" w14:textId="77777777" w:rsidR="002607D0" w:rsidRPr="007E0B31" w:rsidRDefault="002607D0" w:rsidP="002607D0">
            <w:pPr>
              <w:pStyle w:val="TableArial11"/>
              <w:ind w:left="567" w:hanging="567"/>
              <w:rPr>
                <w:rFonts w:cs="Arial"/>
              </w:rPr>
            </w:pPr>
            <w:r w:rsidRPr="007E0B31">
              <w:rPr>
                <w:rFonts w:cs="Arial"/>
              </w:rPr>
              <w:t>(c)</w:t>
            </w:r>
            <w:r w:rsidRPr="007E0B31">
              <w:rPr>
                <w:rFonts w:cs="Arial"/>
              </w:rPr>
              <w:tab/>
              <w:t>Heysham 1</w:t>
            </w:r>
          </w:p>
          <w:p w14:paraId="255827D3" w14:textId="77777777" w:rsidR="002607D0" w:rsidRPr="007E0B31" w:rsidRDefault="002607D0" w:rsidP="002607D0">
            <w:pPr>
              <w:pStyle w:val="TableArial11"/>
              <w:ind w:left="567" w:hanging="567"/>
              <w:rPr>
                <w:rFonts w:cs="Arial"/>
              </w:rPr>
            </w:pPr>
            <w:r w:rsidRPr="007E0B31">
              <w:rPr>
                <w:rFonts w:cs="Arial"/>
              </w:rPr>
              <w:t>(d)</w:t>
            </w:r>
            <w:r w:rsidRPr="007E0B31">
              <w:rPr>
                <w:rFonts w:cs="Arial"/>
              </w:rPr>
              <w:tab/>
              <w:t>Heysham 2</w:t>
            </w:r>
          </w:p>
          <w:p w14:paraId="41FC952E" w14:textId="77777777" w:rsidR="002607D0" w:rsidRPr="007E0B31" w:rsidRDefault="002607D0" w:rsidP="002607D0">
            <w:pPr>
              <w:pStyle w:val="TableArial11"/>
              <w:ind w:left="567" w:hanging="567"/>
              <w:rPr>
                <w:rFonts w:cs="Arial"/>
              </w:rPr>
            </w:pPr>
            <w:r w:rsidRPr="007E0B31">
              <w:rPr>
                <w:rFonts w:cs="Arial"/>
              </w:rPr>
              <w:t>(e)</w:t>
            </w:r>
            <w:r w:rsidRPr="007E0B31">
              <w:rPr>
                <w:rFonts w:cs="Arial"/>
              </w:rPr>
              <w:tab/>
              <w:t>Hartlepool</w:t>
            </w:r>
          </w:p>
          <w:p w14:paraId="11F3E326" w14:textId="77777777" w:rsidR="002607D0" w:rsidRPr="007E0B31" w:rsidRDefault="002607D0" w:rsidP="002607D0">
            <w:pPr>
              <w:pStyle w:val="TableArial11"/>
              <w:ind w:left="567" w:hanging="567"/>
              <w:rPr>
                <w:rFonts w:cs="Arial"/>
              </w:rPr>
            </w:pPr>
            <w:r w:rsidRPr="007E0B31">
              <w:rPr>
                <w:rFonts w:cs="Arial"/>
              </w:rPr>
              <w:t>(f)</w:t>
            </w:r>
            <w:r w:rsidRPr="007E0B31">
              <w:rPr>
                <w:rFonts w:cs="Arial"/>
              </w:rPr>
              <w:tab/>
              <w:t>Hunterston B</w:t>
            </w:r>
          </w:p>
          <w:p w14:paraId="545DEFB0" w14:textId="77777777" w:rsidR="002607D0" w:rsidRPr="007E0B31" w:rsidRDefault="002607D0" w:rsidP="002607D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2607D0" w:rsidRPr="007E0B31" w14:paraId="6650020C" w14:textId="77777777" w:rsidTr="57E8CC90">
        <w:trPr>
          <w:cantSplit/>
        </w:trPr>
        <w:tc>
          <w:tcPr>
            <w:tcW w:w="2884" w:type="dxa"/>
          </w:tcPr>
          <w:p w14:paraId="321CCB17" w14:textId="77777777" w:rsidR="002607D0" w:rsidRPr="007E0B31" w:rsidRDefault="002607D0" w:rsidP="002607D0">
            <w:pPr>
              <w:pStyle w:val="Arial11Bold"/>
              <w:rPr>
                <w:rFonts w:cs="Arial"/>
              </w:rPr>
            </w:pPr>
            <w:r w:rsidRPr="007E0B31">
              <w:rPr>
                <w:rFonts w:cs="Arial"/>
              </w:rPr>
              <w:t xml:space="preserve">Existing AGR Plant Flexibility Limit </w:t>
            </w:r>
          </w:p>
        </w:tc>
        <w:tc>
          <w:tcPr>
            <w:tcW w:w="6634" w:type="dxa"/>
          </w:tcPr>
          <w:p w14:paraId="15A7ED87" w14:textId="77C372A1" w:rsidR="002607D0" w:rsidRPr="007E0B31" w:rsidRDefault="002607D0" w:rsidP="002607D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2607D0" w:rsidRPr="007E0B31" w14:paraId="59796A65" w14:textId="77777777" w:rsidTr="57E8CC90">
        <w:trPr>
          <w:cantSplit/>
        </w:trPr>
        <w:tc>
          <w:tcPr>
            <w:tcW w:w="2884" w:type="dxa"/>
          </w:tcPr>
          <w:p w14:paraId="266B746E" w14:textId="77777777" w:rsidR="002607D0" w:rsidRPr="007E0B31" w:rsidRDefault="002607D0" w:rsidP="002607D0">
            <w:pPr>
              <w:pStyle w:val="Arial11Bold"/>
              <w:rPr>
                <w:rFonts w:cs="Arial"/>
              </w:rPr>
            </w:pPr>
            <w:r w:rsidRPr="007E0B31">
              <w:rPr>
                <w:rFonts w:cs="Arial"/>
              </w:rPr>
              <w:t>Existing Gas Cooled Reactor Plant</w:t>
            </w:r>
          </w:p>
        </w:tc>
        <w:tc>
          <w:tcPr>
            <w:tcW w:w="6634" w:type="dxa"/>
          </w:tcPr>
          <w:p w14:paraId="035E7349" w14:textId="77777777" w:rsidR="002607D0" w:rsidRPr="007E0B31" w:rsidRDefault="002607D0" w:rsidP="002607D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2607D0" w:rsidRPr="007E0B31" w14:paraId="0CFB4AEC" w14:textId="77777777" w:rsidTr="57E8CC90">
        <w:trPr>
          <w:cantSplit/>
        </w:trPr>
        <w:tc>
          <w:tcPr>
            <w:tcW w:w="2884" w:type="dxa"/>
          </w:tcPr>
          <w:p w14:paraId="21F38B58" w14:textId="77777777" w:rsidR="002607D0" w:rsidRPr="007E0B31" w:rsidRDefault="002607D0" w:rsidP="002607D0">
            <w:pPr>
              <w:pStyle w:val="Arial11Bold"/>
              <w:rPr>
                <w:rFonts w:cs="Arial"/>
              </w:rPr>
            </w:pPr>
            <w:r w:rsidRPr="007E0B31">
              <w:rPr>
                <w:rFonts w:cs="Arial"/>
              </w:rPr>
              <w:lastRenderedPageBreak/>
              <w:t>Existing Magnox Reactor Plant</w:t>
            </w:r>
          </w:p>
        </w:tc>
        <w:tc>
          <w:tcPr>
            <w:tcW w:w="6634" w:type="dxa"/>
          </w:tcPr>
          <w:p w14:paraId="173582F7" w14:textId="77777777" w:rsidR="002607D0" w:rsidRPr="007E0B31" w:rsidRDefault="002607D0" w:rsidP="002607D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2607D0" w:rsidRPr="007E0B31" w:rsidRDefault="002607D0" w:rsidP="002607D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2607D0" w:rsidRPr="007E0B31" w:rsidRDefault="002607D0" w:rsidP="002607D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2607D0" w:rsidRPr="007E0B31" w:rsidRDefault="002607D0" w:rsidP="002607D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2607D0" w:rsidRPr="007E0B31" w:rsidRDefault="002607D0" w:rsidP="002607D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2607D0" w:rsidRPr="007E0B31" w:rsidRDefault="002607D0" w:rsidP="002607D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2607D0" w:rsidRPr="007E0B31" w:rsidRDefault="002607D0" w:rsidP="002607D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2607D0" w:rsidRPr="007E0B31" w:rsidRDefault="002607D0" w:rsidP="002607D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2607D0" w:rsidRPr="007E0B31" w:rsidRDefault="002607D0" w:rsidP="002607D0">
            <w:pPr>
              <w:pStyle w:val="TableArial11"/>
              <w:ind w:left="567" w:hanging="567"/>
              <w:rPr>
                <w:rFonts w:cs="Arial"/>
              </w:rPr>
            </w:pPr>
            <w:r w:rsidRPr="007E0B31">
              <w:rPr>
                <w:rFonts w:cs="Arial"/>
              </w:rPr>
              <w:t xml:space="preserve">(h) </w:t>
            </w:r>
            <w:r w:rsidRPr="007E0B31">
              <w:rPr>
                <w:rFonts w:cs="Arial"/>
              </w:rPr>
              <w:tab/>
              <w:t>Wylfa</w:t>
            </w:r>
          </w:p>
        </w:tc>
      </w:tr>
      <w:tr w:rsidR="002607D0" w:rsidRPr="007E0B31" w14:paraId="7B53BE74" w14:textId="77777777" w:rsidTr="57E8CC90">
        <w:trPr>
          <w:cantSplit/>
        </w:trPr>
        <w:tc>
          <w:tcPr>
            <w:tcW w:w="2884" w:type="dxa"/>
          </w:tcPr>
          <w:p w14:paraId="1F760904" w14:textId="77777777" w:rsidR="002607D0" w:rsidRPr="007E0B31" w:rsidRDefault="002607D0" w:rsidP="002607D0">
            <w:pPr>
              <w:pStyle w:val="Arial11Bold"/>
              <w:rPr>
                <w:rFonts w:cs="Arial"/>
              </w:rPr>
            </w:pPr>
            <w:r w:rsidRPr="007E0B31">
              <w:rPr>
                <w:rFonts w:cs="Arial"/>
              </w:rPr>
              <w:t>Export and Import Limits</w:t>
            </w:r>
          </w:p>
        </w:tc>
        <w:tc>
          <w:tcPr>
            <w:tcW w:w="6634" w:type="dxa"/>
          </w:tcPr>
          <w:p w14:paraId="0E44AAA9" w14:textId="77777777" w:rsidR="002607D0" w:rsidRPr="007E0B31" w:rsidRDefault="002607D0" w:rsidP="002607D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2607D0" w:rsidRPr="007E0B31" w14:paraId="6D1EB3A4" w14:textId="77777777" w:rsidTr="57E8CC90">
        <w:trPr>
          <w:cantSplit/>
        </w:trPr>
        <w:tc>
          <w:tcPr>
            <w:tcW w:w="2884" w:type="dxa"/>
          </w:tcPr>
          <w:p w14:paraId="56BE56A9" w14:textId="77777777" w:rsidR="002607D0" w:rsidRPr="007E0B31" w:rsidRDefault="002607D0" w:rsidP="002607D0">
            <w:pPr>
              <w:pStyle w:val="Arial11Bold"/>
              <w:rPr>
                <w:rFonts w:cs="Arial"/>
              </w:rPr>
            </w:pPr>
            <w:r w:rsidRPr="007E0B31">
              <w:rPr>
                <w:rFonts w:cs="Arial"/>
              </w:rPr>
              <w:t>External Interconnection</w:t>
            </w:r>
          </w:p>
        </w:tc>
        <w:tc>
          <w:tcPr>
            <w:tcW w:w="6634" w:type="dxa"/>
          </w:tcPr>
          <w:p w14:paraId="5F0F683C" w14:textId="77777777" w:rsidR="002607D0" w:rsidRPr="007E0B31" w:rsidRDefault="002607D0" w:rsidP="002607D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2607D0" w:rsidRPr="007E0B31" w14:paraId="0C7137CC" w14:textId="77777777" w:rsidTr="57E8CC90">
        <w:trPr>
          <w:cantSplit/>
        </w:trPr>
        <w:tc>
          <w:tcPr>
            <w:tcW w:w="2884" w:type="dxa"/>
          </w:tcPr>
          <w:p w14:paraId="4DDE7F5B" w14:textId="77777777" w:rsidR="002607D0" w:rsidRPr="007E0B31" w:rsidRDefault="002607D0" w:rsidP="002607D0">
            <w:pPr>
              <w:pStyle w:val="Arial11Bold"/>
              <w:rPr>
                <w:rFonts w:cs="Arial"/>
              </w:rPr>
            </w:pPr>
            <w:r w:rsidRPr="007E0B31">
              <w:rPr>
                <w:rFonts w:cs="Arial"/>
              </w:rPr>
              <w:t>External Interconnection Circuit</w:t>
            </w:r>
          </w:p>
        </w:tc>
        <w:tc>
          <w:tcPr>
            <w:tcW w:w="6634" w:type="dxa"/>
          </w:tcPr>
          <w:p w14:paraId="6BC8ABBC" w14:textId="77777777" w:rsidR="002607D0" w:rsidRPr="007E0B31" w:rsidRDefault="002607D0" w:rsidP="002607D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2607D0" w:rsidRPr="007E0B31" w14:paraId="6E794FEB" w14:textId="77777777" w:rsidTr="57E8CC90">
        <w:trPr>
          <w:cantSplit/>
        </w:trPr>
        <w:tc>
          <w:tcPr>
            <w:tcW w:w="2884" w:type="dxa"/>
          </w:tcPr>
          <w:p w14:paraId="6E76412F" w14:textId="77777777" w:rsidR="002607D0" w:rsidRPr="007E0B31" w:rsidRDefault="002607D0" w:rsidP="002607D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2607D0" w:rsidRPr="007E0B31" w:rsidRDefault="002607D0" w:rsidP="002607D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2607D0" w:rsidRPr="007E0B31" w14:paraId="3E085F45" w14:textId="77777777" w:rsidTr="57E8CC90">
        <w:trPr>
          <w:cantSplit/>
        </w:trPr>
        <w:tc>
          <w:tcPr>
            <w:tcW w:w="2884" w:type="dxa"/>
          </w:tcPr>
          <w:p w14:paraId="3EFBEFE5" w14:textId="77777777" w:rsidR="002607D0" w:rsidRPr="007E0B31" w:rsidRDefault="002607D0" w:rsidP="002607D0">
            <w:pPr>
              <w:pStyle w:val="Arial11Bold"/>
              <w:rPr>
                <w:rFonts w:cs="Arial"/>
              </w:rPr>
            </w:pPr>
            <w:r w:rsidRPr="007E0B31">
              <w:rPr>
                <w:rFonts w:cs="Arial"/>
              </w:rPr>
              <w:t>External System</w:t>
            </w:r>
          </w:p>
        </w:tc>
        <w:tc>
          <w:tcPr>
            <w:tcW w:w="6634" w:type="dxa"/>
          </w:tcPr>
          <w:p w14:paraId="622EF20A" w14:textId="77777777" w:rsidR="002607D0" w:rsidRPr="007E0B31" w:rsidRDefault="002607D0" w:rsidP="002607D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2607D0" w:rsidRPr="007E0B31" w14:paraId="11605031" w14:textId="77777777" w:rsidTr="57E8CC90">
        <w:trPr>
          <w:cantSplit/>
        </w:trPr>
        <w:tc>
          <w:tcPr>
            <w:tcW w:w="2884" w:type="dxa"/>
          </w:tcPr>
          <w:p w14:paraId="623BBAA6" w14:textId="77777777" w:rsidR="002607D0" w:rsidRPr="007E0B31" w:rsidRDefault="002607D0" w:rsidP="002607D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2607D0" w:rsidRPr="007E0B31" w:rsidRDefault="002607D0" w:rsidP="002607D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2607D0" w:rsidRPr="0079139F" w14:paraId="4A63685E" w14:textId="77777777" w:rsidTr="57E8CC90">
        <w:trPr>
          <w:cantSplit/>
        </w:trPr>
        <w:tc>
          <w:tcPr>
            <w:tcW w:w="2884" w:type="dxa"/>
          </w:tcPr>
          <w:p w14:paraId="36F13162" w14:textId="77777777" w:rsidR="002607D0" w:rsidRPr="0079139F" w:rsidRDefault="002607D0" w:rsidP="002607D0">
            <w:pPr>
              <w:pStyle w:val="Arial11Bold"/>
              <w:rPr>
                <w:rFonts w:cs="Arial"/>
              </w:rPr>
            </w:pPr>
            <w:r w:rsidRPr="0079139F">
              <w:rPr>
                <w:rFonts w:cs="Arial"/>
              </w:rPr>
              <w:t>Fault Current Interruption Time</w:t>
            </w:r>
          </w:p>
        </w:tc>
        <w:tc>
          <w:tcPr>
            <w:tcW w:w="6634" w:type="dxa"/>
          </w:tcPr>
          <w:p w14:paraId="5E003E50" w14:textId="77777777" w:rsidR="002607D0" w:rsidRPr="0079139F" w:rsidRDefault="002607D0" w:rsidP="002607D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2607D0" w:rsidRPr="0079139F" w14:paraId="49B37323" w14:textId="77777777" w:rsidTr="57E8CC90">
        <w:trPr>
          <w:cantSplit/>
        </w:trPr>
        <w:tc>
          <w:tcPr>
            <w:tcW w:w="2884" w:type="dxa"/>
          </w:tcPr>
          <w:p w14:paraId="62A7A7CD" w14:textId="77777777" w:rsidR="002607D0" w:rsidRPr="0079139F" w:rsidRDefault="002607D0" w:rsidP="002607D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2607D0" w:rsidRPr="0079139F" w:rsidRDefault="002607D0" w:rsidP="002607D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2607D0" w:rsidRPr="007E0B31" w14:paraId="126CA270" w14:textId="77777777" w:rsidTr="57E8CC90">
        <w:trPr>
          <w:cantSplit/>
        </w:trPr>
        <w:tc>
          <w:tcPr>
            <w:tcW w:w="2884" w:type="dxa"/>
          </w:tcPr>
          <w:p w14:paraId="0454CFBF" w14:textId="77777777" w:rsidR="002607D0" w:rsidRPr="007E0B31" w:rsidRDefault="002607D0" w:rsidP="002607D0">
            <w:pPr>
              <w:pStyle w:val="Arial11Bold"/>
              <w:rPr>
                <w:rFonts w:cs="Arial"/>
              </w:rPr>
            </w:pPr>
            <w:r w:rsidRPr="007E0B31">
              <w:rPr>
                <w:rFonts w:cs="Arial"/>
              </w:rPr>
              <w:t>Fast Start</w:t>
            </w:r>
          </w:p>
        </w:tc>
        <w:tc>
          <w:tcPr>
            <w:tcW w:w="6634" w:type="dxa"/>
          </w:tcPr>
          <w:p w14:paraId="44B2978C" w14:textId="77777777" w:rsidR="002607D0" w:rsidRPr="007E0B31" w:rsidRDefault="002607D0" w:rsidP="002607D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2607D0" w:rsidRPr="007E0B31" w14:paraId="08560E36" w14:textId="77777777" w:rsidTr="57E8CC90">
        <w:trPr>
          <w:cantSplit/>
        </w:trPr>
        <w:tc>
          <w:tcPr>
            <w:tcW w:w="2884" w:type="dxa"/>
          </w:tcPr>
          <w:p w14:paraId="6CA06E96" w14:textId="77777777" w:rsidR="002607D0" w:rsidRPr="007E0B31" w:rsidRDefault="002607D0" w:rsidP="002607D0">
            <w:pPr>
              <w:pStyle w:val="Arial11Bold"/>
              <w:rPr>
                <w:rFonts w:cs="Arial"/>
              </w:rPr>
            </w:pPr>
            <w:r w:rsidRPr="007E0B31">
              <w:rPr>
                <w:rFonts w:cs="Arial"/>
              </w:rPr>
              <w:t>Fast Start Capability</w:t>
            </w:r>
          </w:p>
        </w:tc>
        <w:tc>
          <w:tcPr>
            <w:tcW w:w="6634" w:type="dxa"/>
          </w:tcPr>
          <w:p w14:paraId="61BF70C5" w14:textId="77777777" w:rsidR="002607D0" w:rsidRPr="007E0B31" w:rsidRDefault="002607D0" w:rsidP="002607D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2607D0" w:rsidRPr="007E0B31" w14:paraId="4C9CE357" w14:textId="77777777" w:rsidTr="57E8CC90">
        <w:trPr>
          <w:cantSplit/>
        </w:trPr>
        <w:tc>
          <w:tcPr>
            <w:tcW w:w="2884" w:type="dxa"/>
          </w:tcPr>
          <w:p w14:paraId="686BDC85" w14:textId="77777777" w:rsidR="002607D0" w:rsidRPr="007E0B31" w:rsidRDefault="002607D0" w:rsidP="002607D0">
            <w:pPr>
              <w:pStyle w:val="Arial11Bold"/>
              <w:rPr>
                <w:rFonts w:cs="Arial"/>
              </w:rPr>
            </w:pPr>
            <w:r w:rsidRPr="007E0B31">
              <w:rPr>
                <w:rFonts w:cs="Arial"/>
              </w:rPr>
              <w:lastRenderedPageBreak/>
              <w:t>Fast Track Criteria</w:t>
            </w:r>
          </w:p>
        </w:tc>
        <w:tc>
          <w:tcPr>
            <w:tcW w:w="6634" w:type="dxa"/>
          </w:tcPr>
          <w:p w14:paraId="0CF7CF48" w14:textId="77777777" w:rsidR="002607D0" w:rsidRPr="007E0B31" w:rsidRDefault="002607D0" w:rsidP="002607D0">
            <w:pPr>
              <w:pStyle w:val="TableArial11"/>
              <w:rPr>
                <w:rFonts w:cs="Arial"/>
              </w:rPr>
            </w:pPr>
            <w:r w:rsidRPr="007E0B31">
              <w:rPr>
                <w:rFonts w:cs="Arial"/>
              </w:rPr>
              <w:t>A proposed Grid Code Modification Proposal that, if implemented,</w:t>
            </w:r>
          </w:p>
          <w:p w14:paraId="19D7C564" w14:textId="77777777" w:rsidR="002607D0" w:rsidRPr="007E0B31" w:rsidRDefault="002607D0" w:rsidP="002607D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2607D0" w:rsidRPr="007E0B31" w:rsidRDefault="002607D0" w:rsidP="002607D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2607D0" w:rsidRPr="007E0B31" w:rsidRDefault="002607D0" w:rsidP="002607D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2607D0" w:rsidRPr="007E0B31" w:rsidRDefault="002607D0" w:rsidP="002607D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2607D0" w:rsidRPr="007E0B31" w:rsidRDefault="002607D0" w:rsidP="002607D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2607D0" w:rsidRPr="007E0B31" w:rsidRDefault="002607D0" w:rsidP="002607D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2607D0" w14:paraId="608919C2" w14:textId="77777777" w:rsidTr="57E8CC90">
        <w:trPr>
          <w:cantSplit/>
        </w:trPr>
        <w:tc>
          <w:tcPr>
            <w:tcW w:w="2884" w:type="dxa"/>
          </w:tcPr>
          <w:p w14:paraId="04BB9A43" w14:textId="52E74410" w:rsidR="002607D0" w:rsidRPr="00CB537D" w:rsidRDefault="002607D0" w:rsidP="002607D0">
            <w:pPr>
              <w:pStyle w:val="Arial11Bold"/>
            </w:pPr>
            <w:r w:rsidRPr="00CB537D">
              <w:t>Fault Current Interruption Time</w:t>
            </w:r>
          </w:p>
        </w:tc>
        <w:tc>
          <w:tcPr>
            <w:tcW w:w="6634" w:type="dxa"/>
          </w:tcPr>
          <w:p w14:paraId="446020FC" w14:textId="3D15B86E" w:rsidR="002607D0" w:rsidRDefault="002607D0" w:rsidP="002607D0">
            <w:pPr>
              <w:pStyle w:val="TableArial11"/>
              <w:rPr>
                <w:rFonts w:cs="Arial"/>
              </w:rPr>
            </w:pPr>
            <w:r>
              <w:t>The time interval from fault inception until the end of the break time of the circuit breaker (as declared by the manufacturers).</w:t>
            </w:r>
          </w:p>
        </w:tc>
      </w:tr>
      <w:tr w:rsidR="002607D0" w14:paraId="2C8B2336" w14:textId="77777777" w:rsidTr="57E8CC90">
        <w:trPr>
          <w:cantSplit/>
        </w:trPr>
        <w:tc>
          <w:tcPr>
            <w:tcW w:w="2884" w:type="dxa"/>
          </w:tcPr>
          <w:p w14:paraId="07661B3C" w14:textId="5FE1A371" w:rsidR="002607D0" w:rsidRPr="00CB537D" w:rsidRDefault="002607D0" w:rsidP="002607D0">
            <w:pPr>
              <w:pStyle w:val="Arial11Bold"/>
            </w:pPr>
            <w:r w:rsidRPr="00CB537D">
              <w:t>Fault Ride Through</w:t>
            </w:r>
          </w:p>
        </w:tc>
        <w:tc>
          <w:tcPr>
            <w:tcW w:w="6634" w:type="dxa"/>
          </w:tcPr>
          <w:p w14:paraId="52184373" w14:textId="6F339721" w:rsidR="002607D0" w:rsidRDefault="002607D0" w:rsidP="002607D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C6797A" w14:paraId="3A8A197D" w14:textId="77777777" w:rsidTr="00C6797A">
        <w:trPr>
          <w:cantSplit/>
        </w:trPr>
        <w:tc>
          <w:tcPr>
            <w:tcW w:w="2884" w:type="dxa"/>
          </w:tcPr>
          <w:p w14:paraId="02FF29DA" w14:textId="77777777" w:rsidR="00C6797A" w:rsidRPr="00CB537D" w:rsidRDefault="00C6797A" w:rsidP="0029678F">
            <w:pPr>
              <w:pStyle w:val="Arial11Bold"/>
            </w:pPr>
            <w:r w:rsidRPr="00C65C3A">
              <w:rPr>
                <w:bCs/>
              </w:rPr>
              <w:t>Final-Balancing Compliance Notification  </w:t>
            </w:r>
          </w:p>
        </w:tc>
        <w:tc>
          <w:tcPr>
            <w:tcW w:w="6634" w:type="dxa"/>
          </w:tcPr>
          <w:p w14:paraId="11F543AD" w14:textId="77777777" w:rsidR="00C6797A" w:rsidRPr="00E54DBB" w:rsidRDefault="00C6797A" w:rsidP="0029678F">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05-09-2024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931EF2A" w14:textId="77777777" w:rsidR="00C6797A" w:rsidRPr="00E54DBB" w:rsidRDefault="00C6797A" w:rsidP="0029678F">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BB0C1EC" w14:textId="77777777" w:rsidR="00C6797A" w:rsidRPr="00E54DBB" w:rsidRDefault="00C6797A" w:rsidP="0029678F">
            <w:pPr>
              <w:pStyle w:val="TableArial11"/>
              <w:rPr>
                <w:rFonts w:cs="Arial"/>
              </w:rPr>
            </w:pPr>
            <w:r w:rsidRPr="00E54DBB">
              <w:rPr>
                <w:rFonts w:cs="Arial"/>
              </w:rPr>
              <w:t>(b) the relevant sections of the Grid Code as applicable, and</w:t>
            </w:r>
          </w:p>
          <w:p w14:paraId="270C6642" w14:textId="77777777" w:rsidR="00C6797A" w:rsidRPr="00E54DBB" w:rsidRDefault="00C6797A" w:rsidP="0029678F">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21BBBE8E" w14:textId="77777777" w:rsidR="00C6797A" w:rsidRDefault="00C6797A" w:rsidP="0029678F">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2607D0" w:rsidRPr="007E0B31" w14:paraId="4DC1F36D" w14:textId="77777777" w:rsidTr="57E8CC90">
        <w:trPr>
          <w:cantSplit/>
        </w:trPr>
        <w:tc>
          <w:tcPr>
            <w:tcW w:w="2884" w:type="dxa"/>
          </w:tcPr>
          <w:p w14:paraId="39CA52E1" w14:textId="77777777" w:rsidR="002607D0" w:rsidRPr="007E0B31" w:rsidRDefault="002607D0" w:rsidP="002607D0">
            <w:pPr>
              <w:pStyle w:val="Arial11Bold"/>
              <w:rPr>
                <w:rFonts w:cs="Arial"/>
              </w:rPr>
            </w:pPr>
            <w:r w:rsidRPr="007E0B31">
              <w:rPr>
                <w:rFonts w:cs="Arial"/>
              </w:rPr>
              <w:t>Final Generation Outage Programme</w:t>
            </w:r>
          </w:p>
        </w:tc>
        <w:tc>
          <w:tcPr>
            <w:tcW w:w="6634" w:type="dxa"/>
          </w:tcPr>
          <w:p w14:paraId="21DA4626" w14:textId="20118034" w:rsidR="002607D0" w:rsidRPr="007E0B31" w:rsidRDefault="002607D0" w:rsidP="002607D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2607D0" w:rsidRPr="007E0B31" w14:paraId="25992C8B" w14:textId="77777777" w:rsidTr="57E8CC90">
        <w:trPr>
          <w:cantSplit/>
        </w:trPr>
        <w:tc>
          <w:tcPr>
            <w:tcW w:w="2884" w:type="dxa"/>
          </w:tcPr>
          <w:p w14:paraId="24A46B59" w14:textId="6EF2404B" w:rsidR="002607D0" w:rsidRPr="007E0B31" w:rsidRDefault="002607D0" w:rsidP="002607D0">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2607D0" w:rsidRPr="007E0B31" w:rsidRDefault="002607D0" w:rsidP="002607D0">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2607D0" w:rsidRPr="007E0B31" w:rsidRDefault="002607D0" w:rsidP="002607D0">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2607D0" w:rsidRPr="007E0B31" w:rsidRDefault="002607D0" w:rsidP="002607D0">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2607D0" w:rsidRPr="007E0B31" w:rsidRDefault="002607D0" w:rsidP="002607D0">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2607D0" w:rsidRPr="007E0B31" w14:paraId="197251CB" w14:textId="77777777" w:rsidTr="57E8CC90">
        <w:trPr>
          <w:cantSplit/>
        </w:trPr>
        <w:tc>
          <w:tcPr>
            <w:tcW w:w="2884" w:type="dxa"/>
          </w:tcPr>
          <w:p w14:paraId="004E90B7" w14:textId="77777777" w:rsidR="002607D0" w:rsidRPr="007E0B31" w:rsidRDefault="002607D0" w:rsidP="002607D0">
            <w:pPr>
              <w:pStyle w:val="Arial11Bold"/>
              <w:rPr>
                <w:rFonts w:cs="Arial"/>
              </w:rPr>
            </w:pPr>
            <w:r w:rsidRPr="007E0B31">
              <w:rPr>
                <w:rFonts w:cs="Arial"/>
              </w:rPr>
              <w:lastRenderedPageBreak/>
              <w:t>Final Physical Notification Data</w:t>
            </w:r>
          </w:p>
        </w:tc>
        <w:tc>
          <w:tcPr>
            <w:tcW w:w="6634" w:type="dxa"/>
          </w:tcPr>
          <w:p w14:paraId="61126324" w14:textId="77777777" w:rsidR="002607D0" w:rsidRPr="007E0B31" w:rsidRDefault="002607D0" w:rsidP="002607D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2607D0" w:rsidRPr="007E0B31" w14:paraId="03ECD7A1" w14:textId="77777777" w:rsidTr="57E8CC90">
        <w:trPr>
          <w:cantSplit/>
        </w:trPr>
        <w:tc>
          <w:tcPr>
            <w:tcW w:w="2884" w:type="dxa"/>
          </w:tcPr>
          <w:p w14:paraId="51B8A852" w14:textId="77777777" w:rsidR="002607D0" w:rsidRPr="007E0B31" w:rsidRDefault="002607D0" w:rsidP="002607D0">
            <w:pPr>
              <w:pStyle w:val="Arial11Bold"/>
              <w:rPr>
                <w:rFonts w:cs="Arial"/>
              </w:rPr>
            </w:pPr>
            <w:r w:rsidRPr="007E0B31">
              <w:rPr>
                <w:rFonts w:cs="Arial"/>
              </w:rPr>
              <w:t>Final Report</w:t>
            </w:r>
          </w:p>
        </w:tc>
        <w:tc>
          <w:tcPr>
            <w:tcW w:w="6634" w:type="dxa"/>
          </w:tcPr>
          <w:p w14:paraId="341E27E2" w14:textId="213B90D1" w:rsidR="002607D0" w:rsidRPr="007E0B31" w:rsidRDefault="002607D0" w:rsidP="002607D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2607D0" w:rsidRPr="007E0B31" w14:paraId="61B9A3B0" w14:textId="77777777" w:rsidTr="57E8CC90">
        <w:trPr>
          <w:cantSplit/>
        </w:trPr>
        <w:tc>
          <w:tcPr>
            <w:tcW w:w="2884" w:type="dxa"/>
          </w:tcPr>
          <w:p w14:paraId="3018FCC1" w14:textId="77777777" w:rsidR="002607D0" w:rsidRPr="007E0B31" w:rsidRDefault="002607D0" w:rsidP="002607D0">
            <w:pPr>
              <w:pStyle w:val="Arial11Bold"/>
              <w:rPr>
                <w:rFonts w:cs="Arial"/>
              </w:rPr>
            </w:pPr>
            <w:r w:rsidRPr="007E0B31">
              <w:rPr>
                <w:rFonts w:cs="Arial"/>
              </w:rPr>
              <w:t>Financial Year</w:t>
            </w:r>
          </w:p>
        </w:tc>
        <w:tc>
          <w:tcPr>
            <w:tcW w:w="6634" w:type="dxa"/>
          </w:tcPr>
          <w:p w14:paraId="49A5339B" w14:textId="22B42E20" w:rsidR="002607D0" w:rsidRPr="007E0B31" w:rsidRDefault="00A60203" w:rsidP="002607D0">
            <w:pPr>
              <w:pStyle w:val="TableArial11"/>
              <w:rPr>
                <w:rFonts w:cs="Arial"/>
              </w:rPr>
            </w:pPr>
            <w:r w:rsidRPr="00A60203">
              <w:rPr>
                <w:rFonts w:cs="Arial"/>
              </w:rPr>
              <w:t xml:space="preserve">As defined in the </w:t>
            </w:r>
            <w:r w:rsidRPr="00A60203">
              <w:rPr>
                <w:rFonts w:cs="Arial"/>
                <w:b/>
                <w:bCs/>
              </w:rPr>
              <w:t>ESO Licence.</w:t>
            </w:r>
          </w:p>
        </w:tc>
      </w:tr>
      <w:tr w:rsidR="002607D0" w:rsidRPr="007E0B31" w14:paraId="6050AA75" w14:textId="77777777" w:rsidTr="57E8CC90">
        <w:trPr>
          <w:cantSplit/>
        </w:trPr>
        <w:tc>
          <w:tcPr>
            <w:tcW w:w="2884" w:type="dxa"/>
          </w:tcPr>
          <w:p w14:paraId="29C983BC" w14:textId="77777777" w:rsidR="002607D0" w:rsidRPr="007E0B31" w:rsidRDefault="002607D0" w:rsidP="002607D0">
            <w:pPr>
              <w:pStyle w:val="Arial11Bold"/>
              <w:rPr>
                <w:rFonts w:cs="Arial"/>
              </w:rPr>
            </w:pPr>
            <w:r w:rsidRPr="007E0B31">
              <w:rPr>
                <w:rFonts w:cs="Arial"/>
              </w:rPr>
              <w:t>Fixed Proposed Implementation Date</w:t>
            </w:r>
          </w:p>
        </w:tc>
        <w:tc>
          <w:tcPr>
            <w:tcW w:w="6634" w:type="dxa"/>
          </w:tcPr>
          <w:p w14:paraId="32CF933F" w14:textId="77777777" w:rsidR="002607D0" w:rsidRPr="007E0B31" w:rsidRDefault="002607D0" w:rsidP="002607D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2607D0" w:rsidRPr="007E0B31" w14:paraId="3B05A2D5" w14:textId="77777777" w:rsidTr="57E8CC90">
        <w:trPr>
          <w:cantSplit/>
        </w:trPr>
        <w:tc>
          <w:tcPr>
            <w:tcW w:w="2884" w:type="dxa"/>
          </w:tcPr>
          <w:p w14:paraId="11A82ACA" w14:textId="77777777" w:rsidR="002607D0" w:rsidRPr="007E0B31" w:rsidRDefault="002607D0" w:rsidP="002607D0">
            <w:pPr>
              <w:pStyle w:val="Arial11Bold"/>
              <w:rPr>
                <w:rFonts w:cs="Arial"/>
              </w:rPr>
            </w:pPr>
            <w:r w:rsidRPr="007E0B31">
              <w:rPr>
                <w:rFonts w:cs="Arial"/>
              </w:rPr>
              <w:t xml:space="preserve">Flicker Severity </w:t>
            </w:r>
          </w:p>
          <w:p w14:paraId="7B7E4A84" w14:textId="77777777" w:rsidR="002607D0" w:rsidRPr="007E0B31" w:rsidRDefault="002607D0" w:rsidP="002607D0">
            <w:pPr>
              <w:pStyle w:val="Arial11Bold"/>
              <w:rPr>
                <w:rFonts w:cs="Arial"/>
              </w:rPr>
            </w:pPr>
            <w:r w:rsidRPr="007E0B31">
              <w:rPr>
                <w:rFonts w:cs="Arial"/>
              </w:rPr>
              <w:t>(Long Term)</w:t>
            </w:r>
          </w:p>
        </w:tc>
        <w:tc>
          <w:tcPr>
            <w:tcW w:w="6634" w:type="dxa"/>
          </w:tcPr>
          <w:p w14:paraId="36FDA091" w14:textId="77777777" w:rsidR="002607D0" w:rsidRPr="007E0B31" w:rsidRDefault="002607D0" w:rsidP="002607D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2607D0" w:rsidRPr="007E0B31" w14:paraId="31D73F62" w14:textId="77777777" w:rsidTr="57E8CC90">
        <w:trPr>
          <w:cantSplit/>
        </w:trPr>
        <w:tc>
          <w:tcPr>
            <w:tcW w:w="2884" w:type="dxa"/>
          </w:tcPr>
          <w:p w14:paraId="62449C25" w14:textId="77777777" w:rsidR="002607D0" w:rsidRPr="007E0B31" w:rsidRDefault="002607D0" w:rsidP="002607D0">
            <w:pPr>
              <w:pStyle w:val="Arial11Bold"/>
              <w:rPr>
                <w:rFonts w:cs="Arial"/>
              </w:rPr>
            </w:pPr>
            <w:r w:rsidRPr="007E0B31">
              <w:rPr>
                <w:rFonts w:cs="Arial"/>
              </w:rPr>
              <w:t xml:space="preserve">Flicker Severity </w:t>
            </w:r>
          </w:p>
          <w:p w14:paraId="7D271E51" w14:textId="77777777" w:rsidR="002607D0" w:rsidRPr="007E0B31" w:rsidRDefault="002607D0" w:rsidP="002607D0">
            <w:pPr>
              <w:pStyle w:val="Arial11Bold"/>
              <w:rPr>
                <w:rFonts w:cs="Arial"/>
              </w:rPr>
            </w:pPr>
            <w:r w:rsidRPr="007E0B31">
              <w:rPr>
                <w:rFonts w:cs="Arial"/>
              </w:rPr>
              <w:t>(Short Term)</w:t>
            </w:r>
          </w:p>
        </w:tc>
        <w:tc>
          <w:tcPr>
            <w:tcW w:w="6634" w:type="dxa"/>
          </w:tcPr>
          <w:p w14:paraId="60C2F253" w14:textId="77777777" w:rsidR="002607D0" w:rsidRPr="007E0B31" w:rsidRDefault="002607D0" w:rsidP="002607D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2607D0" w:rsidRPr="007E0B31" w14:paraId="27A94E62" w14:textId="77777777" w:rsidTr="57E8CC90">
        <w:trPr>
          <w:cantSplit/>
        </w:trPr>
        <w:tc>
          <w:tcPr>
            <w:tcW w:w="2884" w:type="dxa"/>
          </w:tcPr>
          <w:p w14:paraId="29A7554A" w14:textId="77777777" w:rsidR="002607D0" w:rsidRPr="007E0B31" w:rsidRDefault="002607D0" w:rsidP="002607D0">
            <w:pPr>
              <w:pStyle w:val="Arial11Bold"/>
              <w:rPr>
                <w:rFonts w:cs="Arial"/>
              </w:rPr>
            </w:pPr>
            <w:r w:rsidRPr="007E0B31">
              <w:rPr>
                <w:rFonts w:cs="Arial"/>
              </w:rPr>
              <w:t>Forecast Data</w:t>
            </w:r>
          </w:p>
        </w:tc>
        <w:tc>
          <w:tcPr>
            <w:tcW w:w="6634" w:type="dxa"/>
          </w:tcPr>
          <w:p w14:paraId="137FC4B0" w14:textId="77777777" w:rsidR="002607D0" w:rsidRPr="007E0B31" w:rsidRDefault="002607D0" w:rsidP="002607D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2607D0" w:rsidRPr="007E0B31" w14:paraId="635D9387" w14:textId="77777777" w:rsidTr="57E8CC90">
        <w:trPr>
          <w:cantSplit/>
        </w:trPr>
        <w:tc>
          <w:tcPr>
            <w:tcW w:w="2884" w:type="dxa"/>
          </w:tcPr>
          <w:p w14:paraId="2530D328" w14:textId="77777777" w:rsidR="002607D0" w:rsidRPr="007E0B31" w:rsidRDefault="002607D0" w:rsidP="002607D0">
            <w:pPr>
              <w:pStyle w:val="Arial11Bold"/>
              <w:rPr>
                <w:rFonts w:cs="Arial"/>
              </w:rPr>
            </w:pPr>
            <w:r w:rsidRPr="007E0B31">
              <w:rPr>
                <w:rFonts w:cs="Arial"/>
              </w:rPr>
              <w:t>Frequency</w:t>
            </w:r>
          </w:p>
        </w:tc>
        <w:tc>
          <w:tcPr>
            <w:tcW w:w="6634" w:type="dxa"/>
          </w:tcPr>
          <w:p w14:paraId="5D2158EE" w14:textId="77777777" w:rsidR="002607D0" w:rsidRPr="007E0B31" w:rsidRDefault="002607D0" w:rsidP="002607D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2607D0" w:rsidRPr="007E0B31" w14:paraId="7F38DB83" w14:textId="77777777" w:rsidTr="57E8CC90">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2607D0" w:rsidRPr="00112FC3" w:rsidRDefault="002607D0" w:rsidP="002607D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2607D0" w:rsidRPr="00112FC3" w:rsidRDefault="002607D0" w:rsidP="002607D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2607D0" w:rsidRPr="00112FC3" w:rsidRDefault="002607D0" w:rsidP="002607D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2607D0" w:rsidRPr="0079139F" w14:paraId="1AC85899" w14:textId="77777777" w:rsidTr="57E8CC90">
        <w:trPr>
          <w:cantSplit/>
        </w:trPr>
        <w:tc>
          <w:tcPr>
            <w:tcW w:w="2884" w:type="dxa"/>
          </w:tcPr>
          <w:p w14:paraId="06F08692" w14:textId="4BD622F9" w:rsidR="002607D0" w:rsidRPr="0079139F" w:rsidRDefault="002607D0" w:rsidP="002607D0">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2607D0" w:rsidRPr="0079139F" w:rsidRDefault="002607D0" w:rsidP="002607D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2607D0" w:rsidRPr="00BB45B0" w:rsidRDefault="002607D0" w:rsidP="002607D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2607D0" w:rsidRPr="0079139F" w14:paraId="77B0CFDB" w14:textId="77777777" w:rsidTr="57E8CC90">
        <w:trPr>
          <w:cantSplit/>
        </w:trPr>
        <w:tc>
          <w:tcPr>
            <w:tcW w:w="2884" w:type="dxa"/>
          </w:tcPr>
          <w:p w14:paraId="1510B015" w14:textId="08E45941" w:rsidR="002607D0" w:rsidRPr="0079139F" w:rsidRDefault="002607D0" w:rsidP="002607D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2607D0" w:rsidRPr="00BB45B0" w:rsidRDefault="002607D0" w:rsidP="002607D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2607D0" w:rsidRPr="007E0B31" w14:paraId="2FB4BCBE" w14:textId="77777777" w:rsidTr="57E8CC90">
        <w:trPr>
          <w:cantSplit/>
        </w:trPr>
        <w:tc>
          <w:tcPr>
            <w:tcW w:w="2884" w:type="dxa"/>
          </w:tcPr>
          <w:p w14:paraId="7E69F55B" w14:textId="79011215" w:rsidR="002607D0" w:rsidRPr="00112FC3" w:rsidRDefault="002607D0" w:rsidP="002607D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2607D0" w:rsidRPr="00112FC3" w:rsidRDefault="002607D0" w:rsidP="002607D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2607D0" w:rsidRPr="007E0B31" w14:paraId="2BDE2553" w14:textId="77777777" w:rsidTr="57E8CC90">
        <w:trPr>
          <w:cantSplit/>
        </w:trPr>
        <w:tc>
          <w:tcPr>
            <w:tcW w:w="2884" w:type="dxa"/>
          </w:tcPr>
          <w:p w14:paraId="56FA2E2D" w14:textId="77777777" w:rsidR="002607D0" w:rsidRPr="007E0B31" w:rsidRDefault="002607D0" w:rsidP="002607D0">
            <w:pPr>
              <w:pStyle w:val="Arial11Bold"/>
              <w:rPr>
                <w:rFonts w:cs="Arial"/>
              </w:rPr>
            </w:pPr>
            <w:r w:rsidRPr="007E0B31">
              <w:rPr>
                <w:rFonts w:cs="Arial"/>
              </w:rPr>
              <w:t>Frequency Sensitive AGR Unit</w:t>
            </w:r>
          </w:p>
        </w:tc>
        <w:tc>
          <w:tcPr>
            <w:tcW w:w="6634" w:type="dxa"/>
          </w:tcPr>
          <w:p w14:paraId="56CA59A6" w14:textId="04E356F9" w:rsidR="002607D0" w:rsidRPr="007E0B31" w:rsidRDefault="002607D0" w:rsidP="002607D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2607D0" w:rsidRPr="007E0B31" w14:paraId="35142B58" w14:textId="77777777" w:rsidTr="57E8CC90">
        <w:trPr>
          <w:cantSplit/>
        </w:trPr>
        <w:tc>
          <w:tcPr>
            <w:tcW w:w="2884" w:type="dxa"/>
          </w:tcPr>
          <w:p w14:paraId="044AA9D6" w14:textId="77777777" w:rsidR="002607D0" w:rsidRPr="007E0B31" w:rsidRDefault="002607D0" w:rsidP="002607D0">
            <w:pPr>
              <w:pStyle w:val="Arial11Bold"/>
              <w:rPr>
                <w:rFonts w:cs="Arial"/>
              </w:rPr>
            </w:pPr>
            <w:r w:rsidRPr="007E0B31">
              <w:rPr>
                <w:rFonts w:cs="Arial"/>
              </w:rPr>
              <w:lastRenderedPageBreak/>
              <w:t>Frequency Sensitive AGR Unit Limit</w:t>
            </w:r>
          </w:p>
        </w:tc>
        <w:tc>
          <w:tcPr>
            <w:tcW w:w="6634" w:type="dxa"/>
          </w:tcPr>
          <w:p w14:paraId="3F623190" w14:textId="3E5A500D" w:rsidR="002607D0" w:rsidRPr="007E0B31" w:rsidRDefault="002607D0" w:rsidP="002607D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2607D0" w:rsidRPr="007E0B31" w14:paraId="0B07C095" w14:textId="77777777" w:rsidTr="57E8CC90">
        <w:trPr>
          <w:cantSplit/>
        </w:trPr>
        <w:tc>
          <w:tcPr>
            <w:tcW w:w="2884" w:type="dxa"/>
          </w:tcPr>
          <w:p w14:paraId="61CF9420" w14:textId="77777777" w:rsidR="002607D0" w:rsidRPr="007E0B31" w:rsidRDefault="002607D0" w:rsidP="002607D0">
            <w:pPr>
              <w:pStyle w:val="Arial11Bold"/>
              <w:rPr>
                <w:rFonts w:cs="Arial"/>
              </w:rPr>
            </w:pPr>
            <w:r w:rsidRPr="007E0B31">
              <w:rPr>
                <w:rFonts w:cs="Arial"/>
              </w:rPr>
              <w:t>Frequency Sensitive Mode</w:t>
            </w:r>
          </w:p>
        </w:tc>
        <w:tc>
          <w:tcPr>
            <w:tcW w:w="6634" w:type="dxa"/>
          </w:tcPr>
          <w:p w14:paraId="73728290" w14:textId="77777777" w:rsidR="002607D0" w:rsidRPr="007E0B31" w:rsidRDefault="002607D0" w:rsidP="002607D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2607D0" w:rsidRPr="007E0B31" w14:paraId="164B885B" w14:textId="77777777" w:rsidTr="57E8CC90">
        <w:trPr>
          <w:cantSplit/>
        </w:trPr>
        <w:tc>
          <w:tcPr>
            <w:tcW w:w="2884" w:type="dxa"/>
          </w:tcPr>
          <w:p w14:paraId="4373C7C1" w14:textId="77777777" w:rsidR="002607D0" w:rsidRPr="007E0B31" w:rsidRDefault="002607D0" w:rsidP="002607D0">
            <w:pPr>
              <w:pStyle w:val="Arial11Bold"/>
              <w:rPr>
                <w:rFonts w:cs="Arial"/>
              </w:rPr>
            </w:pPr>
            <w:r w:rsidRPr="007E0B31">
              <w:rPr>
                <w:rFonts w:cs="Arial"/>
              </w:rPr>
              <w:t>Fuel Security Code</w:t>
            </w:r>
          </w:p>
        </w:tc>
        <w:tc>
          <w:tcPr>
            <w:tcW w:w="6634" w:type="dxa"/>
          </w:tcPr>
          <w:p w14:paraId="4BC316B9" w14:textId="77777777" w:rsidR="002607D0" w:rsidRPr="007E0B31" w:rsidRDefault="002607D0" w:rsidP="002607D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2F074E" w14:paraId="007E56C2" w14:textId="77777777" w:rsidTr="002F074E">
        <w:trPr>
          <w:cantSplit/>
          <w:trHeight w:val="300"/>
        </w:trPr>
        <w:tc>
          <w:tcPr>
            <w:tcW w:w="2884" w:type="dxa"/>
          </w:tcPr>
          <w:p w14:paraId="41C47AB0" w14:textId="77777777" w:rsidR="002F074E" w:rsidRDefault="002F074E" w:rsidP="0029678F">
            <w:pPr>
              <w:pStyle w:val="Arial11Bold"/>
              <w:rPr>
                <w:rFonts w:cs="Arial"/>
              </w:rPr>
            </w:pPr>
            <w:r w:rsidRPr="38E6A229">
              <w:rPr>
                <w:rFonts w:cs="Arial"/>
              </w:rPr>
              <w:t>Gas System Planner Licence or GSP Licence</w:t>
            </w:r>
          </w:p>
        </w:tc>
        <w:tc>
          <w:tcPr>
            <w:tcW w:w="6634" w:type="dxa"/>
          </w:tcPr>
          <w:p w14:paraId="29A38050" w14:textId="77777777" w:rsidR="002F074E" w:rsidRDefault="002F074E" w:rsidP="0029678F">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2607D0" w:rsidRPr="007E0B31" w14:paraId="6D481950" w14:textId="77777777" w:rsidTr="57E8CC90">
        <w:trPr>
          <w:cantSplit/>
        </w:trPr>
        <w:tc>
          <w:tcPr>
            <w:tcW w:w="2884" w:type="dxa"/>
          </w:tcPr>
          <w:p w14:paraId="6ABADA08" w14:textId="77777777" w:rsidR="002607D0" w:rsidRPr="007E0B31" w:rsidRDefault="002607D0" w:rsidP="002607D0">
            <w:pPr>
              <w:pStyle w:val="Arial11Bold"/>
              <w:rPr>
                <w:rFonts w:cs="Arial"/>
              </w:rPr>
            </w:pPr>
            <w:r w:rsidRPr="007E0B31">
              <w:rPr>
                <w:rFonts w:cs="Arial"/>
              </w:rPr>
              <w:t>Gas Turbine Unit</w:t>
            </w:r>
          </w:p>
        </w:tc>
        <w:tc>
          <w:tcPr>
            <w:tcW w:w="6634" w:type="dxa"/>
          </w:tcPr>
          <w:p w14:paraId="1D4B4FFB" w14:textId="77777777" w:rsidR="002607D0" w:rsidRPr="007E0B31" w:rsidRDefault="002607D0" w:rsidP="002607D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2607D0" w:rsidRPr="007E0B31" w14:paraId="64E5C05F" w14:textId="77777777" w:rsidTr="57E8CC90">
        <w:trPr>
          <w:cantSplit/>
        </w:trPr>
        <w:tc>
          <w:tcPr>
            <w:tcW w:w="2884" w:type="dxa"/>
          </w:tcPr>
          <w:p w14:paraId="01FFF6B2" w14:textId="77777777" w:rsidR="002607D0" w:rsidRPr="007E0B31" w:rsidRDefault="002607D0" w:rsidP="002607D0">
            <w:pPr>
              <w:pStyle w:val="Arial11Bold"/>
              <w:rPr>
                <w:rFonts w:cs="Arial"/>
              </w:rPr>
            </w:pPr>
            <w:r w:rsidRPr="007E0B31">
              <w:rPr>
                <w:rFonts w:cs="Arial"/>
              </w:rPr>
              <w:t>Gas Zone Diagram</w:t>
            </w:r>
          </w:p>
        </w:tc>
        <w:tc>
          <w:tcPr>
            <w:tcW w:w="6634" w:type="dxa"/>
          </w:tcPr>
          <w:p w14:paraId="53A7BC0A" w14:textId="77777777" w:rsidR="002607D0" w:rsidRPr="007E0B31" w:rsidRDefault="002607D0" w:rsidP="002607D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2607D0" w:rsidRPr="007E0B31" w14:paraId="25207431" w14:textId="77777777" w:rsidTr="57E8CC90">
        <w:trPr>
          <w:cantSplit/>
        </w:trPr>
        <w:tc>
          <w:tcPr>
            <w:tcW w:w="2884" w:type="dxa"/>
          </w:tcPr>
          <w:p w14:paraId="5D11ED34" w14:textId="77777777" w:rsidR="002607D0" w:rsidRPr="007E0B31" w:rsidRDefault="002607D0" w:rsidP="002607D0">
            <w:pPr>
              <w:pStyle w:val="Arial11Bold"/>
              <w:rPr>
                <w:rFonts w:cs="Arial"/>
              </w:rPr>
            </w:pPr>
            <w:r w:rsidRPr="007E0B31">
              <w:rPr>
                <w:rFonts w:cs="Arial"/>
              </w:rPr>
              <w:t>Gate Closure</w:t>
            </w:r>
          </w:p>
        </w:tc>
        <w:tc>
          <w:tcPr>
            <w:tcW w:w="6634" w:type="dxa"/>
          </w:tcPr>
          <w:p w14:paraId="13C5C4ED" w14:textId="77777777" w:rsidR="002607D0" w:rsidRPr="007E0B31" w:rsidRDefault="002607D0" w:rsidP="002607D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2607D0" w:rsidRPr="007E0B31" w14:paraId="3254A1AA" w14:textId="77777777" w:rsidTr="005516AE">
        <w:trPr>
          <w:cantSplit/>
        </w:trPr>
        <w:tc>
          <w:tcPr>
            <w:tcW w:w="2884" w:type="dxa"/>
          </w:tcPr>
          <w:p w14:paraId="26E208C8" w14:textId="392C13B8" w:rsidR="002607D0" w:rsidRPr="007E0B31" w:rsidRDefault="002607D0" w:rsidP="002607D0">
            <w:pPr>
              <w:pStyle w:val="Arial11Bold"/>
              <w:rPr>
                <w:rFonts w:cs="Arial"/>
              </w:rPr>
            </w:pPr>
            <w:r w:rsidRPr="009D62AD">
              <w:rPr>
                <w:bCs/>
              </w:rPr>
              <w:t>GB CIM Governance Group</w:t>
            </w:r>
          </w:p>
        </w:tc>
        <w:tc>
          <w:tcPr>
            <w:tcW w:w="6634" w:type="dxa"/>
          </w:tcPr>
          <w:p w14:paraId="4877ADD5" w14:textId="44AACA4E" w:rsidR="002607D0" w:rsidRPr="005C20E3" w:rsidRDefault="002607D0" w:rsidP="002607D0">
            <w:pPr>
              <w:pStyle w:val="TableArial11"/>
            </w:pPr>
            <w:r w:rsidRPr="009D62AD">
              <w:t xml:space="preserve">A GB standing group of technical experts who are responsible for the maintenance and coordination of GB extensions to the </w:t>
            </w:r>
            <w:r w:rsidRPr="009D62AD">
              <w:rPr>
                <w:b/>
                <w:bCs/>
              </w:rPr>
              <w:t>CIM</w:t>
            </w:r>
            <w:r w:rsidRPr="009D62AD">
              <w:t xml:space="preserve"> and to CGMES profiles, such that they effectively support the Grid Code and other relevant data exchanges.</w:t>
            </w:r>
          </w:p>
        </w:tc>
      </w:tr>
      <w:tr w:rsidR="002607D0" w:rsidRPr="007E0B31" w14:paraId="751C0B2D" w14:textId="77777777" w:rsidTr="57E8CC90">
        <w:trPr>
          <w:cantSplit/>
        </w:trPr>
        <w:tc>
          <w:tcPr>
            <w:tcW w:w="2884" w:type="dxa"/>
          </w:tcPr>
          <w:p w14:paraId="69164933" w14:textId="77777777" w:rsidR="002607D0" w:rsidRPr="007E0B31" w:rsidRDefault="002607D0" w:rsidP="002607D0">
            <w:pPr>
              <w:pStyle w:val="Arial11Bold"/>
              <w:rPr>
                <w:rFonts w:cs="Arial"/>
              </w:rPr>
            </w:pPr>
            <w:r w:rsidRPr="007E0B31">
              <w:rPr>
                <w:rFonts w:cs="Arial"/>
              </w:rPr>
              <w:lastRenderedPageBreak/>
              <w:t>GB Code User</w:t>
            </w:r>
          </w:p>
        </w:tc>
        <w:tc>
          <w:tcPr>
            <w:tcW w:w="6634" w:type="dxa"/>
          </w:tcPr>
          <w:p w14:paraId="7C7DFDA1" w14:textId="77777777" w:rsidR="002607D0" w:rsidRPr="005C20E3" w:rsidRDefault="002607D0" w:rsidP="002607D0">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2607D0" w:rsidRPr="005C20E3" w:rsidRDefault="002607D0" w:rsidP="002607D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2607D0" w:rsidRPr="005C20E3" w:rsidRDefault="002607D0" w:rsidP="002607D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2607D0" w:rsidRPr="005C20E3" w:rsidRDefault="002607D0" w:rsidP="002607D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2607D0" w:rsidRPr="00943BB7" w:rsidRDefault="002607D0" w:rsidP="002607D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2607D0" w:rsidRPr="007E0B31" w14:paraId="4723553C" w14:textId="77777777" w:rsidTr="57E8CC90">
        <w:trPr>
          <w:cantSplit/>
        </w:trPr>
        <w:tc>
          <w:tcPr>
            <w:tcW w:w="2884" w:type="dxa"/>
          </w:tcPr>
          <w:p w14:paraId="4FE5BF46" w14:textId="138D465C" w:rsidR="002607D0" w:rsidRPr="007E0B31" w:rsidRDefault="002607D0" w:rsidP="002607D0">
            <w:pPr>
              <w:pStyle w:val="Arial11Bold"/>
              <w:rPr>
                <w:rFonts w:cs="Arial"/>
              </w:rPr>
            </w:pPr>
            <w:r w:rsidRPr="007E0B31">
              <w:rPr>
                <w:rFonts w:cs="Arial"/>
              </w:rPr>
              <w:t>GB Generator</w:t>
            </w:r>
          </w:p>
        </w:tc>
        <w:tc>
          <w:tcPr>
            <w:tcW w:w="6634" w:type="dxa"/>
          </w:tcPr>
          <w:p w14:paraId="3BE7D000" w14:textId="1CD9DB0E" w:rsidR="002607D0" w:rsidRPr="007E0B31" w:rsidRDefault="002607D0" w:rsidP="002607D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21DE7" w:rsidRPr="007E0B31" w14:paraId="75A97814" w14:textId="77777777" w:rsidTr="00921DE7">
        <w:trPr>
          <w:cantSplit/>
        </w:trPr>
        <w:tc>
          <w:tcPr>
            <w:tcW w:w="2884" w:type="dxa"/>
          </w:tcPr>
          <w:p w14:paraId="63041CE7" w14:textId="77777777" w:rsidR="00921DE7" w:rsidRPr="0032641D" w:rsidRDefault="00921DE7" w:rsidP="0029678F">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2FD5BF68" w14:textId="77777777" w:rsidR="00921DE7" w:rsidRPr="007E0B31" w:rsidRDefault="00921DE7" w:rsidP="0029678F">
            <w:pPr>
              <w:pStyle w:val="Arial11Bold"/>
              <w:rPr>
                <w:rFonts w:cs="Arial"/>
              </w:rPr>
            </w:pPr>
          </w:p>
        </w:tc>
        <w:tc>
          <w:tcPr>
            <w:tcW w:w="6634" w:type="dxa"/>
          </w:tcPr>
          <w:p w14:paraId="361CCB6E" w14:textId="77777777" w:rsidR="00921DE7" w:rsidRPr="00734BAD" w:rsidRDefault="00921DE7" w:rsidP="0029678F">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t>05</w:t>
            </w:r>
            <w:r w:rsidRPr="00734BAD">
              <w:t>-</w:t>
            </w:r>
            <w:r>
              <w:t>09</w:t>
            </w:r>
            <w:r w:rsidRPr="00734BAD">
              <w:t>-</w:t>
            </w:r>
            <w:r>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09B4FBDA" w14:textId="77777777" w:rsidR="00921DE7" w:rsidRPr="00734BAD" w:rsidRDefault="00921DE7" w:rsidP="00921DE7">
            <w:pPr>
              <w:pStyle w:val="TableArial11"/>
              <w:numPr>
                <w:ilvl w:val="0"/>
                <w:numId w:val="25"/>
              </w:numPr>
            </w:pPr>
            <w:r w:rsidRPr="00734BAD">
              <w:t xml:space="preserve"> the relevant sections of the Grid Code as applicable, and</w:t>
            </w:r>
          </w:p>
          <w:p w14:paraId="7F2E9935" w14:textId="77777777" w:rsidR="00921DE7" w:rsidRPr="00734BAD" w:rsidRDefault="00921DE7" w:rsidP="00921DE7">
            <w:pPr>
              <w:pStyle w:val="TableArial11"/>
              <w:numPr>
                <w:ilvl w:val="0"/>
                <w:numId w:val="25"/>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39B87D3E" w14:textId="77777777" w:rsidR="00921DE7" w:rsidRPr="007E0B31" w:rsidRDefault="00921DE7" w:rsidP="0029678F">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694E56" w:rsidRPr="00734BAD" w14:paraId="1263B919" w14:textId="77777777" w:rsidTr="00694E56">
        <w:trPr>
          <w:cantSplit/>
        </w:trPr>
        <w:tc>
          <w:tcPr>
            <w:tcW w:w="2884" w:type="dxa"/>
          </w:tcPr>
          <w:p w14:paraId="0F54B6A7" w14:textId="77777777" w:rsidR="00694E56" w:rsidRPr="00EE4B2B" w:rsidRDefault="00694E56" w:rsidP="0029678F">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3FEFEA0D" w14:textId="77777777" w:rsidR="00694E56" w:rsidRPr="00FC628A" w:rsidRDefault="00694E56" w:rsidP="0029678F">
            <w:pPr>
              <w:pStyle w:val="Arial11Bold"/>
              <w:rPr>
                <w:rFonts w:cs="Arial"/>
                <w:bCs/>
              </w:rPr>
            </w:pPr>
          </w:p>
        </w:tc>
        <w:tc>
          <w:tcPr>
            <w:tcW w:w="6634" w:type="dxa"/>
          </w:tcPr>
          <w:p w14:paraId="71F2D634" w14:textId="77777777" w:rsidR="00694E56" w:rsidRPr="0032641D" w:rsidRDefault="00694E56" w:rsidP="0029678F">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t>05</w:t>
            </w:r>
            <w:r w:rsidRPr="0032641D">
              <w:t>-</w:t>
            </w:r>
            <w:r>
              <w:t>09</w:t>
            </w:r>
            <w:r w:rsidRPr="0032641D">
              <w:t>-</w:t>
            </w:r>
            <w:r>
              <w:t>2024</w:t>
            </w:r>
            <w:r w:rsidRPr="0032641D">
              <w:t>,</w:t>
            </w:r>
            <w:r>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C106ECC" w14:textId="77777777" w:rsidR="00694E56" w:rsidRDefault="00694E56" w:rsidP="00694E56">
            <w:pPr>
              <w:pStyle w:val="TableArial11"/>
              <w:numPr>
                <w:ilvl w:val="0"/>
                <w:numId w:val="26"/>
              </w:numPr>
            </w:pPr>
            <w:r w:rsidRPr="0032641D">
              <w:t>the relevant sections of the Grid Code as applicable, and</w:t>
            </w:r>
          </w:p>
          <w:p w14:paraId="6D773CC8" w14:textId="77777777" w:rsidR="00694E56" w:rsidRPr="00734BAD" w:rsidRDefault="00694E56" w:rsidP="00694E56">
            <w:pPr>
              <w:pStyle w:val="TableArial11"/>
              <w:numPr>
                <w:ilvl w:val="0"/>
                <w:numId w:val="26"/>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2607D0" w:rsidRPr="007E0B31" w14:paraId="30B0063C" w14:textId="77777777" w:rsidTr="57E8CC90">
        <w:trPr>
          <w:cantSplit/>
        </w:trPr>
        <w:tc>
          <w:tcPr>
            <w:tcW w:w="2884" w:type="dxa"/>
          </w:tcPr>
          <w:p w14:paraId="53F51ECC" w14:textId="0A2B2D8E" w:rsidR="002607D0" w:rsidRPr="0048511E" w:rsidRDefault="002607D0" w:rsidP="002607D0">
            <w:pPr>
              <w:pStyle w:val="Arial11Bold"/>
              <w:rPr>
                <w:rFonts w:cs="Arial"/>
              </w:rPr>
            </w:pPr>
            <w:r w:rsidRPr="002510FF">
              <w:rPr>
                <w:rFonts w:cs="Arial"/>
              </w:rPr>
              <w:t>GBGF Fast Fault Current Injection</w:t>
            </w:r>
          </w:p>
        </w:tc>
        <w:tc>
          <w:tcPr>
            <w:tcW w:w="6634" w:type="dxa"/>
          </w:tcPr>
          <w:p w14:paraId="7DAB5385" w14:textId="357F5E41" w:rsidR="002607D0" w:rsidRPr="0048511E" w:rsidRDefault="002607D0" w:rsidP="002607D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2607D0" w:rsidRPr="00EA00FC" w14:paraId="26F5238B" w14:textId="77777777" w:rsidTr="57E8CC90">
        <w:trPr>
          <w:cantSplit/>
        </w:trPr>
        <w:tc>
          <w:tcPr>
            <w:tcW w:w="2884" w:type="dxa"/>
          </w:tcPr>
          <w:p w14:paraId="22B97752" w14:textId="071CAA70" w:rsidR="002607D0" w:rsidRPr="00EA00FC" w:rsidRDefault="002607D0" w:rsidP="002607D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2607D0" w:rsidRPr="00EA00FC" w:rsidRDefault="002607D0" w:rsidP="002607D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2607D0" w:rsidRPr="007E0B31" w14:paraId="76567AF3" w14:textId="77777777" w:rsidTr="57E8CC90">
        <w:trPr>
          <w:cantSplit/>
        </w:trPr>
        <w:tc>
          <w:tcPr>
            <w:tcW w:w="2884" w:type="dxa"/>
          </w:tcPr>
          <w:p w14:paraId="7D346738" w14:textId="3C7670F7" w:rsidR="002607D0" w:rsidRPr="00D73207" w:rsidRDefault="002607D0" w:rsidP="002607D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2607D0" w:rsidRPr="00D73207" w:rsidRDefault="002607D0" w:rsidP="002607D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2607D0" w:rsidRPr="007E0B31" w14:paraId="65BB692A" w14:textId="77777777" w:rsidTr="57E8CC90">
        <w:trPr>
          <w:cantSplit/>
        </w:trPr>
        <w:tc>
          <w:tcPr>
            <w:tcW w:w="2884" w:type="dxa"/>
          </w:tcPr>
          <w:p w14:paraId="415F428D" w14:textId="43AC9763" w:rsidR="002607D0" w:rsidRPr="00820AC6" w:rsidRDefault="002607D0" w:rsidP="002607D0">
            <w:pPr>
              <w:pStyle w:val="Arial11Bold"/>
              <w:rPr>
                <w:rFonts w:cs="Arial"/>
              </w:rPr>
            </w:pPr>
            <w:r w:rsidRPr="00820AC6">
              <w:rPr>
                <w:rFonts w:cs="Arial"/>
              </w:rPr>
              <w:t>GB Grid Supply Point</w:t>
            </w:r>
          </w:p>
        </w:tc>
        <w:tc>
          <w:tcPr>
            <w:tcW w:w="6634" w:type="dxa"/>
          </w:tcPr>
          <w:p w14:paraId="7E88EB64" w14:textId="1BCD6522" w:rsidR="002607D0" w:rsidRPr="00820AC6" w:rsidRDefault="002607D0" w:rsidP="002607D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2607D0" w:rsidRPr="007E0B31" w14:paraId="29C91D0A" w14:textId="77777777" w:rsidTr="57E8CC90">
        <w:trPr>
          <w:cantSplit/>
        </w:trPr>
        <w:tc>
          <w:tcPr>
            <w:tcW w:w="2884" w:type="dxa"/>
          </w:tcPr>
          <w:p w14:paraId="3189B258" w14:textId="77777777" w:rsidR="002607D0" w:rsidRPr="007E0B31" w:rsidRDefault="002607D0" w:rsidP="002607D0">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2607D0" w:rsidRPr="007E0B31" w:rsidRDefault="002607D0" w:rsidP="002607D0">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2607D0" w:rsidRPr="007E0B31" w14:paraId="7DAFA3C3" w14:textId="77777777" w:rsidTr="57E8CC90">
        <w:trPr>
          <w:cantSplit/>
        </w:trPr>
        <w:tc>
          <w:tcPr>
            <w:tcW w:w="2884" w:type="dxa"/>
          </w:tcPr>
          <w:p w14:paraId="236BDDC1" w14:textId="77777777" w:rsidR="002607D0" w:rsidRPr="007E0B31" w:rsidRDefault="002607D0" w:rsidP="002607D0">
            <w:pPr>
              <w:pStyle w:val="Arial11Bold"/>
              <w:rPr>
                <w:rFonts w:cs="Arial"/>
              </w:rPr>
            </w:pPr>
            <w:r w:rsidRPr="007E0B31">
              <w:rPr>
                <w:rFonts w:cs="Arial"/>
              </w:rPr>
              <w:t>GCDF</w:t>
            </w:r>
          </w:p>
        </w:tc>
        <w:tc>
          <w:tcPr>
            <w:tcW w:w="6634" w:type="dxa"/>
          </w:tcPr>
          <w:p w14:paraId="7C26F5C6" w14:textId="77777777" w:rsidR="002607D0" w:rsidRPr="007E0B31" w:rsidRDefault="002607D0" w:rsidP="002607D0">
            <w:pPr>
              <w:pStyle w:val="TableArial11"/>
              <w:rPr>
                <w:rFonts w:cs="Arial"/>
              </w:rPr>
            </w:pPr>
            <w:r w:rsidRPr="007E0B31">
              <w:rPr>
                <w:rFonts w:cs="Arial"/>
              </w:rPr>
              <w:t>Means the Grid Code Development Forum.</w:t>
            </w:r>
          </w:p>
        </w:tc>
      </w:tr>
      <w:tr w:rsidR="002607D0" w:rsidRPr="007E0B31" w14:paraId="1530B793" w14:textId="77777777" w:rsidTr="57E8CC90">
        <w:trPr>
          <w:cantSplit/>
        </w:trPr>
        <w:tc>
          <w:tcPr>
            <w:tcW w:w="2884" w:type="dxa"/>
          </w:tcPr>
          <w:p w14:paraId="562A7357" w14:textId="77777777" w:rsidR="002607D0" w:rsidRPr="007E0B31" w:rsidRDefault="002607D0" w:rsidP="002607D0">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2607D0" w:rsidRPr="007E0B31" w:rsidRDefault="002607D0" w:rsidP="002607D0">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2607D0" w:rsidRPr="007E0B31" w14:paraId="379C1A71" w14:textId="77777777" w:rsidTr="57E8CC90">
        <w:trPr>
          <w:cantSplit/>
        </w:trPr>
        <w:tc>
          <w:tcPr>
            <w:tcW w:w="2884" w:type="dxa"/>
          </w:tcPr>
          <w:p w14:paraId="08FF36A2" w14:textId="77777777" w:rsidR="002607D0" w:rsidRPr="007E0B31" w:rsidRDefault="002607D0" w:rsidP="002607D0">
            <w:pPr>
              <w:pStyle w:val="Arial11Bold"/>
              <w:rPr>
                <w:rFonts w:cs="Arial"/>
              </w:rPr>
            </w:pPr>
            <w:r w:rsidRPr="007E0B31">
              <w:rPr>
                <w:rFonts w:cs="Arial"/>
              </w:rPr>
              <w:t>Generating Plant Demand Margin</w:t>
            </w:r>
          </w:p>
        </w:tc>
        <w:tc>
          <w:tcPr>
            <w:tcW w:w="6634" w:type="dxa"/>
          </w:tcPr>
          <w:p w14:paraId="41DF891E" w14:textId="77777777" w:rsidR="002607D0" w:rsidRPr="007E0B31" w:rsidRDefault="002607D0" w:rsidP="002607D0">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2607D0" w:rsidRPr="007E0B31" w14:paraId="311EAF72" w14:textId="77777777" w:rsidTr="57E8CC90">
        <w:trPr>
          <w:cantSplit/>
        </w:trPr>
        <w:tc>
          <w:tcPr>
            <w:tcW w:w="2884" w:type="dxa"/>
          </w:tcPr>
          <w:p w14:paraId="7AAF3305" w14:textId="77777777" w:rsidR="002607D0" w:rsidRPr="007E0B31" w:rsidRDefault="002607D0" w:rsidP="002607D0">
            <w:pPr>
              <w:pStyle w:val="Arial11Bold"/>
              <w:rPr>
                <w:rFonts w:cs="Arial"/>
              </w:rPr>
            </w:pPr>
            <w:r w:rsidRPr="007E0B31">
              <w:rPr>
                <w:rFonts w:cs="Arial"/>
              </w:rPr>
              <w:t>Generating Unit</w:t>
            </w:r>
          </w:p>
        </w:tc>
        <w:tc>
          <w:tcPr>
            <w:tcW w:w="6634" w:type="dxa"/>
          </w:tcPr>
          <w:p w14:paraId="2E453C15" w14:textId="77777777" w:rsidR="002607D0" w:rsidRPr="007E0B31" w:rsidRDefault="002607D0" w:rsidP="002607D0">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2607D0" w:rsidRPr="007E0B31" w14:paraId="1EBF9128" w14:textId="77777777" w:rsidTr="57E8CC90">
        <w:trPr>
          <w:cantSplit/>
        </w:trPr>
        <w:tc>
          <w:tcPr>
            <w:tcW w:w="2884" w:type="dxa"/>
          </w:tcPr>
          <w:p w14:paraId="013D7CA3" w14:textId="77777777" w:rsidR="002607D0" w:rsidRPr="007E0B31" w:rsidRDefault="002607D0" w:rsidP="002607D0">
            <w:pPr>
              <w:pStyle w:val="Arial11Bold"/>
              <w:rPr>
                <w:rFonts w:cs="Arial"/>
              </w:rPr>
            </w:pPr>
            <w:r w:rsidRPr="007E0B31">
              <w:rPr>
                <w:rFonts w:cs="Arial"/>
              </w:rPr>
              <w:lastRenderedPageBreak/>
              <w:t>Generating Unit Data</w:t>
            </w:r>
          </w:p>
        </w:tc>
        <w:tc>
          <w:tcPr>
            <w:tcW w:w="6634" w:type="dxa"/>
          </w:tcPr>
          <w:p w14:paraId="2EE332FC" w14:textId="77777777" w:rsidR="002607D0" w:rsidRPr="007E0B31" w:rsidRDefault="002607D0" w:rsidP="002607D0">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2607D0" w:rsidRPr="007E0B31" w:rsidRDefault="002607D0" w:rsidP="002607D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2607D0" w:rsidRPr="007E0B31" w:rsidRDefault="002607D0" w:rsidP="002607D0">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2607D0" w:rsidRPr="007E0B31" w14:paraId="04144821" w14:textId="77777777" w:rsidTr="57E8CC90">
        <w:trPr>
          <w:cantSplit/>
        </w:trPr>
        <w:tc>
          <w:tcPr>
            <w:tcW w:w="2884" w:type="dxa"/>
          </w:tcPr>
          <w:p w14:paraId="36306D9E" w14:textId="77777777" w:rsidR="002607D0" w:rsidRPr="007E0B31" w:rsidRDefault="002607D0" w:rsidP="002607D0">
            <w:pPr>
              <w:pStyle w:val="Arial11Bold"/>
              <w:rPr>
                <w:rFonts w:cs="Arial"/>
              </w:rPr>
            </w:pPr>
            <w:r w:rsidRPr="007E0B31">
              <w:rPr>
                <w:rFonts w:cs="Arial"/>
              </w:rPr>
              <w:t>Generation Capacity</w:t>
            </w:r>
          </w:p>
        </w:tc>
        <w:tc>
          <w:tcPr>
            <w:tcW w:w="6634" w:type="dxa"/>
          </w:tcPr>
          <w:p w14:paraId="7AEA282D" w14:textId="77777777" w:rsidR="002607D0" w:rsidRPr="007E0B31" w:rsidRDefault="002607D0" w:rsidP="002607D0">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2607D0" w:rsidRPr="007E0B31" w14:paraId="492A589D" w14:textId="77777777" w:rsidTr="57E8CC90">
        <w:trPr>
          <w:cantSplit/>
        </w:trPr>
        <w:tc>
          <w:tcPr>
            <w:tcW w:w="2884" w:type="dxa"/>
          </w:tcPr>
          <w:p w14:paraId="191FBE2E" w14:textId="77777777" w:rsidR="002607D0" w:rsidRPr="007E0B31" w:rsidRDefault="002607D0" w:rsidP="002607D0">
            <w:pPr>
              <w:pStyle w:val="Arial11Bold"/>
              <w:rPr>
                <w:rFonts w:cs="Arial"/>
              </w:rPr>
            </w:pPr>
            <w:r w:rsidRPr="007E0B31">
              <w:rPr>
                <w:rFonts w:cs="Arial"/>
              </w:rPr>
              <w:t>Generation Planning Parameters</w:t>
            </w:r>
          </w:p>
        </w:tc>
        <w:tc>
          <w:tcPr>
            <w:tcW w:w="6634" w:type="dxa"/>
          </w:tcPr>
          <w:p w14:paraId="71CFBA48" w14:textId="77777777" w:rsidR="002607D0" w:rsidRPr="007E0B31" w:rsidRDefault="002607D0" w:rsidP="002607D0">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2607D0" w:rsidRPr="007E0B31" w14:paraId="155BA927" w14:textId="77777777" w:rsidTr="57E8CC90">
        <w:trPr>
          <w:cantSplit/>
        </w:trPr>
        <w:tc>
          <w:tcPr>
            <w:tcW w:w="2884" w:type="dxa"/>
          </w:tcPr>
          <w:p w14:paraId="78964DA2" w14:textId="77777777" w:rsidR="002607D0" w:rsidRPr="007E0B31" w:rsidRDefault="002607D0" w:rsidP="002607D0">
            <w:pPr>
              <w:pStyle w:val="Arial11Bold"/>
              <w:rPr>
                <w:rFonts w:cs="Arial"/>
              </w:rPr>
            </w:pPr>
            <w:r w:rsidRPr="007E0B31">
              <w:rPr>
                <w:rFonts w:cs="Arial"/>
              </w:rPr>
              <w:t xml:space="preserve">Generator </w:t>
            </w:r>
          </w:p>
        </w:tc>
        <w:tc>
          <w:tcPr>
            <w:tcW w:w="6634" w:type="dxa"/>
          </w:tcPr>
          <w:p w14:paraId="392D2E72" w14:textId="349A6839" w:rsidR="002607D0" w:rsidRPr="007E0B31" w:rsidRDefault="002607D0" w:rsidP="002607D0">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2607D0" w:rsidRPr="007E0B31" w14:paraId="4625887D" w14:textId="77777777" w:rsidTr="57E8CC90">
        <w:trPr>
          <w:cantSplit/>
        </w:trPr>
        <w:tc>
          <w:tcPr>
            <w:tcW w:w="2884" w:type="dxa"/>
          </w:tcPr>
          <w:p w14:paraId="7874F98F" w14:textId="77777777" w:rsidR="002607D0" w:rsidRPr="007E0B31" w:rsidRDefault="002607D0" w:rsidP="002607D0">
            <w:pPr>
              <w:pStyle w:val="Arial11Bold"/>
              <w:rPr>
                <w:rFonts w:cs="Arial"/>
              </w:rPr>
            </w:pPr>
            <w:r w:rsidRPr="007E0B31">
              <w:rPr>
                <w:rFonts w:cs="Arial"/>
              </w:rPr>
              <w:t>Generator Performance Chart</w:t>
            </w:r>
          </w:p>
        </w:tc>
        <w:tc>
          <w:tcPr>
            <w:tcW w:w="6634" w:type="dxa"/>
          </w:tcPr>
          <w:p w14:paraId="3A96CC39" w14:textId="33F812BB" w:rsidR="002607D0" w:rsidRPr="007E0B31" w:rsidRDefault="002607D0" w:rsidP="002607D0">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2607D0" w:rsidRPr="007E0B31" w14:paraId="625353D3" w14:textId="77777777" w:rsidTr="57E8CC90">
        <w:trPr>
          <w:cantSplit/>
        </w:trPr>
        <w:tc>
          <w:tcPr>
            <w:tcW w:w="2884" w:type="dxa"/>
          </w:tcPr>
          <w:p w14:paraId="28F1FED3" w14:textId="77777777" w:rsidR="002607D0" w:rsidRPr="007E0B31" w:rsidRDefault="002607D0" w:rsidP="002607D0">
            <w:pPr>
              <w:pStyle w:val="Arial11Bold"/>
              <w:rPr>
                <w:rFonts w:cs="Arial"/>
              </w:rPr>
            </w:pPr>
            <w:r w:rsidRPr="007E0B31">
              <w:rPr>
                <w:rFonts w:cs="Arial"/>
              </w:rPr>
              <w:t>Genset</w:t>
            </w:r>
          </w:p>
        </w:tc>
        <w:tc>
          <w:tcPr>
            <w:tcW w:w="6634" w:type="dxa"/>
          </w:tcPr>
          <w:p w14:paraId="66C9AF34" w14:textId="01B0E2EE" w:rsidR="002607D0" w:rsidRPr="007E0B31" w:rsidRDefault="002607D0" w:rsidP="002607D0">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2607D0" w:rsidRPr="007E0B31" w14:paraId="4D41E64A" w14:textId="77777777" w:rsidTr="57E8CC90">
        <w:trPr>
          <w:cantSplit/>
        </w:trPr>
        <w:tc>
          <w:tcPr>
            <w:tcW w:w="2884" w:type="dxa"/>
          </w:tcPr>
          <w:p w14:paraId="31C3C21C" w14:textId="77777777" w:rsidR="002607D0" w:rsidRPr="007E0B31" w:rsidRDefault="002607D0" w:rsidP="002607D0">
            <w:pPr>
              <w:pStyle w:val="Arial11Bold"/>
              <w:rPr>
                <w:rFonts w:cs="Arial"/>
              </w:rPr>
            </w:pPr>
            <w:r w:rsidRPr="007E0B31">
              <w:rPr>
                <w:rFonts w:cs="Arial"/>
              </w:rPr>
              <w:t>Good Industry Practice</w:t>
            </w:r>
          </w:p>
        </w:tc>
        <w:tc>
          <w:tcPr>
            <w:tcW w:w="6634" w:type="dxa"/>
          </w:tcPr>
          <w:p w14:paraId="3DFA7AB2" w14:textId="77777777" w:rsidR="002607D0" w:rsidRPr="007E0B31" w:rsidRDefault="002607D0" w:rsidP="002607D0">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2607D0" w:rsidRPr="007E0B31" w14:paraId="26C7E381" w14:textId="77777777" w:rsidTr="57E8CC90">
        <w:trPr>
          <w:cantSplit/>
        </w:trPr>
        <w:tc>
          <w:tcPr>
            <w:tcW w:w="2884" w:type="dxa"/>
          </w:tcPr>
          <w:p w14:paraId="742C86BC" w14:textId="77777777" w:rsidR="002607D0" w:rsidRPr="007E0B31" w:rsidRDefault="002607D0" w:rsidP="002607D0">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2607D0" w:rsidRPr="007E0B31" w:rsidRDefault="002607D0" w:rsidP="002607D0">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2607D0" w:rsidRPr="007E0B31" w14:paraId="64198495" w14:textId="77777777" w:rsidTr="57E8CC90">
        <w:trPr>
          <w:cantSplit/>
        </w:trPr>
        <w:tc>
          <w:tcPr>
            <w:tcW w:w="2884" w:type="dxa"/>
          </w:tcPr>
          <w:p w14:paraId="3EC6201C" w14:textId="34C4097C" w:rsidR="002607D0" w:rsidRPr="00A87826" w:rsidRDefault="002607D0" w:rsidP="002607D0">
            <w:pPr>
              <w:pStyle w:val="Arial11Bold"/>
            </w:pPr>
            <w:r w:rsidRPr="00A87826">
              <w:t>Governor Deadband</w:t>
            </w:r>
          </w:p>
        </w:tc>
        <w:tc>
          <w:tcPr>
            <w:tcW w:w="6634" w:type="dxa"/>
          </w:tcPr>
          <w:p w14:paraId="51CA9741" w14:textId="17755045" w:rsidR="002607D0" w:rsidRPr="009B5CCC" w:rsidRDefault="002607D0" w:rsidP="002607D0">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2607D0" w:rsidRPr="007E0B31" w14:paraId="66ABD35B" w14:textId="77777777" w:rsidTr="57E8CC90">
        <w:trPr>
          <w:cantSplit/>
        </w:trPr>
        <w:tc>
          <w:tcPr>
            <w:tcW w:w="2884" w:type="dxa"/>
          </w:tcPr>
          <w:p w14:paraId="5D6FA2DB" w14:textId="77777777" w:rsidR="002607D0" w:rsidRPr="007E0B31" w:rsidRDefault="002607D0" w:rsidP="002607D0">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2607D0" w:rsidRPr="007E0B31" w:rsidRDefault="002607D0" w:rsidP="002607D0">
            <w:pPr>
              <w:pStyle w:val="TableArial11"/>
              <w:rPr>
                <w:rFonts w:cs="Arial"/>
              </w:rPr>
            </w:pPr>
            <w:r w:rsidRPr="007E0B31">
              <w:rPr>
                <w:rFonts w:cs="Arial"/>
              </w:rPr>
              <w:t>The landmass of England and Wales and Scotland, including internal waters.</w:t>
            </w:r>
          </w:p>
        </w:tc>
      </w:tr>
      <w:tr w:rsidR="002607D0" w:rsidRPr="007E0B31" w14:paraId="70929E33" w14:textId="77777777" w:rsidTr="57E8CC90">
        <w:trPr>
          <w:cantSplit/>
        </w:trPr>
        <w:tc>
          <w:tcPr>
            <w:tcW w:w="2884" w:type="dxa"/>
          </w:tcPr>
          <w:p w14:paraId="68D83069" w14:textId="77777777" w:rsidR="002607D0" w:rsidRPr="007E0B31" w:rsidRDefault="002607D0" w:rsidP="002607D0">
            <w:pPr>
              <w:pStyle w:val="Arial11Bold"/>
              <w:rPr>
                <w:rFonts w:cs="Arial"/>
              </w:rPr>
            </w:pPr>
            <w:r w:rsidRPr="007E0B31">
              <w:rPr>
                <w:rFonts w:cs="Arial"/>
              </w:rPr>
              <w:t>Grid Code Fast Track Proposals</w:t>
            </w:r>
          </w:p>
        </w:tc>
        <w:tc>
          <w:tcPr>
            <w:tcW w:w="6634" w:type="dxa"/>
          </w:tcPr>
          <w:p w14:paraId="48C60AA1" w14:textId="77777777" w:rsidR="002607D0" w:rsidRPr="007E0B31" w:rsidRDefault="002607D0" w:rsidP="002607D0">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2607D0" w:rsidRPr="007E0B31" w14:paraId="2EDE9E2F" w14:textId="77777777" w:rsidTr="57E8CC90">
        <w:trPr>
          <w:cantSplit/>
        </w:trPr>
        <w:tc>
          <w:tcPr>
            <w:tcW w:w="2884" w:type="dxa"/>
          </w:tcPr>
          <w:p w14:paraId="43CBF0F4" w14:textId="77777777" w:rsidR="002607D0" w:rsidRPr="007E0B31" w:rsidRDefault="002607D0" w:rsidP="002607D0">
            <w:pPr>
              <w:pStyle w:val="Arial11Bold"/>
              <w:rPr>
                <w:rFonts w:cs="Arial"/>
              </w:rPr>
            </w:pPr>
            <w:r w:rsidRPr="007E0B31">
              <w:rPr>
                <w:rFonts w:cs="Arial"/>
              </w:rPr>
              <w:t>Grid Code Modification Fast Track Report</w:t>
            </w:r>
          </w:p>
        </w:tc>
        <w:tc>
          <w:tcPr>
            <w:tcW w:w="6634" w:type="dxa"/>
          </w:tcPr>
          <w:p w14:paraId="01E7A62C" w14:textId="77777777" w:rsidR="002607D0" w:rsidRPr="007E0B31" w:rsidRDefault="002607D0" w:rsidP="002607D0">
            <w:pPr>
              <w:pStyle w:val="TableArial11"/>
              <w:rPr>
                <w:rFonts w:cs="Arial"/>
              </w:rPr>
            </w:pPr>
            <w:r w:rsidRPr="007E0B31">
              <w:rPr>
                <w:rFonts w:cs="Arial"/>
              </w:rPr>
              <w:t>A report prepared pursuant to GR.26</w:t>
            </w:r>
          </w:p>
        </w:tc>
      </w:tr>
      <w:tr w:rsidR="002607D0" w:rsidRPr="007E0B31" w14:paraId="7FE69FF9" w14:textId="77777777" w:rsidTr="57E8CC90">
        <w:trPr>
          <w:cantSplit/>
        </w:trPr>
        <w:tc>
          <w:tcPr>
            <w:tcW w:w="2884" w:type="dxa"/>
          </w:tcPr>
          <w:p w14:paraId="2D672D65" w14:textId="77777777" w:rsidR="002607D0" w:rsidRPr="007E0B31" w:rsidRDefault="002607D0" w:rsidP="002607D0">
            <w:pPr>
              <w:pStyle w:val="Arial11Bold"/>
              <w:rPr>
                <w:rFonts w:cs="Arial"/>
              </w:rPr>
            </w:pPr>
            <w:r w:rsidRPr="007E0B31">
              <w:rPr>
                <w:rFonts w:cs="Arial"/>
              </w:rPr>
              <w:lastRenderedPageBreak/>
              <w:t>Grid Code Modification Register</w:t>
            </w:r>
          </w:p>
        </w:tc>
        <w:tc>
          <w:tcPr>
            <w:tcW w:w="6634" w:type="dxa"/>
          </w:tcPr>
          <w:p w14:paraId="6A454EA3" w14:textId="77777777" w:rsidR="002607D0" w:rsidRPr="007E0B31" w:rsidRDefault="002607D0" w:rsidP="002607D0">
            <w:pPr>
              <w:pStyle w:val="TableArial11"/>
              <w:rPr>
                <w:rFonts w:cs="Arial"/>
              </w:rPr>
            </w:pPr>
            <w:r w:rsidRPr="007E0B31">
              <w:rPr>
                <w:rFonts w:cs="Arial"/>
              </w:rPr>
              <w:t>Has the meaning given in GR.13.1.</w:t>
            </w:r>
          </w:p>
        </w:tc>
      </w:tr>
      <w:tr w:rsidR="002607D0" w:rsidRPr="007E0B31" w14:paraId="1B8E54A8" w14:textId="77777777" w:rsidTr="57E8CC90">
        <w:trPr>
          <w:cantSplit/>
        </w:trPr>
        <w:tc>
          <w:tcPr>
            <w:tcW w:w="2884" w:type="dxa"/>
          </w:tcPr>
          <w:p w14:paraId="4D940EB7" w14:textId="77777777" w:rsidR="002607D0" w:rsidRPr="007E0B31" w:rsidRDefault="002607D0" w:rsidP="002607D0">
            <w:pPr>
              <w:pStyle w:val="Arial11Bold"/>
              <w:rPr>
                <w:rFonts w:cs="Arial"/>
              </w:rPr>
            </w:pPr>
            <w:r w:rsidRPr="007E0B31">
              <w:rPr>
                <w:rFonts w:cs="Arial"/>
              </w:rPr>
              <w:t>Grid Code Modification Report</w:t>
            </w:r>
          </w:p>
        </w:tc>
        <w:tc>
          <w:tcPr>
            <w:tcW w:w="6634" w:type="dxa"/>
          </w:tcPr>
          <w:p w14:paraId="440554AD" w14:textId="77777777" w:rsidR="002607D0" w:rsidRPr="007E0B31" w:rsidRDefault="002607D0" w:rsidP="002607D0">
            <w:pPr>
              <w:pStyle w:val="TableArial11"/>
              <w:rPr>
                <w:rFonts w:cs="Arial"/>
              </w:rPr>
            </w:pPr>
            <w:r w:rsidRPr="007E0B31">
              <w:rPr>
                <w:rFonts w:cs="Arial"/>
              </w:rPr>
              <w:t>Has the meaning given in GR.22.1.</w:t>
            </w:r>
          </w:p>
        </w:tc>
      </w:tr>
      <w:tr w:rsidR="002607D0" w:rsidRPr="007E0B31" w14:paraId="7F1BFC88" w14:textId="77777777" w:rsidTr="57E8CC90">
        <w:trPr>
          <w:cantSplit/>
        </w:trPr>
        <w:tc>
          <w:tcPr>
            <w:tcW w:w="2884" w:type="dxa"/>
          </w:tcPr>
          <w:p w14:paraId="3E526269" w14:textId="77777777" w:rsidR="002607D0" w:rsidRPr="007E0B31" w:rsidRDefault="002607D0" w:rsidP="002607D0">
            <w:pPr>
              <w:pStyle w:val="Arial11Bold"/>
              <w:rPr>
                <w:rFonts w:cs="Arial"/>
              </w:rPr>
            </w:pPr>
            <w:r w:rsidRPr="007E0B31">
              <w:rPr>
                <w:rFonts w:cs="Arial"/>
              </w:rPr>
              <w:t>Grid Code Modification</w:t>
            </w:r>
          </w:p>
          <w:p w14:paraId="79962484" w14:textId="77777777" w:rsidR="002607D0" w:rsidRPr="007E0B31" w:rsidRDefault="002607D0" w:rsidP="002607D0">
            <w:pPr>
              <w:pStyle w:val="Arial11Bold"/>
              <w:rPr>
                <w:rFonts w:cs="Arial"/>
              </w:rPr>
            </w:pPr>
            <w:r w:rsidRPr="007E0B31">
              <w:rPr>
                <w:rFonts w:cs="Arial"/>
              </w:rPr>
              <w:t>Procedures</w:t>
            </w:r>
          </w:p>
        </w:tc>
        <w:tc>
          <w:tcPr>
            <w:tcW w:w="6634" w:type="dxa"/>
          </w:tcPr>
          <w:p w14:paraId="1003DC02" w14:textId="77777777" w:rsidR="002607D0" w:rsidRPr="007E0B31" w:rsidRDefault="002607D0" w:rsidP="002607D0">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2607D0" w:rsidRPr="007E0B31" w14:paraId="1019C4E6" w14:textId="77777777" w:rsidTr="57E8CC90">
        <w:trPr>
          <w:cantSplit/>
        </w:trPr>
        <w:tc>
          <w:tcPr>
            <w:tcW w:w="2884" w:type="dxa"/>
          </w:tcPr>
          <w:p w14:paraId="6FB3FC5E" w14:textId="77777777" w:rsidR="002607D0" w:rsidRPr="007E0B31" w:rsidRDefault="002607D0" w:rsidP="002607D0">
            <w:pPr>
              <w:pStyle w:val="Arial11Bold"/>
              <w:rPr>
                <w:rFonts w:cs="Arial"/>
              </w:rPr>
            </w:pPr>
            <w:r w:rsidRPr="007E0B31">
              <w:rPr>
                <w:rFonts w:cs="Arial"/>
              </w:rPr>
              <w:t>Grid Code Modification Proposal</w:t>
            </w:r>
          </w:p>
        </w:tc>
        <w:tc>
          <w:tcPr>
            <w:tcW w:w="6634" w:type="dxa"/>
          </w:tcPr>
          <w:p w14:paraId="66E591DD" w14:textId="77777777" w:rsidR="002607D0" w:rsidRPr="007E0B31" w:rsidRDefault="002607D0" w:rsidP="002607D0">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2607D0" w:rsidRPr="007E0B31" w14:paraId="3F734B33" w14:textId="77777777" w:rsidTr="57E8CC90">
        <w:trPr>
          <w:cantSplit/>
        </w:trPr>
        <w:tc>
          <w:tcPr>
            <w:tcW w:w="2884" w:type="dxa"/>
          </w:tcPr>
          <w:p w14:paraId="47A35776" w14:textId="77777777" w:rsidR="002607D0" w:rsidRPr="007E0B31" w:rsidRDefault="002607D0" w:rsidP="002607D0">
            <w:pPr>
              <w:pStyle w:val="Arial11Bold"/>
              <w:rPr>
                <w:rFonts w:cs="Arial"/>
              </w:rPr>
            </w:pPr>
            <w:r w:rsidRPr="007E0B31">
              <w:rPr>
                <w:rFonts w:cs="Arial"/>
              </w:rPr>
              <w:t>Grid Code Modification Self- Governance Report</w:t>
            </w:r>
          </w:p>
        </w:tc>
        <w:tc>
          <w:tcPr>
            <w:tcW w:w="6634" w:type="dxa"/>
          </w:tcPr>
          <w:p w14:paraId="605F34A3" w14:textId="77777777" w:rsidR="002607D0" w:rsidRPr="007E0B31" w:rsidRDefault="002607D0" w:rsidP="002607D0">
            <w:pPr>
              <w:pStyle w:val="TableArial11"/>
              <w:rPr>
                <w:rFonts w:cs="Arial"/>
              </w:rPr>
            </w:pPr>
            <w:r w:rsidRPr="007E0B31">
              <w:rPr>
                <w:rFonts w:cs="Arial"/>
              </w:rPr>
              <w:t>Has the meaning given in GR.24.5</w:t>
            </w:r>
          </w:p>
        </w:tc>
      </w:tr>
      <w:tr w:rsidR="00BA2DED" w:rsidRPr="007E0B31" w14:paraId="387C69DC" w14:textId="77777777" w:rsidTr="57E8CC90">
        <w:trPr>
          <w:cantSplit/>
        </w:trPr>
        <w:tc>
          <w:tcPr>
            <w:tcW w:w="2884" w:type="dxa"/>
          </w:tcPr>
          <w:p w14:paraId="4518B247" w14:textId="77777777" w:rsidR="00BA2DED" w:rsidRPr="007E0B31" w:rsidRDefault="00BA2DED" w:rsidP="00BA2DED">
            <w:pPr>
              <w:pStyle w:val="Arial11Bold"/>
              <w:rPr>
                <w:rFonts w:cs="Arial"/>
              </w:rPr>
            </w:pPr>
            <w:r w:rsidRPr="007E0B31">
              <w:rPr>
                <w:rFonts w:cs="Arial"/>
              </w:rPr>
              <w:t>Grid Code Objectives</w:t>
            </w:r>
          </w:p>
        </w:tc>
        <w:tc>
          <w:tcPr>
            <w:tcW w:w="6634" w:type="dxa"/>
          </w:tcPr>
          <w:p w14:paraId="5F7C23F5" w14:textId="1D56C0A3" w:rsidR="00BA2DED" w:rsidRPr="007E0B31" w:rsidRDefault="00BA2DED" w:rsidP="00BA2DED">
            <w:pPr>
              <w:pStyle w:val="TableArial11"/>
              <w:rPr>
                <w:rFonts w:cs="Arial"/>
              </w:rPr>
            </w:pPr>
            <w:r w:rsidRPr="329F1AB0">
              <w:rPr>
                <w:rFonts w:cs="Arial"/>
              </w:rPr>
              <w:t xml:space="preserve">Means the objectives referred to in condition E3.2(b) of </w:t>
            </w:r>
            <w:r w:rsidRPr="004E64E8">
              <w:rPr>
                <w:rFonts w:cs="Arial"/>
              </w:rPr>
              <w:t>the</w:t>
            </w:r>
            <w:r w:rsidRPr="329F1AB0">
              <w:rPr>
                <w:rFonts w:cs="Arial"/>
                <w:b/>
                <w:bCs/>
              </w:rPr>
              <w:t xml:space="preserve"> ESO Licence</w:t>
            </w:r>
            <w:r w:rsidRPr="329F1AB0">
              <w:rPr>
                <w:rFonts w:cs="Arial"/>
              </w:rPr>
              <w:t>.</w:t>
            </w:r>
          </w:p>
        </w:tc>
      </w:tr>
      <w:tr w:rsidR="002607D0" w:rsidRPr="007E0B31" w14:paraId="39199EE0" w14:textId="77777777" w:rsidTr="57E8CC90">
        <w:trPr>
          <w:cantSplit/>
        </w:trPr>
        <w:tc>
          <w:tcPr>
            <w:tcW w:w="2884" w:type="dxa"/>
          </w:tcPr>
          <w:p w14:paraId="17F6006E" w14:textId="77777777" w:rsidR="002607D0" w:rsidRPr="007E0B31" w:rsidRDefault="002607D0" w:rsidP="002607D0">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2607D0" w:rsidRPr="007E0B31" w:rsidRDefault="002607D0" w:rsidP="002607D0">
            <w:pPr>
              <w:pStyle w:val="TableArial11"/>
              <w:rPr>
                <w:rFonts w:cs="Arial"/>
              </w:rPr>
            </w:pPr>
            <w:r w:rsidRPr="007E0B31">
              <w:rPr>
                <w:rFonts w:cs="Arial"/>
              </w:rPr>
              <w:t>The panel with the functions set out in GR.1.2.</w:t>
            </w:r>
          </w:p>
        </w:tc>
      </w:tr>
      <w:tr w:rsidR="002607D0" w:rsidRPr="007E0B31" w14:paraId="781A6549" w14:textId="77777777" w:rsidTr="57E8CC90">
        <w:trPr>
          <w:cantSplit/>
        </w:trPr>
        <w:tc>
          <w:tcPr>
            <w:tcW w:w="2884" w:type="dxa"/>
          </w:tcPr>
          <w:p w14:paraId="26F0CF91" w14:textId="77777777" w:rsidR="002607D0" w:rsidRPr="007E0B31" w:rsidRDefault="002607D0" w:rsidP="002607D0">
            <w:pPr>
              <w:pStyle w:val="Arial11Bold"/>
              <w:rPr>
                <w:rFonts w:cs="Arial"/>
              </w:rPr>
            </w:pPr>
            <w:r w:rsidRPr="007E0B31">
              <w:rPr>
                <w:rFonts w:cs="Arial"/>
              </w:rPr>
              <w:t>Grid Code Review Panel</w:t>
            </w:r>
          </w:p>
          <w:p w14:paraId="7F57BF7E" w14:textId="77777777" w:rsidR="002607D0" w:rsidRPr="007E0B31" w:rsidRDefault="002607D0" w:rsidP="002607D0">
            <w:pPr>
              <w:pStyle w:val="Arial11Bold"/>
              <w:rPr>
                <w:rFonts w:cs="Arial"/>
              </w:rPr>
            </w:pPr>
            <w:r w:rsidRPr="007E0B31">
              <w:rPr>
                <w:rFonts w:cs="Arial"/>
              </w:rPr>
              <w:t>Recommendation Vote</w:t>
            </w:r>
          </w:p>
        </w:tc>
        <w:tc>
          <w:tcPr>
            <w:tcW w:w="6634" w:type="dxa"/>
          </w:tcPr>
          <w:p w14:paraId="645A5276" w14:textId="513D9226" w:rsidR="002607D0" w:rsidRPr="007E0B31" w:rsidRDefault="002607D0" w:rsidP="002607D0">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2607D0" w:rsidRPr="007E0B31" w14:paraId="1870B32A" w14:textId="77777777" w:rsidTr="57E8CC90">
        <w:trPr>
          <w:cantSplit/>
        </w:trPr>
        <w:tc>
          <w:tcPr>
            <w:tcW w:w="2884" w:type="dxa"/>
          </w:tcPr>
          <w:p w14:paraId="27AC9B5B" w14:textId="77777777" w:rsidR="002607D0" w:rsidRPr="007E0B31" w:rsidRDefault="002607D0" w:rsidP="002607D0">
            <w:pPr>
              <w:pStyle w:val="Arial11Bold"/>
              <w:rPr>
                <w:rFonts w:cs="Arial"/>
              </w:rPr>
            </w:pPr>
            <w:r w:rsidRPr="007E0B31">
              <w:rPr>
                <w:rFonts w:cs="Arial"/>
              </w:rPr>
              <w:t>Grid Code Review Panel Self-Governance Vote</w:t>
            </w:r>
          </w:p>
        </w:tc>
        <w:tc>
          <w:tcPr>
            <w:tcW w:w="6634" w:type="dxa"/>
          </w:tcPr>
          <w:p w14:paraId="23D0B306" w14:textId="50A5875B" w:rsidR="002607D0" w:rsidRPr="007E0B31" w:rsidRDefault="002607D0" w:rsidP="002607D0">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2607D0" w:rsidRPr="007E0B31" w14:paraId="46FD00F7" w14:textId="77777777" w:rsidTr="57E8CC90">
        <w:trPr>
          <w:cantSplit/>
        </w:trPr>
        <w:tc>
          <w:tcPr>
            <w:tcW w:w="2884" w:type="dxa"/>
          </w:tcPr>
          <w:p w14:paraId="36961EC3" w14:textId="77777777" w:rsidR="002607D0" w:rsidRPr="007E0B31" w:rsidRDefault="002607D0" w:rsidP="002607D0">
            <w:pPr>
              <w:pStyle w:val="Arial11Bold"/>
              <w:rPr>
                <w:rFonts w:cs="Arial"/>
              </w:rPr>
            </w:pPr>
            <w:r w:rsidRPr="007E0B31">
              <w:rPr>
                <w:rFonts w:cs="Arial"/>
              </w:rPr>
              <w:t>Grid Code Self-Governance Proposals</w:t>
            </w:r>
          </w:p>
        </w:tc>
        <w:tc>
          <w:tcPr>
            <w:tcW w:w="6634" w:type="dxa"/>
          </w:tcPr>
          <w:p w14:paraId="3826E3C6" w14:textId="77777777" w:rsidR="002607D0" w:rsidRPr="007E0B31" w:rsidRDefault="002607D0" w:rsidP="002607D0">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2607D0" w:rsidRPr="007E0B31" w14:paraId="29A89EE1" w14:textId="77777777" w:rsidTr="57E8CC90">
        <w:trPr>
          <w:cantSplit/>
        </w:trPr>
        <w:tc>
          <w:tcPr>
            <w:tcW w:w="2884" w:type="dxa"/>
          </w:tcPr>
          <w:p w14:paraId="731ADBFE" w14:textId="77777777" w:rsidR="002607D0" w:rsidRPr="007E0B31" w:rsidRDefault="002607D0" w:rsidP="002607D0">
            <w:pPr>
              <w:pStyle w:val="Arial11Bold"/>
              <w:rPr>
                <w:rFonts w:cs="Arial"/>
              </w:rPr>
            </w:pPr>
            <w:r w:rsidRPr="007E0B31">
              <w:rPr>
                <w:rFonts w:cs="Arial"/>
              </w:rPr>
              <w:t>Grid Entry Point</w:t>
            </w:r>
          </w:p>
        </w:tc>
        <w:tc>
          <w:tcPr>
            <w:tcW w:w="6634" w:type="dxa"/>
          </w:tcPr>
          <w:p w14:paraId="68769E6D" w14:textId="77777777" w:rsidR="002607D0" w:rsidRPr="007E0B31" w:rsidRDefault="002607D0" w:rsidP="002607D0">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2607D0" w:rsidRPr="007E0B31" w14:paraId="4F37A1E3" w14:textId="77777777" w:rsidTr="57E8CC90">
        <w:trPr>
          <w:cantSplit/>
        </w:trPr>
        <w:tc>
          <w:tcPr>
            <w:tcW w:w="2884" w:type="dxa"/>
          </w:tcPr>
          <w:p w14:paraId="181D6559" w14:textId="7C5C269F" w:rsidR="002607D0" w:rsidRPr="005F78E9" w:rsidRDefault="002607D0" w:rsidP="002607D0">
            <w:pPr>
              <w:pStyle w:val="Arial11Bold"/>
              <w:rPr>
                <w:rFonts w:cs="Arial"/>
              </w:rPr>
            </w:pPr>
            <w:r w:rsidRPr="002510FF">
              <w:rPr>
                <w:rFonts w:cs="Arial"/>
              </w:rPr>
              <w:t>Grid Forming Active Power</w:t>
            </w:r>
          </w:p>
        </w:tc>
        <w:tc>
          <w:tcPr>
            <w:tcW w:w="6634" w:type="dxa"/>
          </w:tcPr>
          <w:p w14:paraId="3AC5BEDB" w14:textId="764294C6" w:rsidR="002607D0" w:rsidRPr="005F78E9" w:rsidRDefault="002607D0" w:rsidP="002607D0">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2607D0" w:rsidRPr="007E0B31" w14:paraId="7E5E89B0" w14:textId="77777777" w:rsidTr="57E8CC90">
        <w:trPr>
          <w:cantSplit/>
        </w:trPr>
        <w:tc>
          <w:tcPr>
            <w:tcW w:w="2884" w:type="dxa"/>
          </w:tcPr>
          <w:p w14:paraId="6590D0EC" w14:textId="6684818F" w:rsidR="002607D0" w:rsidRPr="00585D91" w:rsidRDefault="002607D0" w:rsidP="002607D0">
            <w:pPr>
              <w:pStyle w:val="Arial11Bold"/>
              <w:rPr>
                <w:rFonts w:cs="Arial"/>
              </w:rPr>
            </w:pPr>
            <w:r w:rsidRPr="002510FF">
              <w:rPr>
                <w:rFonts w:cs="Arial"/>
              </w:rPr>
              <w:lastRenderedPageBreak/>
              <w:t>Grid Forming Capability</w:t>
            </w:r>
          </w:p>
        </w:tc>
        <w:tc>
          <w:tcPr>
            <w:tcW w:w="6634" w:type="dxa"/>
          </w:tcPr>
          <w:p w14:paraId="046B4623" w14:textId="77777777" w:rsidR="002607D0" w:rsidRPr="002510FF" w:rsidRDefault="002607D0" w:rsidP="002607D0">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2607D0" w:rsidRPr="00585D91" w:rsidRDefault="002607D0" w:rsidP="002607D0">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2607D0" w:rsidRPr="007E0B31" w14:paraId="35D92F55" w14:textId="77777777" w:rsidTr="57E8CC90">
        <w:trPr>
          <w:cantSplit/>
        </w:trPr>
        <w:tc>
          <w:tcPr>
            <w:tcW w:w="2884" w:type="dxa"/>
          </w:tcPr>
          <w:p w14:paraId="790189F5" w14:textId="19A2057B" w:rsidR="002607D0" w:rsidRPr="00BF5C30" w:rsidRDefault="002607D0" w:rsidP="002607D0">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2607D0" w:rsidRPr="00BF5C30" w:rsidRDefault="002607D0" w:rsidP="002607D0">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2607D0" w:rsidRPr="007E0B31" w14:paraId="1FA19575" w14:textId="77777777" w:rsidTr="57E8CC90">
        <w:trPr>
          <w:cantSplit/>
        </w:trPr>
        <w:tc>
          <w:tcPr>
            <w:tcW w:w="2884" w:type="dxa"/>
          </w:tcPr>
          <w:p w14:paraId="1D0306EC" w14:textId="0E7A7061" w:rsidR="002607D0" w:rsidRPr="00BF5C30" w:rsidRDefault="002607D0" w:rsidP="002607D0">
            <w:pPr>
              <w:pStyle w:val="Arial11Bold"/>
              <w:rPr>
                <w:rFonts w:cs="Arial"/>
              </w:rPr>
            </w:pPr>
            <w:r w:rsidRPr="002510FF">
              <w:rPr>
                <w:rFonts w:cs="Arial"/>
              </w:rPr>
              <w:t>Grid Forming Plant</w:t>
            </w:r>
          </w:p>
        </w:tc>
        <w:tc>
          <w:tcPr>
            <w:tcW w:w="6634" w:type="dxa"/>
          </w:tcPr>
          <w:p w14:paraId="182D5EFC" w14:textId="0A35EDEB" w:rsidR="002607D0" w:rsidRPr="00BF5C30" w:rsidRDefault="002607D0" w:rsidP="002607D0">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2607D0" w:rsidRPr="007E0B31" w14:paraId="05065603" w14:textId="77777777" w:rsidTr="57E8CC90">
        <w:trPr>
          <w:cantSplit/>
        </w:trPr>
        <w:tc>
          <w:tcPr>
            <w:tcW w:w="2884" w:type="dxa"/>
          </w:tcPr>
          <w:p w14:paraId="1DD8583E" w14:textId="51F4F815" w:rsidR="002607D0" w:rsidRPr="00BF5C30" w:rsidRDefault="002607D0" w:rsidP="002607D0">
            <w:pPr>
              <w:pStyle w:val="Arial11Bold"/>
              <w:rPr>
                <w:rFonts w:cs="Arial"/>
              </w:rPr>
            </w:pPr>
            <w:r w:rsidRPr="002510FF">
              <w:rPr>
                <w:rFonts w:cs="Arial"/>
              </w:rPr>
              <w:t>Grid Forming Plant Owner</w:t>
            </w:r>
          </w:p>
        </w:tc>
        <w:tc>
          <w:tcPr>
            <w:tcW w:w="6634" w:type="dxa"/>
          </w:tcPr>
          <w:p w14:paraId="0FBDF255" w14:textId="3DDE21CF" w:rsidR="002607D0" w:rsidRPr="00BF5C30" w:rsidRDefault="002607D0" w:rsidP="002607D0">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2607D0" w:rsidRPr="007E0B31" w14:paraId="4C4746AD" w14:textId="77777777" w:rsidTr="57E8CC90">
        <w:trPr>
          <w:cantSplit/>
        </w:trPr>
        <w:tc>
          <w:tcPr>
            <w:tcW w:w="2884" w:type="dxa"/>
          </w:tcPr>
          <w:p w14:paraId="639AEB9D" w14:textId="0DC3D66C" w:rsidR="002607D0" w:rsidRPr="00BF5C30" w:rsidRDefault="002607D0" w:rsidP="002607D0">
            <w:pPr>
              <w:pStyle w:val="Arial11Bold"/>
              <w:rPr>
                <w:rFonts w:cs="Arial"/>
              </w:rPr>
            </w:pPr>
            <w:r w:rsidRPr="002510FF">
              <w:rPr>
                <w:rFonts w:cs="Arial"/>
              </w:rPr>
              <w:t>Grid Forming Unit</w:t>
            </w:r>
          </w:p>
        </w:tc>
        <w:tc>
          <w:tcPr>
            <w:tcW w:w="6634" w:type="dxa"/>
          </w:tcPr>
          <w:p w14:paraId="494DE497" w14:textId="6B458BD3" w:rsidR="002607D0" w:rsidRPr="00BF5C30" w:rsidRDefault="002607D0" w:rsidP="002607D0">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2607D0" w:rsidRPr="007E0B31" w14:paraId="456B70AD" w14:textId="77777777" w:rsidTr="57E8CC90">
        <w:trPr>
          <w:cantSplit/>
        </w:trPr>
        <w:tc>
          <w:tcPr>
            <w:tcW w:w="2884" w:type="dxa"/>
          </w:tcPr>
          <w:p w14:paraId="5CDD4F61" w14:textId="4CE4ACED" w:rsidR="002607D0" w:rsidRPr="00BF5C30" w:rsidRDefault="002607D0" w:rsidP="002607D0">
            <w:pPr>
              <w:pStyle w:val="Arial11Bold"/>
              <w:rPr>
                <w:rFonts w:cs="Arial"/>
              </w:rPr>
            </w:pPr>
            <w:r w:rsidRPr="002510FF">
              <w:rPr>
                <w:rFonts w:cs="Arial"/>
              </w:rPr>
              <w:t>Grid Oscillation Value</w:t>
            </w:r>
          </w:p>
        </w:tc>
        <w:tc>
          <w:tcPr>
            <w:tcW w:w="6634" w:type="dxa"/>
          </w:tcPr>
          <w:p w14:paraId="313B279D" w14:textId="7BCAD896" w:rsidR="002607D0" w:rsidRPr="00BF5C30" w:rsidRDefault="002607D0" w:rsidP="002607D0">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2607D0" w:rsidRPr="007E0B31" w14:paraId="66172056" w14:textId="77777777" w:rsidTr="57E8CC90">
        <w:trPr>
          <w:cantSplit/>
        </w:trPr>
        <w:tc>
          <w:tcPr>
            <w:tcW w:w="2884" w:type="dxa"/>
          </w:tcPr>
          <w:p w14:paraId="44E3EB10" w14:textId="77777777" w:rsidR="002607D0" w:rsidRPr="007E0B31" w:rsidRDefault="002607D0" w:rsidP="002607D0">
            <w:pPr>
              <w:pStyle w:val="Arial11Bold"/>
              <w:rPr>
                <w:rFonts w:cs="Arial"/>
              </w:rPr>
            </w:pPr>
            <w:r w:rsidRPr="007E0B31">
              <w:rPr>
                <w:rFonts w:cs="Arial"/>
              </w:rPr>
              <w:t>Grid Supply Point</w:t>
            </w:r>
          </w:p>
        </w:tc>
        <w:tc>
          <w:tcPr>
            <w:tcW w:w="6634" w:type="dxa"/>
          </w:tcPr>
          <w:p w14:paraId="76BDB008" w14:textId="0EB7F897" w:rsidR="002607D0" w:rsidRPr="007E0B31" w:rsidRDefault="002607D0" w:rsidP="002607D0">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2607D0" w:rsidRPr="007E0B31" w14:paraId="791598E1" w14:textId="77777777" w:rsidTr="005516AE">
        <w:trPr>
          <w:cantSplit/>
        </w:trPr>
        <w:tc>
          <w:tcPr>
            <w:tcW w:w="2884" w:type="dxa"/>
            <w:tcBorders>
              <w:top w:val="single" w:sz="4" w:space="0" w:color="auto"/>
              <w:left w:val="single" w:sz="4" w:space="0" w:color="auto"/>
              <w:bottom w:val="single" w:sz="4" w:space="0" w:color="auto"/>
              <w:right w:val="single" w:sz="4" w:space="0" w:color="auto"/>
            </w:tcBorders>
          </w:tcPr>
          <w:p w14:paraId="59689B45" w14:textId="37810103" w:rsidR="002607D0" w:rsidRPr="007E0B31" w:rsidRDefault="002607D0" w:rsidP="002607D0">
            <w:pPr>
              <w:pStyle w:val="Arial11Bold"/>
              <w:rPr>
                <w:rFonts w:cs="Arial"/>
              </w:rPr>
            </w:pPr>
            <w:r w:rsidRPr="009D62AD">
              <w:rPr>
                <w:bCs/>
              </w:rPr>
              <w:t>Gross Demand</w:t>
            </w:r>
          </w:p>
        </w:tc>
        <w:tc>
          <w:tcPr>
            <w:tcW w:w="6634" w:type="dxa"/>
            <w:tcBorders>
              <w:top w:val="single" w:sz="4" w:space="0" w:color="auto"/>
              <w:left w:val="single" w:sz="4" w:space="0" w:color="auto"/>
              <w:bottom w:val="single" w:sz="4" w:space="0" w:color="auto"/>
              <w:right w:val="single" w:sz="4" w:space="0" w:color="auto"/>
            </w:tcBorders>
          </w:tcPr>
          <w:p w14:paraId="1D19927D" w14:textId="35CAB22B" w:rsidR="002607D0" w:rsidRPr="007E0B31" w:rsidRDefault="352D0659" w:rsidP="002607D0">
            <w:pPr>
              <w:pStyle w:val="TableArial11"/>
              <w:rPr>
                <w:rFonts w:cs="Arial"/>
              </w:rPr>
            </w:pPr>
            <w:r w:rsidRPr="57E8CC90">
              <w:rPr>
                <w:rFonts w:cs="Arial"/>
              </w:rPr>
              <w:t xml:space="preserve">The sum of the </w:t>
            </w:r>
            <w:r w:rsidRPr="57E8CC90">
              <w:rPr>
                <w:rFonts w:cs="Arial"/>
                <w:b/>
                <w:bCs/>
              </w:rPr>
              <w:t>Group Demand</w:t>
            </w:r>
            <w:r w:rsidRPr="57E8CC90">
              <w:rPr>
                <w:rFonts w:cs="Arial"/>
              </w:rPr>
              <w:t xml:space="preserve"> and </w:t>
            </w:r>
            <w:r w:rsidRPr="57E8CC90">
              <w:rPr>
                <w:rFonts w:cs="Arial"/>
                <w:b/>
                <w:bCs/>
              </w:rPr>
              <w:t>Embedded Generation Import</w:t>
            </w:r>
            <w:r w:rsidR="4AF609FE" w:rsidRPr="005516AE">
              <w:rPr>
                <w:rFonts w:cs="Arial"/>
              </w:rPr>
              <w:t>.</w:t>
            </w:r>
          </w:p>
        </w:tc>
      </w:tr>
      <w:tr w:rsidR="002607D0" w:rsidRPr="007E0B31" w14:paraId="0AA8076E" w14:textId="77777777" w:rsidTr="57E8CC90">
        <w:trPr>
          <w:cantSplit/>
        </w:trPr>
        <w:tc>
          <w:tcPr>
            <w:tcW w:w="2884" w:type="dxa"/>
          </w:tcPr>
          <w:p w14:paraId="20405FC8" w14:textId="77777777" w:rsidR="002607D0" w:rsidRPr="007E0B31" w:rsidRDefault="002607D0" w:rsidP="002607D0">
            <w:pPr>
              <w:pStyle w:val="Arial11Bold"/>
              <w:rPr>
                <w:rFonts w:cs="Arial"/>
              </w:rPr>
            </w:pPr>
            <w:r w:rsidRPr="007E0B31">
              <w:rPr>
                <w:rFonts w:cs="Arial"/>
              </w:rPr>
              <w:t>Group</w:t>
            </w:r>
          </w:p>
        </w:tc>
        <w:tc>
          <w:tcPr>
            <w:tcW w:w="6634" w:type="dxa"/>
          </w:tcPr>
          <w:p w14:paraId="60A73BA5" w14:textId="77777777" w:rsidR="002607D0" w:rsidRPr="007E0B31" w:rsidRDefault="002607D0" w:rsidP="002607D0">
            <w:pPr>
              <w:pStyle w:val="TableArial11"/>
              <w:rPr>
                <w:rFonts w:cs="Arial"/>
              </w:rPr>
            </w:pPr>
            <w:bookmarkStart w:id="2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5"/>
          </w:p>
        </w:tc>
      </w:tr>
      <w:tr w:rsidR="002607D0" w:rsidRPr="007E0B31" w14:paraId="380B3C43" w14:textId="77777777" w:rsidTr="005516AE">
        <w:trPr>
          <w:cantSplit/>
        </w:trPr>
        <w:tc>
          <w:tcPr>
            <w:tcW w:w="2884" w:type="dxa"/>
          </w:tcPr>
          <w:p w14:paraId="4BB27A1D" w14:textId="48437640" w:rsidR="002607D0" w:rsidRPr="00214BA5" w:rsidRDefault="002607D0" w:rsidP="002101F7">
            <w:pPr>
              <w:pStyle w:val="CommentText"/>
              <w:rPr>
                <w:rFonts w:cs="Arial"/>
                <w:bCs/>
              </w:rPr>
            </w:pPr>
            <w:r>
              <w:rPr>
                <w:rFonts w:cs="Arial"/>
                <w:b/>
                <w:bCs/>
              </w:rPr>
              <w:lastRenderedPageBreak/>
              <w:t xml:space="preserve">Group </w:t>
            </w:r>
            <w:r w:rsidRPr="004C3459">
              <w:rPr>
                <w:rFonts w:cs="Arial"/>
                <w:b/>
                <w:bCs/>
              </w:rPr>
              <w:t>Demand</w:t>
            </w:r>
          </w:p>
        </w:tc>
        <w:tc>
          <w:tcPr>
            <w:tcW w:w="6634" w:type="dxa"/>
          </w:tcPr>
          <w:p w14:paraId="2C1B16ED" w14:textId="77777777" w:rsidR="002607D0" w:rsidRDefault="002607D0" w:rsidP="002607D0">
            <w:pPr>
              <w:pStyle w:val="CommentText"/>
              <w:rPr>
                <w:rFonts w:cs="Arial"/>
              </w:rPr>
            </w:pPr>
            <w:r>
              <w:rPr>
                <w:rFonts w:cs="Arial"/>
              </w:rPr>
              <w:t>Aggregate i</w:t>
            </w:r>
            <w:r w:rsidRPr="00006A46">
              <w:rPr>
                <w:rFonts w:cs="Arial"/>
              </w:rPr>
              <w:t xml:space="preserve">mport to </w:t>
            </w:r>
            <w:r w:rsidRPr="00A17C0B">
              <w:rPr>
                <w:rFonts w:cs="Arial"/>
                <w:b/>
                <w:bCs/>
              </w:rPr>
              <w:t>Embedded Customers</w:t>
            </w:r>
            <w:r>
              <w:rPr>
                <w:rFonts w:cs="Arial"/>
              </w:rPr>
              <w:t>’</w:t>
            </w:r>
            <w:r w:rsidRPr="00006A46">
              <w:rPr>
                <w:rFonts w:cs="Arial"/>
              </w:rPr>
              <w:t xml:space="preserve"> site</w:t>
            </w:r>
            <w:r>
              <w:rPr>
                <w:rFonts w:cs="Arial"/>
              </w:rPr>
              <w:t>s</w:t>
            </w:r>
            <w:r w:rsidRPr="00006A46">
              <w:rPr>
                <w:rFonts w:cs="Arial"/>
              </w:rPr>
              <w:t xml:space="preserve"> other than to </w:t>
            </w:r>
            <w:r>
              <w:rPr>
                <w:rFonts w:cs="Arial"/>
              </w:rPr>
              <w:t>those</w:t>
            </w:r>
            <w:r w:rsidRPr="00006A46">
              <w:rPr>
                <w:rFonts w:cs="Arial"/>
              </w:rPr>
              <w:t xml:space="preserve"> where the primary purpose is wholly or mainly that of a</w:t>
            </w:r>
            <w:r>
              <w:rPr>
                <w:rFonts w:cs="Arial"/>
              </w:rPr>
              <w:t xml:space="preserve">n </w:t>
            </w:r>
            <w:r w:rsidRPr="006B6259">
              <w:rPr>
                <w:rFonts w:cs="Arial"/>
                <w:b/>
                <w:bCs/>
              </w:rPr>
              <w:t>Embedded Generator</w:t>
            </w:r>
            <w:r w:rsidRPr="00006A46">
              <w:rPr>
                <w:rFonts w:cs="Arial"/>
              </w:rPr>
              <w:t>.</w:t>
            </w:r>
          </w:p>
          <w:p w14:paraId="264B4BAE" w14:textId="77777777" w:rsidR="002607D0" w:rsidRPr="00006A46" w:rsidRDefault="002607D0" w:rsidP="002607D0">
            <w:pPr>
              <w:pStyle w:val="CommentText"/>
              <w:rPr>
                <w:rFonts w:cs="Arial"/>
              </w:rPr>
            </w:pPr>
          </w:p>
          <w:p w14:paraId="31A313ED" w14:textId="1799D69E" w:rsidR="002607D0" w:rsidRPr="004C3459" w:rsidRDefault="002607D0" w:rsidP="002607D0">
            <w:pPr>
              <w:pStyle w:val="TERM-definition"/>
              <w:spacing w:after="0"/>
              <w:rPr>
                <w:rFonts w:eastAsiaTheme="minorEastAsia" w:cs="Arial"/>
                <w:sz w:val="20"/>
                <w:lang w:eastAsia="en-US"/>
              </w:rPr>
            </w:pPr>
            <w:r w:rsidRPr="004C3459">
              <w:rPr>
                <w:rFonts w:eastAsiaTheme="minorEastAsia" w:cs="Arial"/>
                <w:sz w:val="20"/>
                <w:lang w:eastAsia="en-US"/>
              </w:rPr>
              <w:t>When establishing the primary purpose</w:t>
            </w:r>
            <w:r w:rsidR="00DB44CC">
              <w:rPr>
                <w:rFonts w:eastAsiaTheme="minorEastAsia" w:cs="Arial"/>
                <w:sz w:val="20"/>
                <w:lang w:eastAsia="en-US"/>
              </w:rPr>
              <w:t>,</w:t>
            </w:r>
            <w:r w:rsidRPr="004C3459">
              <w:rPr>
                <w:rFonts w:eastAsiaTheme="minorEastAsia" w:cs="Arial"/>
                <w:sz w:val="20"/>
                <w:lang w:eastAsia="en-US"/>
              </w:rPr>
              <w:t xml:space="preserve"> the </w:t>
            </w:r>
            <w:r w:rsidRPr="004C3459">
              <w:rPr>
                <w:rFonts w:eastAsiaTheme="minorEastAsia" w:cs="Arial"/>
                <w:b/>
                <w:bCs/>
                <w:sz w:val="20"/>
                <w:lang w:eastAsia="en-US"/>
              </w:rPr>
              <w:t>Network Operator</w:t>
            </w:r>
            <w:r w:rsidRPr="004C3459">
              <w:rPr>
                <w:rFonts w:eastAsiaTheme="minorEastAsia" w:cs="Arial"/>
                <w:sz w:val="20"/>
                <w:lang w:eastAsia="en-US"/>
              </w:rPr>
              <w:t xml:space="preserve"> will consider factors including:</w:t>
            </w:r>
          </w:p>
          <w:p w14:paraId="58402A09" w14:textId="77777777" w:rsidR="002607D0" w:rsidRPr="004C3459" w:rsidRDefault="002607D0" w:rsidP="002607D0">
            <w:pPr>
              <w:pStyle w:val="TERM-definition"/>
              <w:numPr>
                <w:ilvl w:val="0"/>
                <w:numId w:val="23"/>
              </w:numPr>
              <w:spacing w:after="0"/>
              <w:rPr>
                <w:rFonts w:cs="Arial"/>
                <w:sz w:val="20"/>
                <w:lang w:eastAsia="en-US"/>
              </w:rPr>
            </w:pPr>
            <w:r w:rsidRPr="004C3459">
              <w:rPr>
                <w:rFonts w:cs="Arial"/>
                <w:sz w:val="20"/>
                <w:lang w:eastAsia="en-US"/>
              </w:rPr>
              <w:t xml:space="preserve">the maximum export capacity relative to the maximum import </w:t>
            </w:r>
            <w:proofErr w:type="gramStart"/>
            <w:r w:rsidRPr="004C3459">
              <w:rPr>
                <w:rFonts w:cs="Arial"/>
                <w:sz w:val="20"/>
                <w:lang w:eastAsia="en-US"/>
              </w:rPr>
              <w:t>capacity;</w:t>
            </w:r>
            <w:proofErr w:type="gramEnd"/>
          </w:p>
          <w:p w14:paraId="30998B4A" w14:textId="77777777" w:rsidR="002607D0" w:rsidRPr="004C3459" w:rsidRDefault="002607D0" w:rsidP="002607D0">
            <w:pPr>
              <w:pStyle w:val="TERM-definition"/>
              <w:numPr>
                <w:ilvl w:val="0"/>
                <w:numId w:val="23"/>
              </w:numPr>
              <w:spacing w:after="0"/>
              <w:rPr>
                <w:rFonts w:cs="Arial"/>
                <w:sz w:val="20"/>
                <w:lang w:eastAsia="en-US"/>
              </w:rPr>
            </w:pPr>
            <w:r w:rsidRPr="004C3459">
              <w:rPr>
                <w:rFonts w:cs="Arial"/>
                <w:sz w:val="20"/>
                <w:lang w:eastAsia="en-US"/>
              </w:rPr>
              <w:t xml:space="preserve">whether the </w:t>
            </w:r>
            <w:r w:rsidRPr="005516AE">
              <w:rPr>
                <w:rFonts w:cs="Arial"/>
                <w:b/>
                <w:bCs/>
                <w:sz w:val="20"/>
                <w:lang w:eastAsia="en-US"/>
              </w:rPr>
              <w:t>C</w:t>
            </w:r>
            <w:r w:rsidRPr="00DB44CC">
              <w:rPr>
                <w:rFonts w:cs="Arial"/>
                <w:b/>
                <w:bCs/>
                <w:sz w:val="20"/>
                <w:lang w:eastAsia="en-US"/>
              </w:rPr>
              <w:t>ustomer</w:t>
            </w:r>
            <w:r w:rsidRPr="004C3459">
              <w:rPr>
                <w:rFonts w:cs="Arial"/>
                <w:sz w:val="20"/>
                <w:lang w:eastAsia="en-US"/>
              </w:rPr>
              <w:t xml:space="preserve"> has a generation licence or licence exemption; and</w:t>
            </w:r>
          </w:p>
          <w:p w14:paraId="0D815E91" w14:textId="77777777" w:rsidR="002607D0" w:rsidRPr="004C3459" w:rsidRDefault="002607D0" w:rsidP="002607D0">
            <w:pPr>
              <w:pStyle w:val="TERM-definition"/>
              <w:numPr>
                <w:ilvl w:val="0"/>
                <w:numId w:val="23"/>
              </w:numPr>
              <w:spacing w:after="0"/>
              <w:rPr>
                <w:rFonts w:cs="Arial"/>
                <w:sz w:val="20"/>
                <w:lang w:eastAsia="en-US"/>
              </w:rPr>
            </w:pPr>
            <w:r w:rsidRPr="004C3459">
              <w:rPr>
                <w:rFonts w:cs="Arial"/>
                <w:sz w:val="20"/>
                <w:lang w:eastAsia="en-US"/>
              </w:rPr>
              <w:t>whether the C</w:t>
            </w:r>
            <w:r w:rsidRPr="004C3459">
              <w:rPr>
                <w:rFonts w:cs="Arial"/>
                <w:b/>
                <w:bCs/>
                <w:sz w:val="20"/>
                <w:lang w:eastAsia="en-US"/>
              </w:rPr>
              <w:t>ustomer</w:t>
            </w:r>
            <w:r w:rsidRPr="004C3459">
              <w:rPr>
                <w:rFonts w:cs="Arial"/>
                <w:sz w:val="20"/>
                <w:lang w:eastAsia="en-US"/>
              </w:rPr>
              <w:t>’s site is categorised as having a demand connection or generation connection as defined in DCUSA Schedule 22.</w:t>
            </w:r>
          </w:p>
          <w:p w14:paraId="19038B7F" w14:textId="2C11809E" w:rsidR="002607D0" w:rsidRPr="007E0B31" w:rsidRDefault="002607D0" w:rsidP="002607D0">
            <w:pPr>
              <w:pStyle w:val="TableArial11"/>
              <w:rPr>
                <w:rFonts w:cs="Arial"/>
              </w:rPr>
            </w:pPr>
            <w:r w:rsidRPr="004C3459">
              <w:rPr>
                <w:rFonts w:cs="Arial"/>
              </w:rPr>
              <w:t xml:space="preserve">When estimating the </w:t>
            </w:r>
            <w:r w:rsidRPr="002101F7">
              <w:rPr>
                <w:b/>
              </w:rPr>
              <w:t>Group</w:t>
            </w:r>
            <w:r w:rsidRPr="004C3459">
              <w:rPr>
                <w:rFonts w:cs="Arial"/>
                <w:b/>
                <w:bCs/>
              </w:rPr>
              <w:t xml:space="preserve"> Demand</w:t>
            </w:r>
            <w:r w:rsidRPr="004C3459">
              <w:rPr>
                <w:rFonts w:cs="Arial"/>
              </w:rPr>
              <w:t xml:space="preserve"> the </w:t>
            </w:r>
            <w:r w:rsidRPr="004C3459">
              <w:rPr>
                <w:rFonts w:eastAsiaTheme="minorEastAsia" w:cs="Arial"/>
                <w:b/>
                <w:bCs/>
              </w:rPr>
              <w:t>Network Operator</w:t>
            </w:r>
            <w:r w:rsidRPr="004C3459">
              <w:rPr>
                <w:rFonts w:cs="Arial"/>
              </w:rPr>
              <w:t xml:space="preserve"> should, where necessary, take into consideration </w:t>
            </w:r>
            <w:r w:rsidRPr="004C3459">
              <w:rPr>
                <w:rFonts w:cs="Arial"/>
                <w:b/>
                <w:bCs/>
              </w:rPr>
              <w:t>Latent Demand</w:t>
            </w:r>
            <w:r w:rsidRPr="004C3459">
              <w:rPr>
                <w:rFonts w:cs="Arial"/>
              </w:rPr>
              <w:t>.</w:t>
            </w:r>
          </w:p>
        </w:tc>
      </w:tr>
      <w:tr w:rsidR="002607D0" w:rsidRPr="0079139F" w14:paraId="5A25DA6A" w14:textId="77777777" w:rsidTr="57E8CC90">
        <w:trPr>
          <w:cantSplit/>
        </w:trPr>
        <w:tc>
          <w:tcPr>
            <w:tcW w:w="2884" w:type="dxa"/>
          </w:tcPr>
          <w:p w14:paraId="704101E4" w14:textId="22CAEA65" w:rsidR="002607D0" w:rsidRPr="0079139F" w:rsidRDefault="002607D0" w:rsidP="002607D0">
            <w:pPr>
              <w:pStyle w:val="Arial11Bold"/>
              <w:rPr>
                <w:rFonts w:cs="Arial"/>
              </w:rPr>
            </w:pPr>
            <w:r w:rsidRPr="0079139F">
              <w:rPr>
                <w:rFonts w:cs="Arial"/>
              </w:rPr>
              <w:t>GSP Group</w:t>
            </w:r>
          </w:p>
        </w:tc>
        <w:tc>
          <w:tcPr>
            <w:tcW w:w="6634" w:type="dxa"/>
          </w:tcPr>
          <w:p w14:paraId="08F28004" w14:textId="5D8EEE7F" w:rsidR="002607D0" w:rsidRPr="0079139F" w:rsidRDefault="002607D0" w:rsidP="002607D0">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2607D0" w:rsidRPr="007E0B31" w14:paraId="44F4F627" w14:textId="77777777" w:rsidTr="57E8CC90">
        <w:trPr>
          <w:cantSplit/>
        </w:trPr>
        <w:tc>
          <w:tcPr>
            <w:tcW w:w="2884" w:type="dxa"/>
          </w:tcPr>
          <w:p w14:paraId="6B31BC4F" w14:textId="77777777" w:rsidR="002607D0" w:rsidRPr="007E0B31" w:rsidRDefault="002607D0" w:rsidP="002607D0">
            <w:pPr>
              <w:pStyle w:val="Arial11Bold"/>
              <w:rPr>
                <w:rFonts w:cs="Arial"/>
              </w:rPr>
            </w:pPr>
            <w:r w:rsidRPr="007E0B31">
              <w:rPr>
                <w:rFonts w:cs="Arial"/>
              </w:rPr>
              <w:t>Headroom</w:t>
            </w:r>
          </w:p>
        </w:tc>
        <w:tc>
          <w:tcPr>
            <w:tcW w:w="6634" w:type="dxa"/>
          </w:tcPr>
          <w:p w14:paraId="6E120920" w14:textId="77777777" w:rsidR="002607D0" w:rsidRPr="007E0B31" w:rsidRDefault="002607D0" w:rsidP="002607D0">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2607D0" w:rsidRPr="007E0B31" w14:paraId="4AFF1172" w14:textId="77777777" w:rsidTr="57E8CC90">
        <w:trPr>
          <w:cantSplit/>
        </w:trPr>
        <w:tc>
          <w:tcPr>
            <w:tcW w:w="2884" w:type="dxa"/>
          </w:tcPr>
          <w:p w14:paraId="049414CE" w14:textId="77777777" w:rsidR="002607D0" w:rsidRPr="007E0B31" w:rsidRDefault="002607D0" w:rsidP="002607D0">
            <w:pPr>
              <w:pStyle w:val="Arial11Bold"/>
              <w:rPr>
                <w:rFonts w:cs="Arial"/>
              </w:rPr>
            </w:pPr>
            <w:r w:rsidRPr="007E0B31">
              <w:rPr>
                <w:rFonts w:cs="Arial"/>
              </w:rPr>
              <w:t>High Frequency Response</w:t>
            </w:r>
          </w:p>
        </w:tc>
        <w:tc>
          <w:tcPr>
            <w:tcW w:w="6634" w:type="dxa"/>
          </w:tcPr>
          <w:p w14:paraId="3FEEE61F" w14:textId="0D8ECC66" w:rsidR="002607D0" w:rsidRPr="007E0B31" w:rsidRDefault="002607D0" w:rsidP="002607D0">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2607D0" w:rsidRPr="007E0B31" w14:paraId="531CF8DE" w14:textId="77777777" w:rsidTr="57E8CC90">
        <w:trPr>
          <w:cantSplit/>
        </w:trPr>
        <w:tc>
          <w:tcPr>
            <w:tcW w:w="2884" w:type="dxa"/>
          </w:tcPr>
          <w:p w14:paraId="364D289E" w14:textId="77777777" w:rsidR="002607D0" w:rsidRPr="007E0B31" w:rsidRDefault="002607D0" w:rsidP="002607D0">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2607D0" w:rsidRPr="007E0B31" w:rsidRDefault="002607D0" w:rsidP="002607D0">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2607D0" w:rsidRPr="007E0B31" w14:paraId="552B3754" w14:textId="77777777" w:rsidTr="57E8CC90">
        <w:trPr>
          <w:cantSplit/>
          <w:trHeight w:val="524"/>
        </w:trPr>
        <w:tc>
          <w:tcPr>
            <w:tcW w:w="2884" w:type="dxa"/>
          </w:tcPr>
          <w:p w14:paraId="243671CC" w14:textId="5CC5CA8B" w:rsidR="002607D0" w:rsidRPr="009D4B8D" w:rsidRDefault="002607D0" w:rsidP="002607D0">
            <w:pPr>
              <w:rPr>
                <w:b/>
                <w:bCs/>
              </w:rPr>
            </w:pPr>
            <w:r w:rsidRPr="009D4B8D">
              <w:rPr>
                <w:b/>
                <w:bCs/>
              </w:rPr>
              <w:t>Historic Frequency Data</w:t>
            </w:r>
          </w:p>
        </w:tc>
        <w:tc>
          <w:tcPr>
            <w:tcW w:w="6634" w:type="dxa"/>
          </w:tcPr>
          <w:p w14:paraId="57B851E9" w14:textId="6208BB5F" w:rsidR="002607D0" w:rsidRPr="009D4B8D" w:rsidRDefault="002607D0" w:rsidP="002607D0">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2607D0" w:rsidRPr="007E0B31" w14:paraId="2295F8BF" w14:textId="77777777" w:rsidTr="57E8CC90">
        <w:trPr>
          <w:cantSplit/>
        </w:trPr>
        <w:tc>
          <w:tcPr>
            <w:tcW w:w="2884" w:type="dxa"/>
          </w:tcPr>
          <w:p w14:paraId="19844254" w14:textId="77777777" w:rsidR="002607D0" w:rsidRPr="007E0B31" w:rsidRDefault="002607D0" w:rsidP="002607D0">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2607D0" w:rsidRPr="007E0B31" w:rsidRDefault="002607D0" w:rsidP="002607D0">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2607D0" w:rsidRPr="007E0B31" w14:paraId="65C3AC05" w14:textId="77777777" w:rsidTr="57E8CC90">
        <w:trPr>
          <w:cantSplit/>
        </w:trPr>
        <w:tc>
          <w:tcPr>
            <w:tcW w:w="2884" w:type="dxa"/>
          </w:tcPr>
          <w:p w14:paraId="2B9920C4" w14:textId="21408506" w:rsidR="002607D0" w:rsidRPr="0042789A" w:rsidRDefault="002607D0" w:rsidP="002607D0">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2607D0" w:rsidRPr="007E0B31" w:rsidRDefault="002607D0" w:rsidP="002607D0">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2607D0" w:rsidRPr="007E0B31" w14:paraId="0D4BF63F" w14:textId="77777777" w:rsidTr="57E8CC90">
        <w:trPr>
          <w:cantSplit/>
        </w:trPr>
        <w:tc>
          <w:tcPr>
            <w:tcW w:w="2884" w:type="dxa"/>
          </w:tcPr>
          <w:p w14:paraId="6E747414" w14:textId="77777777" w:rsidR="002607D0" w:rsidRPr="007E0B31" w:rsidRDefault="002607D0" w:rsidP="002607D0">
            <w:pPr>
              <w:pStyle w:val="Arial11Bold"/>
              <w:rPr>
                <w:rFonts w:cs="Arial"/>
              </w:rPr>
            </w:pPr>
            <w:r w:rsidRPr="007E0B31">
              <w:rPr>
                <w:rFonts w:cs="Arial"/>
              </w:rPr>
              <w:t>HV Connections</w:t>
            </w:r>
          </w:p>
        </w:tc>
        <w:tc>
          <w:tcPr>
            <w:tcW w:w="6634" w:type="dxa"/>
          </w:tcPr>
          <w:p w14:paraId="0496190F" w14:textId="2371BB67" w:rsidR="002607D0" w:rsidRPr="007E0B31" w:rsidRDefault="002607D0" w:rsidP="002607D0">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2607D0" w:rsidRPr="007E0B31" w14:paraId="18D79B61" w14:textId="77777777" w:rsidTr="57E8CC90">
        <w:trPr>
          <w:cantSplit/>
        </w:trPr>
        <w:tc>
          <w:tcPr>
            <w:tcW w:w="2884" w:type="dxa"/>
          </w:tcPr>
          <w:p w14:paraId="36327F4B" w14:textId="77777777" w:rsidR="002607D0" w:rsidRPr="007E0B31" w:rsidRDefault="002607D0" w:rsidP="002607D0">
            <w:pPr>
              <w:pStyle w:val="Level1Text"/>
              <w:tabs>
                <w:tab w:val="left" w:pos="0"/>
              </w:tabs>
              <w:ind w:left="0" w:firstLine="0"/>
              <w:rPr>
                <w:rFonts w:cs="Arial"/>
                <w:b/>
                <w:color w:val="auto"/>
              </w:rPr>
            </w:pPr>
            <w:r w:rsidRPr="007E0B31">
              <w:rPr>
                <w:rFonts w:cs="Arial"/>
                <w:b/>
                <w:color w:val="auto"/>
              </w:rPr>
              <w:lastRenderedPageBreak/>
              <w:t>HVDC Converter</w:t>
            </w:r>
          </w:p>
        </w:tc>
        <w:tc>
          <w:tcPr>
            <w:tcW w:w="6634" w:type="dxa"/>
          </w:tcPr>
          <w:p w14:paraId="4A4A20C2" w14:textId="77777777" w:rsidR="002607D0" w:rsidRPr="007E0B31" w:rsidRDefault="002607D0" w:rsidP="002607D0">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2607D0" w:rsidRPr="007E0B31" w14:paraId="41B039F0" w14:textId="77777777" w:rsidTr="57E8CC90">
        <w:trPr>
          <w:cantSplit/>
        </w:trPr>
        <w:tc>
          <w:tcPr>
            <w:tcW w:w="2884" w:type="dxa"/>
          </w:tcPr>
          <w:p w14:paraId="2270971B" w14:textId="77777777" w:rsidR="002607D0" w:rsidRPr="007E0B31" w:rsidRDefault="002607D0" w:rsidP="002607D0">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2607D0" w:rsidRPr="007E0B31" w:rsidRDefault="002607D0" w:rsidP="002607D0">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2607D0" w:rsidRPr="007E0B31" w14:paraId="50416B33" w14:textId="77777777" w:rsidTr="57E8CC90">
        <w:trPr>
          <w:cantSplit/>
        </w:trPr>
        <w:tc>
          <w:tcPr>
            <w:tcW w:w="2884" w:type="dxa"/>
          </w:tcPr>
          <w:p w14:paraId="20AB8CFF" w14:textId="77777777" w:rsidR="002607D0" w:rsidRPr="007E0B31" w:rsidRDefault="002607D0" w:rsidP="002607D0">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2607D0" w:rsidRPr="007E0B31" w:rsidRDefault="002607D0" w:rsidP="002607D0">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2607D0" w:rsidRPr="007E0B31" w14:paraId="1C094FB8" w14:textId="77777777" w:rsidTr="57E8CC90">
        <w:trPr>
          <w:cantSplit/>
        </w:trPr>
        <w:tc>
          <w:tcPr>
            <w:tcW w:w="2884" w:type="dxa"/>
          </w:tcPr>
          <w:p w14:paraId="78BA74BE" w14:textId="77777777" w:rsidR="002607D0" w:rsidRPr="007E0B31" w:rsidRDefault="002607D0" w:rsidP="002607D0">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2607D0" w:rsidRPr="007E0B31" w:rsidRDefault="002607D0" w:rsidP="002607D0">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2607D0" w:rsidRPr="007E0B31" w14:paraId="1593983F" w14:textId="77777777" w:rsidTr="57E8CC90">
        <w:trPr>
          <w:cantSplit/>
        </w:trPr>
        <w:tc>
          <w:tcPr>
            <w:tcW w:w="2884" w:type="dxa"/>
          </w:tcPr>
          <w:p w14:paraId="2C43FD71" w14:textId="77777777" w:rsidR="002607D0" w:rsidRPr="007E0B31" w:rsidRDefault="002607D0" w:rsidP="002607D0">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2607D0" w:rsidRPr="007E0B31" w:rsidRDefault="002607D0" w:rsidP="002607D0">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2607D0" w:rsidRPr="007E0B31" w14:paraId="19165DC7" w14:textId="77777777" w:rsidTr="57E8CC90">
        <w:trPr>
          <w:cantSplit/>
        </w:trPr>
        <w:tc>
          <w:tcPr>
            <w:tcW w:w="2884" w:type="dxa"/>
          </w:tcPr>
          <w:p w14:paraId="5A44655A" w14:textId="77777777" w:rsidR="002607D0" w:rsidRPr="007E0B31" w:rsidRDefault="002607D0" w:rsidP="002607D0">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2607D0" w:rsidRPr="007E0B31" w:rsidRDefault="002607D0" w:rsidP="002607D0">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2607D0" w:rsidRPr="007E0B31" w14:paraId="2D98393C" w14:textId="77777777" w:rsidTr="57E8CC90">
        <w:trPr>
          <w:cantSplit/>
        </w:trPr>
        <w:tc>
          <w:tcPr>
            <w:tcW w:w="2884" w:type="dxa"/>
          </w:tcPr>
          <w:p w14:paraId="0863E908" w14:textId="77777777" w:rsidR="002607D0" w:rsidRPr="007E0B31" w:rsidRDefault="002607D0" w:rsidP="002607D0">
            <w:pPr>
              <w:pStyle w:val="Arial11Bold"/>
              <w:rPr>
                <w:rFonts w:cs="Arial"/>
              </w:rPr>
            </w:pPr>
            <w:r w:rsidRPr="007E0B31">
              <w:rPr>
                <w:rFonts w:cs="Arial"/>
              </w:rPr>
              <w:t>IEC</w:t>
            </w:r>
          </w:p>
        </w:tc>
        <w:tc>
          <w:tcPr>
            <w:tcW w:w="6634" w:type="dxa"/>
          </w:tcPr>
          <w:p w14:paraId="7BEF7CEB" w14:textId="77777777" w:rsidR="002607D0" w:rsidRPr="007E0B31" w:rsidRDefault="002607D0" w:rsidP="002607D0">
            <w:pPr>
              <w:pStyle w:val="TableArial11"/>
              <w:rPr>
                <w:rFonts w:cs="Arial"/>
              </w:rPr>
            </w:pPr>
            <w:r w:rsidRPr="007E0B31">
              <w:rPr>
                <w:rFonts w:cs="Arial"/>
              </w:rPr>
              <w:t>International Electrotechnical Commission.</w:t>
            </w:r>
          </w:p>
        </w:tc>
      </w:tr>
      <w:tr w:rsidR="002607D0" w:rsidRPr="007E0B31" w14:paraId="6C3D9361" w14:textId="77777777" w:rsidTr="57E8CC90">
        <w:trPr>
          <w:cantSplit/>
        </w:trPr>
        <w:tc>
          <w:tcPr>
            <w:tcW w:w="2884" w:type="dxa"/>
          </w:tcPr>
          <w:p w14:paraId="43D881FF" w14:textId="77777777" w:rsidR="002607D0" w:rsidRPr="007E0B31" w:rsidRDefault="002607D0" w:rsidP="002607D0">
            <w:pPr>
              <w:pStyle w:val="Arial11Bold"/>
              <w:rPr>
                <w:rFonts w:cs="Arial"/>
              </w:rPr>
            </w:pPr>
            <w:r w:rsidRPr="007E0B31">
              <w:rPr>
                <w:rFonts w:cs="Arial"/>
              </w:rPr>
              <w:t>IEC Standard</w:t>
            </w:r>
          </w:p>
        </w:tc>
        <w:tc>
          <w:tcPr>
            <w:tcW w:w="6634" w:type="dxa"/>
          </w:tcPr>
          <w:p w14:paraId="63FFED40" w14:textId="77777777" w:rsidR="002607D0" w:rsidRPr="007E0B31" w:rsidRDefault="002607D0" w:rsidP="002607D0">
            <w:pPr>
              <w:pStyle w:val="TableArial11"/>
              <w:rPr>
                <w:rFonts w:cs="Arial"/>
              </w:rPr>
            </w:pPr>
            <w:r w:rsidRPr="007E0B31">
              <w:rPr>
                <w:rFonts w:cs="Arial"/>
              </w:rPr>
              <w:t>A standard approved by the International Electrotechnical Commission.</w:t>
            </w:r>
          </w:p>
        </w:tc>
      </w:tr>
      <w:tr w:rsidR="002607D0" w:rsidRPr="007E0B31" w14:paraId="05347EF0" w14:textId="77777777" w:rsidTr="57E8CC90">
        <w:trPr>
          <w:cantSplit/>
        </w:trPr>
        <w:tc>
          <w:tcPr>
            <w:tcW w:w="2884" w:type="dxa"/>
          </w:tcPr>
          <w:p w14:paraId="114BD5FE" w14:textId="77777777" w:rsidR="002607D0" w:rsidRPr="007E0B31" w:rsidRDefault="002607D0" w:rsidP="002607D0">
            <w:pPr>
              <w:pStyle w:val="Arial11Bold"/>
              <w:rPr>
                <w:rFonts w:cs="Arial"/>
              </w:rPr>
            </w:pPr>
            <w:r w:rsidRPr="007E0B31">
              <w:rPr>
                <w:rFonts w:cs="Arial"/>
              </w:rPr>
              <w:t>Implementation Date</w:t>
            </w:r>
          </w:p>
        </w:tc>
        <w:tc>
          <w:tcPr>
            <w:tcW w:w="6634" w:type="dxa"/>
          </w:tcPr>
          <w:p w14:paraId="255D3E87" w14:textId="77777777" w:rsidR="002607D0" w:rsidRPr="007E0B31" w:rsidRDefault="002607D0" w:rsidP="002607D0">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2607D0" w:rsidRPr="007E0B31" w14:paraId="7B49F661" w14:textId="77777777" w:rsidTr="57E8CC90">
        <w:trPr>
          <w:cantSplit/>
        </w:trPr>
        <w:tc>
          <w:tcPr>
            <w:tcW w:w="2884" w:type="dxa"/>
          </w:tcPr>
          <w:p w14:paraId="49F67203" w14:textId="77777777" w:rsidR="002607D0" w:rsidRPr="007E0B31" w:rsidRDefault="002607D0" w:rsidP="002607D0">
            <w:pPr>
              <w:pStyle w:val="Arial11Bold"/>
              <w:rPr>
                <w:rFonts w:cs="Arial"/>
              </w:rPr>
            </w:pPr>
            <w:r w:rsidRPr="007E0B31">
              <w:rPr>
                <w:rFonts w:cs="Arial"/>
              </w:rPr>
              <w:t>Implementing Safety Co-ordinator</w:t>
            </w:r>
          </w:p>
        </w:tc>
        <w:tc>
          <w:tcPr>
            <w:tcW w:w="6634" w:type="dxa"/>
          </w:tcPr>
          <w:p w14:paraId="0E80B91B" w14:textId="77777777" w:rsidR="002607D0" w:rsidRPr="007E0B31" w:rsidRDefault="002607D0" w:rsidP="002607D0">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2607D0" w:rsidRPr="007E0B31" w14:paraId="26018E72" w14:textId="77777777" w:rsidTr="57E8CC90">
        <w:trPr>
          <w:cantSplit/>
        </w:trPr>
        <w:tc>
          <w:tcPr>
            <w:tcW w:w="2884" w:type="dxa"/>
          </w:tcPr>
          <w:p w14:paraId="5F7DE292" w14:textId="77777777" w:rsidR="002607D0" w:rsidRPr="007E0B31" w:rsidRDefault="002607D0" w:rsidP="002607D0">
            <w:pPr>
              <w:pStyle w:val="Arial11Bold"/>
              <w:rPr>
                <w:rFonts w:cs="Arial"/>
              </w:rPr>
            </w:pPr>
            <w:r w:rsidRPr="007E0B31">
              <w:rPr>
                <w:rFonts w:cs="Arial"/>
              </w:rPr>
              <w:t>Import Usable</w:t>
            </w:r>
          </w:p>
        </w:tc>
        <w:tc>
          <w:tcPr>
            <w:tcW w:w="6634" w:type="dxa"/>
          </w:tcPr>
          <w:p w14:paraId="7B69D446" w14:textId="77777777" w:rsidR="002607D0" w:rsidRPr="007E0B31" w:rsidRDefault="002607D0" w:rsidP="002607D0">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2607D0" w:rsidRPr="007E0B31" w14:paraId="4287BA38" w14:textId="77777777" w:rsidTr="57E8CC90">
        <w:trPr>
          <w:cantSplit/>
        </w:trPr>
        <w:tc>
          <w:tcPr>
            <w:tcW w:w="2884" w:type="dxa"/>
          </w:tcPr>
          <w:p w14:paraId="24C27F8F" w14:textId="77777777" w:rsidR="002607D0" w:rsidRPr="007E0B31" w:rsidRDefault="002607D0" w:rsidP="002607D0">
            <w:pPr>
              <w:pStyle w:val="Arial11Bold"/>
              <w:rPr>
                <w:rFonts w:cs="Arial"/>
              </w:rPr>
            </w:pPr>
            <w:r w:rsidRPr="007E0B31">
              <w:rPr>
                <w:rFonts w:cs="Arial"/>
              </w:rPr>
              <w:t>Incident Centre</w:t>
            </w:r>
          </w:p>
        </w:tc>
        <w:tc>
          <w:tcPr>
            <w:tcW w:w="6634" w:type="dxa"/>
          </w:tcPr>
          <w:p w14:paraId="54A46A1D" w14:textId="72BD2A9D" w:rsidR="002607D0" w:rsidRPr="007E0B31" w:rsidRDefault="002607D0" w:rsidP="002607D0">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2607D0" w:rsidRPr="007E0B31" w14:paraId="541F315D" w14:textId="77777777" w:rsidTr="57E8CC90">
        <w:trPr>
          <w:cantSplit/>
        </w:trPr>
        <w:tc>
          <w:tcPr>
            <w:tcW w:w="2884" w:type="dxa"/>
          </w:tcPr>
          <w:p w14:paraId="6BFFCE75" w14:textId="77777777" w:rsidR="002607D0" w:rsidRPr="007E0B31" w:rsidRDefault="002607D0" w:rsidP="002607D0">
            <w:pPr>
              <w:pStyle w:val="Arial11Bold"/>
              <w:rPr>
                <w:rFonts w:cs="Arial"/>
              </w:rPr>
            </w:pPr>
            <w:r w:rsidRPr="007E0B31">
              <w:rPr>
                <w:rFonts w:cs="Arial"/>
              </w:rPr>
              <w:t>Independent Back-Up Protection</w:t>
            </w:r>
          </w:p>
        </w:tc>
        <w:tc>
          <w:tcPr>
            <w:tcW w:w="6634" w:type="dxa"/>
          </w:tcPr>
          <w:p w14:paraId="4FA04FB8" w14:textId="77777777" w:rsidR="002607D0" w:rsidRPr="007E0B31" w:rsidRDefault="002607D0" w:rsidP="002607D0">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2607D0" w:rsidRPr="007E0B31" w14:paraId="272081DF" w14:textId="77777777" w:rsidTr="57E8CC90">
        <w:trPr>
          <w:cantSplit/>
        </w:trPr>
        <w:tc>
          <w:tcPr>
            <w:tcW w:w="2884" w:type="dxa"/>
          </w:tcPr>
          <w:p w14:paraId="4BB5AFBA" w14:textId="77777777" w:rsidR="002607D0" w:rsidRPr="007E0B31" w:rsidRDefault="002607D0" w:rsidP="002607D0">
            <w:pPr>
              <w:pStyle w:val="Arial11Bold"/>
              <w:rPr>
                <w:rFonts w:cs="Arial"/>
              </w:rPr>
            </w:pPr>
            <w:r w:rsidRPr="007E0B31">
              <w:rPr>
                <w:rFonts w:cs="Arial"/>
              </w:rPr>
              <w:t>Independent Main Protection</w:t>
            </w:r>
          </w:p>
        </w:tc>
        <w:tc>
          <w:tcPr>
            <w:tcW w:w="6634" w:type="dxa"/>
          </w:tcPr>
          <w:p w14:paraId="14233E7A" w14:textId="77777777" w:rsidR="002607D0" w:rsidRPr="007E0B31" w:rsidRDefault="002607D0" w:rsidP="002607D0">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2607D0" w:rsidRPr="007E0B31" w14:paraId="0DA774CA" w14:textId="77777777" w:rsidTr="57E8CC90">
        <w:trPr>
          <w:cantSplit/>
        </w:trPr>
        <w:tc>
          <w:tcPr>
            <w:tcW w:w="2884" w:type="dxa"/>
          </w:tcPr>
          <w:p w14:paraId="252320A7" w14:textId="77777777" w:rsidR="002607D0" w:rsidRPr="007E0B31" w:rsidRDefault="002607D0" w:rsidP="002607D0">
            <w:pPr>
              <w:pStyle w:val="Arial11Bold"/>
              <w:rPr>
                <w:rFonts w:cs="Arial"/>
              </w:rPr>
            </w:pPr>
            <w:r w:rsidRPr="007E0B31">
              <w:rPr>
                <w:rFonts w:cs="Arial"/>
              </w:rPr>
              <w:t>Indicated Constraint Boundary Margin</w:t>
            </w:r>
          </w:p>
        </w:tc>
        <w:tc>
          <w:tcPr>
            <w:tcW w:w="6634" w:type="dxa"/>
          </w:tcPr>
          <w:p w14:paraId="4FA87BF0" w14:textId="77777777" w:rsidR="002607D0" w:rsidRPr="007E0B31" w:rsidRDefault="002607D0" w:rsidP="002607D0">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2607D0" w:rsidRPr="007E0B31" w14:paraId="61863565" w14:textId="77777777" w:rsidTr="57E8CC90">
        <w:trPr>
          <w:cantSplit/>
        </w:trPr>
        <w:tc>
          <w:tcPr>
            <w:tcW w:w="2884" w:type="dxa"/>
          </w:tcPr>
          <w:p w14:paraId="6C38319C" w14:textId="77777777" w:rsidR="002607D0" w:rsidRPr="007E0B31" w:rsidRDefault="002607D0" w:rsidP="002607D0">
            <w:pPr>
              <w:pStyle w:val="Arial11Bold"/>
              <w:rPr>
                <w:rFonts w:cs="Arial"/>
              </w:rPr>
            </w:pPr>
            <w:r w:rsidRPr="007E0B31">
              <w:rPr>
                <w:rFonts w:cs="Arial"/>
              </w:rPr>
              <w:lastRenderedPageBreak/>
              <w:t>Indicated Imbalance</w:t>
            </w:r>
          </w:p>
        </w:tc>
        <w:tc>
          <w:tcPr>
            <w:tcW w:w="6634" w:type="dxa"/>
          </w:tcPr>
          <w:p w14:paraId="42D431C5" w14:textId="77777777" w:rsidR="002607D0" w:rsidRPr="007E0B31" w:rsidRDefault="002607D0" w:rsidP="002607D0">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2607D0" w:rsidRPr="007E0B31" w14:paraId="15FAF20B" w14:textId="77777777" w:rsidTr="57E8CC90">
        <w:trPr>
          <w:cantSplit/>
        </w:trPr>
        <w:tc>
          <w:tcPr>
            <w:tcW w:w="2884" w:type="dxa"/>
          </w:tcPr>
          <w:p w14:paraId="74BB53EE" w14:textId="77777777" w:rsidR="002607D0" w:rsidRPr="007E0B31" w:rsidRDefault="002607D0" w:rsidP="002607D0">
            <w:pPr>
              <w:pStyle w:val="Arial11Bold"/>
              <w:rPr>
                <w:rFonts w:cs="Arial"/>
              </w:rPr>
            </w:pPr>
            <w:r w:rsidRPr="007E0B31">
              <w:rPr>
                <w:rFonts w:cs="Arial"/>
              </w:rPr>
              <w:t>Indicated Margin</w:t>
            </w:r>
          </w:p>
        </w:tc>
        <w:tc>
          <w:tcPr>
            <w:tcW w:w="6634" w:type="dxa"/>
          </w:tcPr>
          <w:p w14:paraId="518FD569" w14:textId="77777777" w:rsidR="002607D0" w:rsidRPr="007E0B31" w:rsidRDefault="002607D0" w:rsidP="002607D0">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2607D0" w:rsidRPr="007E0B31" w14:paraId="2A3705DD" w14:textId="77777777" w:rsidTr="57E8CC90">
        <w:trPr>
          <w:cantSplit/>
        </w:trPr>
        <w:tc>
          <w:tcPr>
            <w:tcW w:w="2884" w:type="dxa"/>
          </w:tcPr>
          <w:p w14:paraId="421C3788" w14:textId="0C240CCC" w:rsidR="002607D0" w:rsidRPr="00051DEE" w:rsidRDefault="002607D0" w:rsidP="002607D0">
            <w:pPr>
              <w:pStyle w:val="Arial11Bold"/>
              <w:rPr>
                <w:rFonts w:cs="Arial"/>
              </w:rPr>
            </w:pPr>
            <w:r w:rsidRPr="002510FF">
              <w:rPr>
                <w:rFonts w:cs="Arial"/>
              </w:rPr>
              <w:t>Inertia Constant H</w:t>
            </w:r>
          </w:p>
        </w:tc>
        <w:tc>
          <w:tcPr>
            <w:tcW w:w="6634" w:type="dxa"/>
          </w:tcPr>
          <w:p w14:paraId="4F8B332C" w14:textId="5E0BA062" w:rsidR="002607D0" w:rsidRPr="00051DEE" w:rsidRDefault="002607D0" w:rsidP="002607D0">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2607D0" w:rsidRPr="007E0B31" w14:paraId="38E6BE11" w14:textId="77777777" w:rsidTr="57E8CC90">
        <w:trPr>
          <w:cantSplit/>
        </w:trPr>
        <w:tc>
          <w:tcPr>
            <w:tcW w:w="2884" w:type="dxa"/>
          </w:tcPr>
          <w:p w14:paraId="536C7300" w14:textId="7F14CB3B" w:rsidR="002607D0" w:rsidRPr="00051DEE" w:rsidRDefault="002607D0" w:rsidP="002607D0">
            <w:pPr>
              <w:pStyle w:val="Arial11Bold"/>
              <w:rPr>
                <w:rFonts w:cs="Arial"/>
              </w:rPr>
            </w:pPr>
            <w:r w:rsidRPr="002510FF">
              <w:rPr>
                <w:rFonts w:cs="Arial"/>
              </w:rPr>
              <w:t>Inertia Constant He</w:t>
            </w:r>
          </w:p>
        </w:tc>
        <w:tc>
          <w:tcPr>
            <w:tcW w:w="6634" w:type="dxa"/>
          </w:tcPr>
          <w:p w14:paraId="0284BA2B" w14:textId="5BC58B65" w:rsidR="002607D0" w:rsidRPr="00051DEE" w:rsidRDefault="002607D0" w:rsidP="002607D0">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277521" w14:paraId="71C0240B" w14:textId="77777777" w:rsidTr="00277521">
        <w:trPr>
          <w:cantSplit/>
          <w:trHeight w:val="300"/>
        </w:trPr>
        <w:tc>
          <w:tcPr>
            <w:tcW w:w="2884" w:type="dxa"/>
          </w:tcPr>
          <w:p w14:paraId="50E83426" w14:textId="77777777" w:rsidR="00277521" w:rsidRDefault="00277521" w:rsidP="0029678F">
            <w:pPr>
              <w:pStyle w:val="Arial11Bold"/>
              <w:rPr>
                <w:rFonts w:cs="Arial"/>
              </w:rPr>
            </w:pPr>
            <w:r w:rsidRPr="38E6A229">
              <w:rPr>
                <w:rFonts w:cs="Arial"/>
              </w:rPr>
              <w:t>Information Request Notice</w:t>
            </w:r>
          </w:p>
        </w:tc>
        <w:tc>
          <w:tcPr>
            <w:tcW w:w="6634" w:type="dxa"/>
          </w:tcPr>
          <w:p w14:paraId="77256C7E" w14:textId="77777777" w:rsidR="00277521" w:rsidRDefault="00277521" w:rsidP="0029678F">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 requirements for relevant information in accordance with section 172 of the Energy Act 2023. This will be prepared in accordance with </w:t>
            </w:r>
            <w:r w:rsidRPr="38E6A229">
              <w:rPr>
                <w:rFonts w:cs="Arial"/>
                <w:b/>
                <w:bCs/>
              </w:rPr>
              <w:t xml:space="preserve">The Company’s </w:t>
            </w:r>
            <w:r w:rsidRPr="004E64E8">
              <w:rPr>
                <w:rFonts w:cs="Arial"/>
              </w:rPr>
              <w:t>published</w:t>
            </w:r>
            <w:r w:rsidRPr="38E6A229">
              <w:rPr>
                <w:rFonts w:cs="Arial"/>
              </w:rPr>
              <w:t xml:space="preserve"> </w:t>
            </w:r>
            <w:r w:rsidRPr="38E6A229">
              <w:rPr>
                <w:rFonts w:cs="Arial"/>
                <w:b/>
                <w:bCs/>
              </w:rPr>
              <w:t>Information Request Statement.</w:t>
            </w:r>
          </w:p>
        </w:tc>
      </w:tr>
      <w:tr w:rsidR="00277521" w14:paraId="1E8F61DB" w14:textId="77777777" w:rsidTr="00277521">
        <w:trPr>
          <w:cantSplit/>
          <w:trHeight w:val="300"/>
        </w:trPr>
        <w:tc>
          <w:tcPr>
            <w:tcW w:w="2884" w:type="dxa"/>
          </w:tcPr>
          <w:p w14:paraId="7333A704" w14:textId="77777777" w:rsidR="00277521" w:rsidRDefault="00277521" w:rsidP="0029678F">
            <w:pPr>
              <w:pStyle w:val="Arial11Bold"/>
              <w:rPr>
                <w:rFonts w:cs="Arial"/>
              </w:rPr>
            </w:pPr>
            <w:r w:rsidRPr="38E6A229">
              <w:rPr>
                <w:rFonts w:cs="Arial"/>
              </w:rPr>
              <w:t>Information Request Statement</w:t>
            </w:r>
          </w:p>
        </w:tc>
        <w:tc>
          <w:tcPr>
            <w:tcW w:w="6634" w:type="dxa"/>
          </w:tcPr>
          <w:p w14:paraId="1F9B2962" w14:textId="77777777" w:rsidR="00277521" w:rsidRDefault="00277521" w:rsidP="0029678F">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 xml:space="preserve">ESO Licence </w:t>
            </w:r>
            <w:r w:rsidRPr="38E6A229">
              <w:rPr>
                <w:rFonts w:cs="Arial"/>
              </w:rPr>
              <w:t xml:space="preserve">and </w:t>
            </w:r>
            <w:r w:rsidRPr="38E6A229">
              <w:rPr>
                <w:rFonts w:cs="Arial"/>
                <w:b/>
                <w:bCs/>
              </w:rPr>
              <w:t>GSP Licence</w:t>
            </w:r>
            <w:r w:rsidRPr="38E6A229">
              <w:rPr>
                <w:rFonts w:cs="Arial"/>
              </w:rPr>
              <w:t xml:space="preserve">, setting out the process that </w:t>
            </w:r>
            <w:r w:rsidRPr="38E6A229">
              <w:rPr>
                <w:rFonts w:cs="Arial"/>
                <w:b/>
                <w:bCs/>
              </w:rPr>
              <w:t>The Company</w:t>
            </w:r>
            <w:r w:rsidRPr="38E6A229">
              <w:rPr>
                <w:rFonts w:cs="Arial"/>
              </w:rPr>
              <w:t xml:space="preserve"> will follow when requesting information from relevant parties by the issue of an </w:t>
            </w:r>
            <w:r w:rsidRPr="38E6A229">
              <w:rPr>
                <w:rFonts w:cs="Arial"/>
                <w:b/>
                <w:bCs/>
              </w:rPr>
              <w:t>Information Request Notice.</w:t>
            </w:r>
          </w:p>
        </w:tc>
      </w:tr>
      <w:tr w:rsidR="002607D0" w:rsidRPr="007E0B31" w14:paraId="5D104123" w14:textId="77777777" w:rsidTr="57E8CC90">
        <w:trPr>
          <w:cantSplit/>
        </w:trPr>
        <w:tc>
          <w:tcPr>
            <w:tcW w:w="2884" w:type="dxa"/>
          </w:tcPr>
          <w:p w14:paraId="57243BC1" w14:textId="77777777" w:rsidR="002607D0" w:rsidRPr="007E0B31" w:rsidRDefault="002607D0" w:rsidP="002607D0">
            <w:pPr>
              <w:pStyle w:val="Arial11Bold"/>
              <w:rPr>
                <w:rFonts w:cs="Arial"/>
              </w:rPr>
            </w:pPr>
            <w:r w:rsidRPr="007E0B31">
              <w:rPr>
                <w:rFonts w:cs="Arial"/>
              </w:rPr>
              <w:t>Installation Document</w:t>
            </w:r>
          </w:p>
        </w:tc>
        <w:tc>
          <w:tcPr>
            <w:tcW w:w="6634" w:type="dxa"/>
          </w:tcPr>
          <w:p w14:paraId="241537F4" w14:textId="77777777" w:rsidR="002607D0" w:rsidRPr="007E0B31" w:rsidRDefault="002607D0" w:rsidP="002607D0">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2607D0" w:rsidRPr="007E0B31" w14:paraId="1F945CAA" w14:textId="77777777" w:rsidTr="57E8CC90">
        <w:trPr>
          <w:cantSplit/>
        </w:trPr>
        <w:tc>
          <w:tcPr>
            <w:tcW w:w="2884" w:type="dxa"/>
          </w:tcPr>
          <w:p w14:paraId="539FD014" w14:textId="77777777" w:rsidR="002607D0" w:rsidRPr="007E0B31" w:rsidRDefault="002607D0" w:rsidP="002607D0">
            <w:pPr>
              <w:pStyle w:val="Arial11Bold"/>
              <w:rPr>
                <w:rFonts w:cs="Arial"/>
              </w:rPr>
            </w:pPr>
            <w:r w:rsidRPr="007E0B31">
              <w:rPr>
                <w:rFonts w:cs="Arial"/>
              </w:rPr>
              <w:t>Instructor Facilities</w:t>
            </w:r>
          </w:p>
        </w:tc>
        <w:tc>
          <w:tcPr>
            <w:tcW w:w="6634" w:type="dxa"/>
          </w:tcPr>
          <w:p w14:paraId="34FE6C7A" w14:textId="77777777" w:rsidR="002607D0" w:rsidRPr="007E0B31" w:rsidRDefault="002607D0" w:rsidP="002607D0">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2607D0" w:rsidRPr="007E0B31" w14:paraId="2377D659" w14:textId="77777777" w:rsidTr="57E8CC90">
        <w:trPr>
          <w:cantSplit/>
        </w:trPr>
        <w:tc>
          <w:tcPr>
            <w:tcW w:w="2884" w:type="dxa"/>
          </w:tcPr>
          <w:p w14:paraId="19B39F28" w14:textId="77777777" w:rsidR="002607D0" w:rsidRPr="007E0B31" w:rsidRDefault="002607D0" w:rsidP="002607D0">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2607D0" w:rsidRPr="007E0B31" w:rsidRDefault="002607D0" w:rsidP="002607D0">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2607D0" w:rsidRPr="007E0B31" w14:paraId="477F8729" w14:textId="77777777" w:rsidTr="57E8CC90">
        <w:trPr>
          <w:cantSplit/>
        </w:trPr>
        <w:tc>
          <w:tcPr>
            <w:tcW w:w="2884" w:type="dxa"/>
          </w:tcPr>
          <w:p w14:paraId="4766D9CA" w14:textId="77777777" w:rsidR="002607D0" w:rsidRPr="007E0B31" w:rsidRDefault="002607D0" w:rsidP="002607D0">
            <w:pPr>
              <w:pStyle w:val="Arial11Bold"/>
              <w:rPr>
                <w:rFonts w:cs="Arial"/>
              </w:rPr>
            </w:pPr>
            <w:r w:rsidRPr="007E0B31">
              <w:rPr>
                <w:rFonts w:cs="Arial"/>
              </w:rPr>
              <w:t>Intellectual Property" or "IPRs</w:t>
            </w:r>
          </w:p>
        </w:tc>
        <w:tc>
          <w:tcPr>
            <w:tcW w:w="6634" w:type="dxa"/>
          </w:tcPr>
          <w:p w14:paraId="4FBE02D5" w14:textId="77777777" w:rsidR="002607D0" w:rsidRPr="007E0B31" w:rsidRDefault="002607D0" w:rsidP="002607D0">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607D0" w:rsidRPr="007E0B31" w14:paraId="4EF3A882" w14:textId="77777777" w:rsidTr="57E8CC90">
        <w:trPr>
          <w:cantSplit/>
        </w:trPr>
        <w:tc>
          <w:tcPr>
            <w:tcW w:w="2884" w:type="dxa"/>
          </w:tcPr>
          <w:p w14:paraId="5A3DE7CB" w14:textId="647F140D" w:rsidR="002607D0" w:rsidRPr="007E0B31" w:rsidRDefault="002607D0" w:rsidP="002607D0">
            <w:pPr>
              <w:pStyle w:val="Arial11Bold"/>
              <w:rPr>
                <w:rFonts w:cs="Arial"/>
              </w:rPr>
            </w:pPr>
            <w:r>
              <w:rPr>
                <w:rFonts w:cs="Arial"/>
              </w:rPr>
              <w:t>Interconnector</w:t>
            </w:r>
          </w:p>
        </w:tc>
        <w:tc>
          <w:tcPr>
            <w:tcW w:w="6634" w:type="dxa"/>
          </w:tcPr>
          <w:p w14:paraId="13F23BFA" w14:textId="74CDDFA8" w:rsidR="002607D0" w:rsidRPr="007E0B31" w:rsidRDefault="002607D0" w:rsidP="002607D0">
            <w:pPr>
              <w:pStyle w:val="TableArial11"/>
              <w:rPr>
                <w:rFonts w:cs="Arial"/>
              </w:rPr>
            </w:pPr>
            <w:r>
              <w:rPr>
                <w:rFonts w:cs="Arial"/>
              </w:rPr>
              <w:t xml:space="preserve">as defined in the </w:t>
            </w:r>
            <w:r w:rsidRPr="00E71BE7">
              <w:rPr>
                <w:rFonts w:cs="Arial"/>
                <w:b/>
                <w:bCs/>
              </w:rPr>
              <w:t>BSC</w:t>
            </w:r>
          </w:p>
        </w:tc>
      </w:tr>
      <w:tr w:rsidR="002607D0" w:rsidRPr="007E0B31" w14:paraId="2FCFAD31" w14:textId="77777777" w:rsidTr="57E8CC90">
        <w:trPr>
          <w:cantSplit/>
        </w:trPr>
        <w:tc>
          <w:tcPr>
            <w:tcW w:w="2884" w:type="dxa"/>
          </w:tcPr>
          <w:p w14:paraId="02710B50" w14:textId="77777777" w:rsidR="002607D0" w:rsidRPr="007E0B31" w:rsidRDefault="002607D0" w:rsidP="002607D0">
            <w:pPr>
              <w:pStyle w:val="Arial11Bold"/>
              <w:rPr>
                <w:rFonts w:cs="Arial"/>
              </w:rPr>
            </w:pPr>
            <w:r w:rsidRPr="007E0B31">
              <w:rPr>
                <w:rFonts w:cs="Arial"/>
              </w:rPr>
              <w:t>Interconnection Agreement</w:t>
            </w:r>
          </w:p>
        </w:tc>
        <w:tc>
          <w:tcPr>
            <w:tcW w:w="6634" w:type="dxa"/>
          </w:tcPr>
          <w:p w14:paraId="45CBA041" w14:textId="5E18B7DA" w:rsidR="002607D0" w:rsidRPr="007E0B31" w:rsidRDefault="002607D0" w:rsidP="002607D0">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2607D0" w:rsidRPr="007E0B31" w14:paraId="2BC48186" w14:textId="77777777" w:rsidTr="57E8CC90">
        <w:trPr>
          <w:cantSplit/>
        </w:trPr>
        <w:tc>
          <w:tcPr>
            <w:tcW w:w="2884" w:type="dxa"/>
          </w:tcPr>
          <w:p w14:paraId="4D33F788" w14:textId="77777777" w:rsidR="002607D0" w:rsidRPr="007E0B31" w:rsidRDefault="002607D0" w:rsidP="002607D0">
            <w:pPr>
              <w:pStyle w:val="Arial11Bold"/>
              <w:rPr>
                <w:rFonts w:cs="Arial"/>
              </w:rPr>
            </w:pPr>
            <w:r w:rsidRPr="007E0B31">
              <w:rPr>
                <w:rFonts w:cs="Arial"/>
              </w:rPr>
              <w:lastRenderedPageBreak/>
              <w:t>Interconnector Export Capacity</w:t>
            </w:r>
          </w:p>
        </w:tc>
        <w:tc>
          <w:tcPr>
            <w:tcW w:w="6634" w:type="dxa"/>
          </w:tcPr>
          <w:p w14:paraId="5DAC083A" w14:textId="77777777" w:rsidR="002607D0" w:rsidRPr="007E0B31" w:rsidRDefault="002607D0" w:rsidP="002607D0">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2607D0" w:rsidRPr="007E0B31" w14:paraId="4FF599B1" w14:textId="77777777" w:rsidTr="57E8CC90">
        <w:trPr>
          <w:cantSplit/>
        </w:trPr>
        <w:tc>
          <w:tcPr>
            <w:tcW w:w="2884" w:type="dxa"/>
          </w:tcPr>
          <w:p w14:paraId="2CA9AD19" w14:textId="77777777" w:rsidR="002607D0" w:rsidRPr="007E0B31" w:rsidRDefault="002607D0" w:rsidP="002607D0">
            <w:pPr>
              <w:pStyle w:val="Arial11Bold"/>
              <w:rPr>
                <w:rFonts w:cs="Arial"/>
              </w:rPr>
            </w:pPr>
            <w:r w:rsidRPr="007E0B31">
              <w:rPr>
                <w:rFonts w:cs="Arial"/>
              </w:rPr>
              <w:t>Interconnector Import Capacity</w:t>
            </w:r>
          </w:p>
        </w:tc>
        <w:tc>
          <w:tcPr>
            <w:tcW w:w="6634" w:type="dxa"/>
          </w:tcPr>
          <w:p w14:paraId="04627380" w14:textId="77777777" w:rsidR="002607D0" w:rsidRPr="007E0B31" w:rsidRDefault="002607D0" w:rsidP="002607D0">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2607D0" w:rsidRPr="007E0B31" w14:paraId="2F3AEF1F" w14:textId="77777777" w:rsidTr="57E8CC90">
        <w:trPr>
          <w:cantSplit/>
        </w:trPr>
        <w:tc>
          <w:tcPr>
            <w:tcW w:w="2884" w:type="dxa"/>
          </w:tcPr>
          <w:p w14:paraId="1C15EAE1" w14:textId="77777777" w:rsidR="002607D0" w:rsidRPr="007E0B31" w:rsidRDefault="002607D0" w:rsidP="002607D0">
            <w:pPr>
              <w:pStyle w:val="Arial11Bold"/>
              <w:rPr>
                <w:rFonts w:cs="Arial"/>
              </w:rPr>
            </w:pPr>
            <w:r w:rsidRPr="007E0B31">
              <w:rPr>
                <w:rFonts w:cs="Arial"/>
              </w:rPr>
              <w:t>Interconnector Owner</w:t>
            </w:r>
          </w:p>
        </w:tc>
        <w:tc>
          <w:tcPr>
            <w:tcW w:w="6634" w:type="dxa"/>
          </w:tcPr>
          <w:p w14:paraId="0FE06979" w14:textId="77777777" w:rsidR="002607D0" w:rsidRPr="007E0B31" w:rsidRDefault="002607D0" w:rsidP="002607D0">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2607D0" w:rsidRPr="007E0B31" w14:paraId="5F6DFE69" w14:textId="77777777" w:rsidTr="57E8CC90">
        <w:trPr>
          <w:cantSplit/>
        </w:trPr>
        <w:tc>
          <w:tcPr>
            <w:tcW w:w="2884" w:type="dxa"/>
          </w:tcPr>
          <w:p w14:paraId="15B5C003" w14:textId="0D8C61F6" w:rsidR="002607D0" w:rsidRPr="007E0B31" w:rsidRDefault="002607D0" w:rsidP="002607D0">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2607D0" w:rsidRPr="007E0B31" w:rsidRDefault="002607D0" w:rsidP="002607D0">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2607D0" w:rsidRPr="007E0B31" w14:paraId="01748928" w14:textId="77777777" w:rsidTr="57E8CC90">
        <w:trPr>
          <w:cantSplit/>
        </w:trPr>
        <w:tc>
          <w:tcPr>
            <w:tcW w:w="2884" w:type="dxa"/>
          </w:tcPr>
          <w:p w14:paraId="02F43987" w14:textId="77777777" w:rsidR="002607D0" w:rsidRPr="007E0B31" w:rsidRDefault="002607D0" w:rsidP="002607D0">
            <w:pPr>
              <w:pStyle w:val="Arial11Bold"/>
              <w:rPr>
                <w:rFonts w:cs="Arial"/>
              </w:rPr>
            </w:pPr>
            <w:r w:rsidRPr="007E0B31">
              <w:rPr>
                <w:rFonts w:cs="Arial"/>
              </w:rPr>
              <w:t>Interconnector User</w:t>
            </w:r>
          </w:p>
        </w:tc>
        <w:tc>
          <w:tcPr>
            <w:tcW w:w="6634" w:type="dxa"/>
          </w:tcPr>
          <w:p w14:paraId="6E4FAB89" w14:textId="77777777" w:rsidR="002607D0" w:rsidRPr="007E0B31" w:rsidRDefault="002607D0" w:rsidP="002607D0">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2607D0" w:rsidRPr="007E0B31" w14:paraId="68EE5DBC" w14:textId="77777777" w:rsidTr="57E8CC90">
        <w:trPr>
          <w:cantSplit/>
        </w:trPr>
        <w:tc>
          <w:tcPr>
            <w:tcW w:w="2884" w:type="dxa"/>
          </w:tcPr>
          <w:p w14:paraId="6EBE7A9A" w14:textId="77777777" w:rsidR="002607D0" w:rsidRPr="007E0B31" w:rsidRDefault="002607D0" w:rsidP="002607D0">
            <w:pPr>
              <w:pStyle w:val="Arial11Bold"/>
              <w:rPr>
                <w:rFonts w:cs="Arial"/>
              </w:rPr>
            </w:pPr>
            <w:r w:rsidRPr="007E0B31">
              <w:rPr>
                <w:rFonts w:cs="Arial"/>
              </w:rPr>
              <w:t>Interface Agreement</w:t>
            </w:r>
          </w:p>
        </w:tc>
        <w:tc>
          <w:tcPr>
            <w:tcW w:w="6634" w:type="dxa"/>
          </w:tcPr>
          <w:p w14:paraId="1C725332" w14:textId="77777777" w:rsidR="002607D0" w:rsidRPr="007E0B31" w:rsidRDefault="002607D0" w:rsidP="002607D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607D0" w:rsidRPr="007E0B31" w14:paraId="29BE3A79" w14:textId="77777777" w:rsidTr="57E8CC90">
        <w:trPr>
          <w:cantSplit/>
        </w:trPr>
        <w:tc>
          <w:tcPr>
            <w:tcW w:w="2884" w:type="dxa"/>
          </w:tcPr>
          <w:p w14:paraId="1B8ED475" w14:textId="77777777" w:rsidR="002607D0" w:rsidRPr="007E0B31" w:rsidRDefault="002607D0" w:rsidP="002607D0">
            <w:pPr>
              <w:pStyle w:val="Arial11Bold"/>
              <w:rPr>
                <w:rFonts w:cs="Arial"/>
                <w:highlight w:val="green"/>
              </w:rPr>
            </w:pPr>
            <w:r w:rsidRPr="007E0B31">
              <w:rPr>
                <w:rFonts w:cs="Arial"/>
              </w:rPr>
              <w:t>Interface Point</w:t>
            </w:r>
          </w:p>
        </w:tc>
        <w:tc>
          <w:tcPr>
            <w:tcW w:w="6634" w:type="dxa"/>
          </w:tcPr>
          <w:p w14:paraId="51795A34" w14:textId="77777777" w:rsidR="002607D0" w:rsidRPr="007E0B31" w:rsidRDefault="002607D0" w:rsidP="002607D0">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2607D0" w:rsidRPr="007E0B31" w14:paraId="2C6BEDD2" w14:textId="77777777" w:rsidTr="57E8CC90">
        <w:trPr>
          <w:cantSplit/>
        </w:trPr>
        <w:tc>
          <w:tcPr>
            <w:tcW w:w="2884" w:type="dxa"/>
          </w:tcPr>
          <w:p w14:paraId="01D5FAC5" w14:textId="77777777" w:rsidR="002607D0" w:rsidRPr="007E0B31" w:rsidRDefault="002607D0" w:rsidP="002607D0">
            <w:pPr>
              <w:pStyle w:val="Arial11Bold"/>
              <w:rPr>
                <w:rFonts w:cs="Arial"/>
              </w:rPr>
            </w:pPr>
            <w:r w:rsidRPr="007E0B31">
              <w:rPr>
                <w:rFonts w:cs="Arial"/>
              </w:rPr>
              <w:t>Interface Point Capacity</w:t>
            </w:r>
          </w:p>
        </w:tc>
        <w:tc>
          <w:tcPr>
            <w:tcW w:w="6634" w:type="dxa"/>
          </w:tcPr>
          <w:p w14:paraId="0901FDA2" w14:textId="77777777" w:rsidR="002607D0" w:rsidRPr="007E0B31" w:rsidRDefault="002607D0" w:rsidP="002607D0">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2607D0" w:rsidRPr="007E0B31" w14:paraId="4A82B3D9" w14:textId="77777777" w:rsidTr="57E8CC90">
        <w:trPr>
          <w:cantSplit/>
        </w:trPr>
        <w:tc>
          <w:tcPr>
            <w:tcW w:w="2884" w:type="dxa"/>
          </w:tcPr>
          <w:p w14:paraId="438F6413" w14:textId="77777777" w:rsidR="002607D0" w:rsidRPr="007E0B31" w:rsidRDefault="002607D0" w:rsidP="002607D0">
            <w:pPr>
              <w:pStyle w:val="Arial11Bold"/>
              <w:rPr>
                <w:rFonts w:cs="Arial"/>
                <w:highlight w:val="green"/>
              </w:rPr>
            </w:pPr>
            <w:r w:rsidRPr="007E0B31">
              <w:rPr>
                <w:rFonts w:cs="Arial"/>
              </w:rPr>
              <w:t>Interface Point Target Voltage/Power factor</w:t>
            </w:r>
          </w:p>
        </w:tc>
        <w:tc>
          <w:tcPr>
            <w:tcW w:w="6634" w:type="dxa"/>
          </w:tcPr>
          <w:p w14:paraId="6EFF12D7" w14:textId="755218E8" w:rsidR="002607D0" w:rsidRPr="007E0B31" w:rsidRDefault="002607D0" w:rsidP="002607D0">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D95689" w:rsidRPr="007E0B31" w14:paraId="367A9384" w14:textId="77777777" w:rsidTr="00D95689">
        <w:trPr>
          <w:cantSplit/>
        </w:trPr>
        <w:tc>
          <w:tcPr>
            <w:tcW w:w="2884" w:type="dxa"/>
          </w:tcPr>
          <w:p w14:paraId="1C4F85FA" w14:textId="77777777" w:rsidR="00D95689" w:rsidRPr="00D95689" w:rsidRDefault="00D95689" w:rsidP="0029678F">
            <w:pPr>
              <w:pStyle w:val="Arial11Bold"/>
              <w:rPr>
                <w:rFonts w:cs="Arial"/>
              </w:rPr>
            </w:pPr>
            <w:bookmarkStart w:id="26" w:name="_DV_C25"/>
            <w:r w:rsidRPr="005516AE">
              <w:rPr>
                <w:rFonts w:cs="Arial"/>
                <w:bCs/>
              </w:rPr>
              <w:t>Interim-Balancing Compliance Notification</w:t>
            </w:r>
          </w:p>
        </w:tc>
        <w:tc>
          <w:tcPr>
            <w:tcW w:w="6634" w:type="dxa"/>
          </w:tcPr>
          <w:p w14:paraId="31D386E9" w14:textId="77777777" w:rsidR="00D95689" w:rsidRPr="00303C15" w:rsidRDefault="00D95689" w:rsidP="0029678F">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on or after 05-09-2024</w:t>
            </w:r>
            <w:r w:rsidRPr="00303C15">
              <w:rPr>
                <w:rFonts w:cs="Arial"/>
                <w:b/>
                <w:bCs/>
              </w:rPr>
              <w:t>,</w:t>
            </w:r>
            <w:r>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1AEB703D" w14:textId="77777777" w:rsidR="00D95689" w:rsidRPr="00303C15" w:rsidRDefault="00D95689" w:rsidP="0029678F">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553D9499" w14:textId="77777777" w:rsidR="00D95689" w:rsidRPr="007E0B31" w:rsidRDefault="00D95689" w:rsidP="0029678F">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2607D0" w:rsidRPr="007E0B31" w14:paraId="5DAADA09" w14:textId="77777777" w:rsidTr="57E8CC90">
        <w:trPr>
          <w:cantSplit/>
        </w:trPr>
        <w:tc>
          <w:tcPr>
            <w:tcW w:w="2884" w:type="dxa"/>
          </w:tcPr>
          <w:p w14:paraId="133A5B7C" w14:textId="36D70465" w:rsidR="002607D0" w:rsidRPr="007E0B31" w:rsidRDefault="002607D0" w:rsidP="002607D0">
            <w:pPr>
              <w:pStyle w:val="Arial11Bold"/>
              <w:rPr>
                <w:rFonts w:cs="Arial"/>
              </w:rPr>
            </w:pPr>
            <w:r w:rsidRPr="007E0B31">
              <w:rPr>
                <w:rFonts w:cs="Arial"/>
              </w:rPr>
              <w:lastRenderedPageBreak/>
              <w:t xml:space="preserve">Interim Operational Notification </w:t>
            </w:r>
            <w:r w:rsidRPr="007E0B31">
              <w:rPr>
                <w:rFonts w:cs="Arial"/>
                <w:b w:val="0"/>
              </w:rPr>
              <w:t>or</w:t>
            </w:r>
            <w:r w:rsidRPr="007E0B31">
              <w:rPr>
                <w:rFonts w:cs="Arial"/>
              </w:rPr>
              <w:t xml:space="preserve"> ION </w:t>
            </w:r>
            <w:bookmarkEnd w:id="26"/>
          </w:p>
        </w:tc>
        <w:tc>
          <w:tcPr>
            <w:tcW w:w="6634" w:type="dxa"/>
          </w:tcPr>
          <w:p w14:paraId="40D45ABF" w14:textId="409DC57C" w:rsidR="002607D0" w:rsidRPr="007E0B31" w:rsidRDefault="002607D0" w:rsidP="002607D0">
            <w:pPr>
              <w:pStyle w:val="TableArial11"/>
              <w:rPr>
                <w:rFonts w:cs="Arial"/>
              </w:rPr>
            </w:pPr>
            <w:bookmarkStart w:id="2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27"/>
            <w:proofErr w:type="gramEnd"/>
          </w:p>
          <w:p w14:paraId="2DAA1BCB" w14:textId="77777777" w:rsidR="002607D0" w:rsidRPr="007E0B31" w:rsidRDefault="002607D0" w:rsidP="002607D0">
            <w:pPr>
              <w:pStyle w:val="TableArial11"/>
              <w:ind w:left="567" w:hanging="567"/>
              <w:rPr>
                <w:rFonts w:cs="Arial"/>
              </w:rPr>
            </w:pPr>
            <w:bookmarkStart w:id="28" w:name="_DV_C27"/>
            <w:r w:rsidRPr="007E0B31">
              <w:rPr>
                <w:rFonts w:cs="Arial"/>
              </w:rPr>
              <w:t>(a)</w:t>
            </w:r>
            <w:r w:rsidRPr="007E0B31">
              <w:rPr>
                <w:rFonts w:cs="Arial"/>
              </w:rPr>
              <w:tab/>
              <w:t xml:space="preserve">with the Grid Code, and </w:t>
            </w:r>
            <w:bookmarkEnd w:id="28"/>
          </w:p>
          <w:p w14:paraId="71F8FC61" w14:textId="77777777" w:rsidR="002607D0" w:rsidRPr="007E0B31" w:rsidRDefault="002607D0" w:rsidP="002607D0">
            <w:pPr>
              <w:pStyle w:val="TableArial11"/>
              <w:ind w:left="567" w:hanging="567"/>
              <w:rPr>
                <w:rFonts w:cs="Arial"/>
              </w:rPr>
            </w:pPr>
            <w:bookmarkStart w:id="2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9"/>
          </w:p>
          <w:p w14:paraId="77F719EF" w14:textId="77777777" w:rsidR="002607D0" w:rsidRPr="007E0B31" w:rsidRDefault="002607D0" w:rsidP="002607D0">
            <w:pPr>
              <w:pStyle w:val="TableArial11"/>
              <w:rPr>
                <w:rFonts w:cs="Arial"/>
                <w:u w:val="single"/>
              </w:rPr>
            </w:pPr>
            <w:bookmarkStart w:id="3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2607D0" w:rsidRPr="007E0B31" w14:paraId="78927B55" w14:textId="77777777" w:rsidTr="57E8CC90">
        <w:trPr>
          <w:cantSplit/>
        </w:trPr>
        <w:tc>
          <w:tcPr>
            <w:tcW w:w="2884" w:type="dxa"/>
          </w:tcPr>
          <w:p w14:paraId="7E7B80FA" w14:textId="77777777" w:rsidR="002607D0" w:rsidRPr="007E0B31" w:rsidRDefault="002607D0" w:rsidP="002607D0">
            <w:pPr>
              <w:pStyle w:val="Arial11Bold"/>
              <w:rPr>
                <w:rFonts w:cs="Arial"/>
              </w:rPr>
            </w:pPr>
            <w:r w:rsidRPr="007E0B31">
              <w:rPr>
                <w:rFonts w:cs="Arial"/>
              </w:rPr>
              <w:t>Intermittent Power Source</w:t>
            </w:r>
          </w:p>
        </w:tc>
        <w:tc>
          <w:tcPr>
            <w:tcW w:w="6634" w:type="dxa"/>
          </w:tcPr>
          <w:p w14:paraId="631004BC" w14:textId="4B244038" w:rsidR="002607D0" w:rsidRPr="007E0B31" w:rsidRDefault="002607D0" w:rsidP="002607D0">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2607D0" w:rsidRPr="007E0B31" w14:paraId="0FF2C477" w14:textId="77777777" w:rsidTr="57E8CC90">
        <w:trPr>
          <w:cantSplit/>
        </w:trPr>
        <w:tc>
          <w:tcPr>
            <w:tcW w:w="2884" w:type="dxa"/>
          </w:tcPr>
          <w:p w14:paraId="28EBC4C0" w14:textId="76EEE9C4" w:rsidR="002607D0" w:rsidRPr="00865ADF" w:rsidRDefault="002607D0" w:rsidP="002607D0">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2607D0" w:rsidRPr="002510FF" w:rsidRDefault="002607D0" w:rsidP="002607D0">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2607D0" w:rsidRPr="002510FF" w:rsidRDefault="002607D0" w:rsidP="002607D0">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2607D0" w:rsidRPr="002510FF" w:rsidRDefault="002607D0" w:rsidP="002607D0">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2607D0" w:rsidRPr="00865ADF" w:rsidRDefault="002607D0" w:rsidP="002607D0">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2607D0" w:rsidRPr="007E0B31" w14:paraId="638863F5" w14:textId="77777777" w:rsidTr="57E8CC90">
        <w:trPr>
          <w:cantSplit/>
        </w:trPr>
        <w:tc>
          <w:tcPr>
            <w:tcW w:w="2884" w:type="dxa"/>
          </w:tcPr>
          <w:p w14:paraId="26926052" w14:textId="77777777" w:rsidR="002607D0" w:rsidRPr="007E0B31" w:rsidRDefault="002607D0" w:rsidP="002607D0">
            <w:pPr>
              <w:pStyle w:val="Arial11Bold"/>
              <w:rPr>
                <w:rFonts w:cs="Arial"/>
              </w:rPr>
            </w:pPr>
            <w:proofErr w:type="spellStart"/>
            <w:r w:rsidRPr="007E0B31">
              <w:rPr>
                <w:rFonts w:cs="Arial"/>
              </w:rPr>
              <w:t>Intertripping</w:t>
            </w:r>
            <w:proofErr w:type="spellEnd"/>
          </w:p>
        </w:tc>
        <w:tc>
          <w:tcPr>
            <w:tcW w:w="6634" w:type="dxa"/>
          </w:tcPr>
          <w:p w14:paraId="5885E7C1"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2607D0" w:rsidRPr="007E0B31" w14:paraId="5FEC53DC" w14:textId="77777777" w:rsidTr="57E8CC90">
        <w:trPr>
          <w:cantSplit/>
        </w:trPr>
        <w:tc>
          <w:tcPr>
            <w:tcW w:w="2884" w:type="dxa"/>
          </w:tcPr>
          <w:p w14:paraId="026F8A52" w14:textId="77777777" w:rsidR="002607D0" w:rsidRPr="007E0B31" w:rsidRDefault="002607D0" w:rsidP="002607D0">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2607D0" w:rsidRPr="007E0B31" w:rsidRDefault="002607D0" w:rsidP="002607D0">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2607D0" w:rsidRPr="007E0B31" w14:paraId="55EDA8C8" w14:textId="77777777" w:rsidTr="57E8CC90">
        <w:trPr>
          <w:cantSplit/>
        </w:trPr>
        <w:tc>
          <w:tcPr>
            <w:tcW w:w="2884" w:type="dxa"/>
          </w:tcPr>
          <w:p w14:paraId="2952593D" w14:textId="13C2FEE2" w:rsidR="002607D0" w:rsidRPr="005E6EA9" w:rsidRDefault="002607D0" w:rsidP="002607D0">
            <w:pPr>
              <w:pStyle w:val="Arial11Bold"/>
              <w:rPr>
                <w:rFonts w:cs="Arial"/>
              </w:rPr>
            </w:pPr>
            <w:r w:rsidRPr="005E6EA9">
              <w:rPr>
                <w:lang w:val="en-US"/>
              </w:rPr>
              <w:t>IP Completion Day</w:t>
            </w:r>
          </w:p>
        </w:tc>
        <w:tc>
          <w:tcPr>
            <w:tcW w:w="6634" w:type="dxa"/>
          </w:tcPr>
          <w:p w14:paraId="57363720" w14:textId="208EF631" w:rsidR="002607D0" w:rsidRPr="005E6EA9" w:rsidRDefault="002607D0" w:rsidP="002607D0">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2607D0" w:rsidRPr="007E0B31" w14:paraId="39051322" w14:textId="77777777" w:rsidTr="57E8CC90">
        <w:trPr>
          <w:cantSplit/>
        </w:trPr>
        <w:tc>
          <w:tcPr>
            <w:tcW w:w="2884" w:type="dxa"/>
          </w:tcPr>
          <w:p w14:paraId="085A1082" w14:textId="77777777" w:rsidR="002607D0" w:rsidRPr="007E0B31" w:rsidRDefault="002607D0" w:rsidP="002607D0">
            <w:pPr>
              <w:pStyle w:val="Arial11Bold"/>
              <w:rPr>
                <w:rFonts w:cs="Arial"/>
              </w:rPr>
            </w:pPr>
            <w:r w:rsidRPr="007E0B31">
              <w:rPr>
                <w:rFonts w:cs="Arial"/>
              </w:rPr>
              <w:t>IP Turbine Power Fraction</w:t>
            </w:r>
          </w:p>
        </w:tc>
        <w:tc>
          <w:tcPr>
            <w:tcW w:w="6634" w:type="dxa"/>
          </w:tcPr>
          <w:p w14:paraId="0237FD82" w14:textId="77777777" w:rsidR="002607D0" w:rsidRPr="007E0B31" w:rsidRDefault="002607D0" w:rsidP="002607D0">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2607D0" w:rsidRPr="007E0B31" w14:paraId="216AAE0C" w14:textId="77777777" w:rsidTr="57E8CC90">
        <w:trPr>
          <w:cantSplit/>
        </w:trPr>
        <w:tc>
          <w:tcPr>
            <w:tcW w:w="2884" w:type="dxa"/>
          </w:tcPr>
          <w:p w14:paraId="12BBCDF5" w14:textId="77777777" w:rsidR="002607D0" w:rsidRPr="007E0B31" w:rsidRDefault="002607D0" w:rsidP="002607D0">
            <w:pPr>
              <w:pStyle w:val="Arial11Bold"/>
              <w:rPr>
                <w:rFonts w:cs="Arial"/>
              </w:rPr>
            </w:pPr>
            <w:r w:rsidRPr="007E0B31">
              <w:rPr>
                <w:rFonts w:cs="Arial"/>
              </w:rPr>
              <w:t>Isolating Device</w:t>
            </w:r>
          </w:p>
        </w:tc>
        <w:tc>
          <w:tcPr>
            <w:tcW w:w="6634" w:type="dxa"/>
          </w:tcPr>
          <w:p w14:paraId="49D8E8E0" w14:textId="77777777" w:rsidR="002607D0" w:rsidRPr="007E0B31" w:rsidRDefault="002607D0" w:rsidP="002607D0">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2607D0" w:rsidRPr="007E0B31" w14:paraId="34453E39" w14:textId="77777777" w:rsidTr="57E8CC90">
        <w:trPr>
          <w:cantSplit/>
        </w:trPr>
        <w:tc>
          <w:tcPr>
            <w:tcW w:w="2884" w:type="dxa"/>
          </w:tcPr>
          <w:p w14:paraId="14A3BF94" w14:textId="77777777" w:rsidR="002607D0" w:rsidRPr="007E0B31" w:rsidRDefault="002607D0" w:rsidP="002607D0">
            <w:pPr>
              <w:pStyle w:val="Arial11Bold"/>
              <w:rPr>
                <w:rFonts w:cs="Arial"/>
              </w:rPr>
            </w:pPr>
            <w:r w:rsidRPr="007E0B31">
              <w:rPr>
                <w:rFonts w:cs="Arial"/>
              </w:rPr>
              <w:lastRenderedPageBreak/>
              <w:t>Isolation</w:t>
            </w:r>
          </w:p>
        </w:tc>
        <w:tc>
          <w:tcPr>
            <w:tcW w:w="6634" w:type="dxa"/>
          </w:tcPr>
          <w:p w14:paraId="68F95399" w14:textId="77777777" w:rsidR="002607D0" w:rsidRPr="007E0B31" w:rsidRDefault="002607D0" w:rsidP="002607D0">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2607D0" w:rsidRPr="007E0B31" w:rsidRDefault="002607D0" w:rsidP="002607D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2607D0" w:rsidRPr="007E0B31" w:rsidRDefault="002607D0" w:rsidP="002607D0">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2607D0" w:rsidRPr="007E0B31" w:rsidRDefault="002607D0" w:rsidP="002607D0">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2B6FA1" w14:paraId="3DAF4BA6" w14:textId="77777777" w:rsidTr="002B6FA1">
        <w:trPr>
          <w:cantSplit/>
          <w:trHeight w:val="300"/>
        </w:trPr>
        <w:tc>
          <w:tcPr>
            <w:tcW w:w="2884" w:type="dxa"/>
          </w:tcPr>
          <w:p w14:paraId="294F8E3A" w14:textId="77777777" w:rsidR="002B6FA1" w:rsidRDefault="002B6FA1" w:rsidP="0029678F">
            <w:pPr>
              <w:pStyle w:val="Arial11Bold"/>
              <w:rPr>
                <w:rFonts w:cs="Arial"/>
              </w:rPr>
            </w:pPr>
            <w:r w:rsidRPr="38E6A229">
              <w:rPr>
                <w:rFonts w:cs="Arial"/>
              </w:rPr>
              <w:t>ISOP</w:t>
            </w:r>
          </w:p>
        </w:tc>
        <w:tc>
          <w:tcPr>
            <w:tcW w:w="6634" w:type="dxa"/>
          </w:tcPr>
          <w:p w14:paraId="6C10057C" w14:textId="77777777" w:rsidR="002B6FA1" w:rsidRDefault="002B6FA1" w:rsidP="0029678F">
            <w:pPr>
              <w:pStyle w:val="TableArial11"/>
              <w:rPr>
                <w:rFonts w:cs="Arial"/>
              </w:rPr>
            </w:pPr>
            <w:r w:rsidRPr="38E6A229">
              <w:rPr>
                <w:rFonts w:cs="Arial"/>
              </w:rPr>
              <w:t xml:space="preserve">Independent System Operator and Planner, means a person designated by the Secretary of State under section 162 of the Energy Act 2023 as the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rPr>
              <w:t xml:space="preserve">. For the time being that person is the </w:t>
            </w:r>
            <w:r w:rsidRPr="38E6A229">
              <w:rPr>
                <w:rFonts w:cs="Arial"/>
                <w:b/>
                <w:bCs/>
              </w:rPr>
              <w:t>NESO.</w:t>
            </w:r>
          </w:p>
        </w:tc>
      </w:tr>
      <w:tr w:rsidR="002607D0" w:rsidRPr="007E0B31" w14:paraId="1BD7DF5B" w14:textId="77777777" w:rsidTr="57E8CC90">
        <w:trPr>
          <w:cantSplit/>
        </w:trPr>
        <w:tc>
          <w:tcPr>
            <w:tcW w:w="2884" w:type="dxa"/>
          </w:tcPr>
          <w:p w14:paraId="12863469" w14:textId="77777777" w:rsidR="002607D0" w:rsidRPr="007E0B31" w:rsidRDefault="002607D0" w:rsidP="002607D0">
            <w:pPr>
              <w:pStyle w:val="Arial11Bold"/>
              <w:rPr>
                <w:rFonts w:cs="Arial"/>
              </w:rPr>
            </w:pPr>
            <w:r w:rsidRPr="007E0B31">
              <w:rPr>
                <w:rFonts w:cs="Arial"/>
              </w:rPr>
              <w:t>Joint System Incident</w:t>
            </w:r>
          </w:p>
        </w:tc>
        <w:tc>
          <w:tcPr>
            <w:tcW w:w="6634" w:type="dxa"/>
          </w:tcPr>
          <w:p w14:paraId="41956887" w14:textId="12B5377A" w:rsidR="002607D0" w:rsidRPr="007E0B31" w:rsidRDefault="002607D0" w:rsidP="002607D0">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2607D0" w:rsidRPr="007E0B31" w14:paraId="191172B5" w14:textId="77777777" w:rsidTr="57E8CC90">
        <w:trPr>
          <w:cantSplit/>
        </w:trPr>
        <w:tc>
          <w:tcPr>
            <w:tcW w:w="2884" w:type="dxa"/>
          </w:tcPr>
          <w:p w14:paraId="43A07781" w14:textId="77777777" w:rsidR="002607D0" w:rsidRPr="007E0B31" w:rsidRDefault="002607D0" w:rsidP="002607D0">
            <w:pPr>
              <w:pStyle w:val="Arial11Bold"/>
              <w:rPr>
                <w:rFonts w:cs="Arial"/>
              </w:rPr>
            </w:pPr>
            <w:r w:rsidRPr="007E0B31">
              <w:rPr>
                <w:rFonts w:cs="Arial"/>
              </w:rPr>
              <w:t>Key Safe</w:t>
            </w:r>
          </w:p>
        </w:tc>
        <w:tc>
          <w:tcPr>
            <w:tcW w:w="6634" w:type="dxa"/>
          </w:tcPr>
          <w:p w14:paraId="7E157AB5" w14:textId="77777777" w:rsidR="002607D0" w:rsidRPr="007E0B31" w:rsidRDefault="002607D0" w:rsidP="002607D0">
            <w:pPr>
              <w:pStyle w:val="TableArial11"/>
              <w:rPr>
                <w:rFonts w:cs="Arial"/>
              </w:rPr>
            </w:pPr>
            <w:r w:rsidRPr="007E0B31">
              <w:rPr>
                <w:rFonts w:cs="Arial"/>
              </w:rPr>
              <w:t>A device for the secure retention of keys.</w:t>
            </w:r>
          </w:p>
        </w:tc>
      </w:tr>
      <w:tr w:rsidR="002607D0" w:rsidRPr="007E0B31" w14:paraId="6CBC694D" w14:textId="77777777" w:rsidTr="57E8CC90">
        <w:trPr>
          <w:cantSplit/>
        </w:trPr>
        <w:tc>
          <w:tcPr>
            <w:tcW w:w="2884" w:type="dxa"/>
          </w:tcPr>
          <w:p w14:paraId="4D6A5475" w14:textId="77777777" w:rsidR="002607D0" w:rsidRPr="007E0B31" w:rsidRDefault="002607D0" w:rsidP="002607D0">
            <w:pPr>
              <w:pStyle w:val="Arial11Bold"/>
              <w:rPr>
                <w:rFonts w:cs="Arial"/>
              </w:rPr>
            </w:pPr>
            <w:r w:rsidRPr="007E0B31">
              <w:rPr>
                <w:rFonts w:cs="Arial"/>
              </w:rPr>
              <w:t>Key Safe Key</w:t>
            </w:r>
          </w:p>
        </w:tc>
        <w:tc>
          <w:tcPr>
            <w:tcW w:w="6634" w:type="dxa"/>
          </w:tcPr>
          <w:p w14:paraId="0336EA05" w14:textId="77777777" w:rsidR="002607D0" w:rsidRPr="007E0B31" w:rsidRDefault="002607D0" w:rsidP="002607D0">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2607D0" w:rsidRPr="007E0B31" w14:paraId="1DCBAB6F" w14:textId="77777777" w:rsidTr="57E8CC90">
        <w:trPr>
          <w:cantSplit/>
        </w:trPr>
        <w:tc>
          <w:tcPr>
            <w:tcW w:w="2884" w:type="dxa"/>
          </w:tcPr>
          <w:p w14:paraId="1320A49E" w14:textId="77777777" w:rsidR="002607D0" w:rsidRPr="007E0B31" w:rsidRDefault="002607D0" w:rsidP="002607D0">
            <w:pPr>
              <w:pStyle w:val="Arial11Bold"/>
              <w:rPr>
                <w:rFonts w:cs="Arial"/>
              </w:rPr>
            </w:pPr>
            <w:r w:rsidRPr="007E0B31">
              <w:rPr>
                <w:rFonts w:cs="Arial"/>
              </w:rPr>
              <w:lastRenderedPageBreak/>
              <w:t>Large Power Station</w:t>
            </w:r>
          </w:p>
        </w:tc>
        <w:tc>
          <w:tcPr>
            <w:tcW w:w="6634" w:type="dxa"/>
          </w:tcPr>
          <w:p w14:paraId="6657EC55" w14:textId="77777777" w:rsidR="002607D0" w:rsidRPr="007E0B31" w:rsidRDefault="002607D0" w:rsidP="002607D0">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2607D0" w:rsidRPr="007E0B31" w:rsidRDefault="002607D0" w:rsidP="002607D0">
            <w:pPr>
              <w:pStyle w:val="TableArial11"/>
              <w:ind w:left="567" w:hanging="567"/>
              <w:rPr>
                <w:rFonts w:cs="Arial"/>
              </w:rPr>
            </w:pPr>
            <w:r w:rsidRPr="007E0B31">
              <w:rPr>
                <w:rFonts w:cs="Arial"/>
              </w:rPr>
              <w:t>(a)</w:t>
            </w:r>
            <w:r w:rsidRPr="007E0B31">
              <w:rPr>
                <w:rFonts w:cs="Arial"/>
              </w:rPr>
              <w:tab/>
              <w:t>directly connected to:</w:t>
            </w:r>
          </w:p>
          <w:p w14:paraId="18720937" w14:textId="7E414EDE" w:rsidR="002607D0" w:rsidRPr="007E0B31" w:rsidRDefault="002607D0" w:rsidP="002607D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2607D0" w:rsidRPr="007E0B31" w:rsidRDefault="002607D0" w:rsidP="002607D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2607D0" w:rsidRPr="007E0B31" w:rsidRDefault="002607D0" w:rsidP="002607D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2607D0" w:rsidRPr="007E0B31" w:rsidRDefault="002607D0" w:rsidP="002607D0">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2607D0" w:rsidRPr="007E0B31" w:rsidRDefault="002607D0" w:rsidP="002607D0">
            <w:pPr>
              <w:pStyle w:val="TableArial11"/>
              <w:ind w:left="567" w:hanging="567"/>
              <w:rPr>
                <w:rFonts w:cs="Arial"/>
              </w:rPr>
            </w:pPr>
            <w:r w:rsidRPr="007E0B31">
              <w:rPr>
                <w:rFonts w:cs="Arial"/>
              </w:rPr>
              <w:t>or,</w:t>
            </w:r>
          </w:p>
          <w:p w14:paraId="46BD628C" w14:textId="77777777" w:rsidR="002607D0" w:rsidRPr="007E0B31" w:rsidRDefault="002607D0" w:rsidP="002607D0">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2607D0" w:rsidRPr="007E0B31" w:rsidRDefault="002607D0" w:rsidP="002607D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2607D0" w:rsidRPr="007E0B31" w:rsidRDefault="002607D0" w:rsidP="002607D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2607D0" w:rsidRPr="007E0B31" w:rsidRDefault="002607D0" w:rsidP="002607D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2607D0" w:rsidRPr="007E0B31" w:rsidRDefault="002607D0" w:rsidP="002607D0">
            <w:pPr>
              <w:pStyle w:val="TableArial11"/>
              <w:ind w:left="567" w:hanging="567"/>
              <w:rPr>
                <w:rFonts w:cs="Arial"/>
              </w:rPr>
            </w:pPr>
            <w:r w:rsidRPr="007E0B31">
              <w:rPr>
                <w:rFonts w:cs="Arial"/>
              </w:rPr>
              <w:t>or,</w:t>
            </w:r>
          </w:p>
          <w:p w14:paraId="5A8815D2" w14:textId="77777777" w:rsidR="002607D0" w:rsidRPr="007E0B31" w:rsidRDefault="002607D0" w:rsidP="002607D0">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2607D0" w:rsidRPr="007E0B31" w:rsidRDefault="002607D0" w:rsidP="002607D0">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2607D0" w:rsidRPr="007E0B31" w:rsidRDefault="002607D0" w:rsidP="002607D0">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2607D0" w:rsidRPr="007E0B31" w:rsidRDefault="002607D0" w:rsidP="002607D0">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2607D0" w:rsidRPr="007E0B31" w:rsidRDefault="002607D0" w:rsidP="002607D0">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2607D0" w:rsidRPr="007E0B31" w14:paraId="7F85D28E" w14:textId="77777777" w:rsidTr="005516AE">
        <w:trPr>
          <w:cantSplit/>
        </w:trPr>
        <w:tc>
          <w:tcPr>
            <w:tcW w:w="2884" w:type="dxa"/>
          </w:tcPr>
          <w:p w14:paraId="1BF6E80F" w14:textId="4AE787F8" w:rsidR="002607D0" w:rsidRPr="007E0B31" w:rsidRDefault="002607D0" w:rsidP="00DB44CC">
            <w:pPr>
              <w:pStyle w:val="Arial11Bold"/>
              <w:spacing w:line="264" w:lineRule="auto"/>
              <w:rPr>
                <w:rFonts w:cs="Arial"/>
              </w:rPr>
            </w:pPr>
            <w:r w:rsidRPr="009D62AD">
              <w:rPr>
                <w:rFonts w:cs="Arial"/>
                <w:bCs/>
                <w:snapToGrid/>
                <w:lang w:eastAsia="en-GB"/>
              </w:rPr>
              <w:t>Latent Demand</w:t>
            </w:r>
          </w:p>
        </w:tc>
        <w:tc>
          <w:tcPr>
            <w:tcW w:w="6634" w:type="dxa"/>
          </w:tcPr>
          <w:p w14:paraId="44343867" w14:textId="77777777" w:rsidR="002607D0" w:rsidRPr="004C3459" w:rsidRDefault="002607D0" w:rsidP="00DB44CC">
            <w:pPr>
              <w:pStyle w:val="TERM-definition"/>
              <w:spacing w:after="0" w:line="264" w:lineRule="auto"/>
              <w:rPr>
                <w:rFonts w:eastAsiaTheme="minorEastAsia" w:cs="Arial"/>
                <w:sz w:val="20"/>
                <w:lang w:eastAsia="en-US"/>
              </w:rPr>
            </w:pPr>
            <w:r w:rsidRPr="004C3459">
              <w:rPr>
                <w:rFonts w:eastAsiaTheme="minorEastAsia" w:cs="Arial"/>
                <w:sz w:val="20"/>
                <w:lang w:eastAsia="en-US"/>
              </w:rPr>
              <w:t xml:space="preserve">An increase in </w:t>
            </w:r>
            <w:r>
              <w:rPr>
                <w:rFonts w:eastAsiaTheme="minorEastAsia" w:cs="Arial"/>
                <w:b/>
                <w:bCs/>
                <w:sz w:val="20"/>
                <w:lang w:eastAsia="en-US"/>
              </w:rPr>
              <w:t>Group</w:t>
            </w:r>
            <w:r w:rsidRPr="00D94C05">
              <w:rPr>
                <w:rFonts w:eastAsiaTheme="minorEastAsia" w:cs="Arial"/>
                <w:b/>
                <w:bCs/>
                <w:sz w:val="20"/>
                <w:lang w:eastAsia="en-US"/>
              </w:rPr>
              <w:t xml:space="preserve"> Demand</w:t>
            </w:r>
            <w:r w:rsidRPr="004C3459">
              <w:rPr>
                <w:rFonts w:eastAsiaTheme="minorEastAsia" w:cs="Arial"/>
                <w:sz w:val="20"/>
                <w:lang w:eastAsia="en-US"/>
              </w:rPr>
              <w:t xml:space="preserve"> that would appear:</w:t>
            </w:r>
          </w:p>
          <w:p w14:paraId="22648EFA" w14:textId="77777777" w:rsidR="002607D0" w:rsidRPr="004C3459" w:rsidRDefault="002607D0" w:rsidP="00DB44CC">
            <w:pPr>
              <w:pStyle w:val="TERM-definition"/>
              <w:numPr>
                <w:ilvl w:val="0"/>
                <w:numId w:val="23"/>
              </w:numPr>
              <w:spacing w:after="0" w:line="264" w:lineRule="auto"/>
              <w:ind w:left="714" w:hanging="357"/>
              <w:jc w:val="left"/>
              <w:rPr>
                <w:rFonts w:cs="Arial"/>
                <w:b/>
                <w:sz w:val="20"/>
              </w:rPr>
            </w:pPr>
            <w:r w:rsidRPr="004C3459">
              <w:rPr>
                <w:rFonts w:cs="Arial"/>
                <w:bCs/>
                <w:sz w:val="20"/>
              </w:rPr>
              <w:t xml:space="preserve">If any demand side response was not </w:t>
            </w:r>
            <w:proofErr w:type="gramStart"/>
            <w:r w:rsidRPr="004C3459">
              <w:rPr>
                <w:rFonts w:cs="Arial"/>
                <w:bCs/>
                <w:sz w:val="20"/>
              </w:rPr>
              <w:t>operating;</w:t>
            </w:r>
            <w:proofErr w:type="gramEnd"/>
          </w:p>
          <w:p w14:paraId="06CDD235" w14:textId="77777777" w:rsidR="002607D0" w:rsidRPr="004C3459" w:rsidRDefault="002607D0" w:rsidP="00DB44CC">
            <w:pPr>
              <w:pStyle w:val="TERM-definition"/>
              <w:numPr>
                <w:ilvl w:val="0"/>
                <w:numId w:val="23"/>
              </w:numPr>
              <w:spacing w:after="0" w:line="264" w:lineRule="auto"/>
              <w:ind w:left="714" w:hanging="357"/>
              <w:jc w:val="left"/>
              <w:rPr>
                <w:rFonts w:cs="Arial"/>
                <w:b/>
                <w:sz w:val="20"/>
              </w:rPr>
            </w:pPr>
            <w:r w:rsidRPr="004C3459">
              <w:rPr>
                <w:rFonts w:cs="Arial"/>
                <w:bCs/>
                <w:sz w:val="20"/>
              </w:rPr>
              <w:t xml:space="preserve">If any </w:t>
            </w:r>
            <w:r w:rsidRPr="004C3459">
              <w:rPr>
                <w:rFonts w:cs="Arial"/>
                <w:b/>
                <w:sz w:val="20"/>
              </w:rPr>
              <w:t>Suppliers’</w:t>
            </w:r>
            <w:r w:rsidRPr="004C3459">
              <w:rPr>
                <w:rFonts w:cs="Arial"/>
                <w:bCs/>
                <w:sz w:val="20"/>
              </w:rPr>
              <w:t xml:space="preserve"> time of use tariffs were not </w:t>
            </w:r>
            <w:proofErr w:type="gramStart"/>
            <w:r w:rsidRPr="004C3459">
              <w:rPr>
                <w:rFonts w:cs="Arial"/>
                <w:bCs/>
                <w:sz w:val="20"/>
              </w:rPr>
              <w:t>implemented;</w:t>
            </w:r>
            <w:proofErr w:type="gramEnd"/>
          </w:p>
          <w:p w14:paraId="2105F660" w14:textId="77777777" w:rsidR="002607D0" w:rsidRPr="004C3459" w:rsidRDefault="002607D0" w:rsidP="00DB44CC">
            <w:pPr>
              <w:pStyle w:val="TERM-definition"/>
              <w:numPr>
                <w:ilvl w:val="0"/>
                <w:numId w:val="23"/>
              </w:numPr>
              <w:spacing w:after="0" w:line="264" w:lineRule="auto"/>
              <w:ind w:left="714" w:hanging="357"/>
              <w:jc w:val="left"/>
              <w:rPr>
                <w:rFonts w:cs="Arial"/>
                <w:bCs/>
                <w:sz w:val="20"/>
              </w:rPr>
            </w:pPr>
            <w:r w:rsidRPr="004C3459">
              <w:rPr>
                <w:rFonts w:cs="Arial"/>
                <w:bCs/>
                <w:sz w:val="20"/>
              </w:rPr>
              <w:t xml:space="preserve">If any </w:t>
            </w:r>
            <w:r w:rsidRPr="004C3459">
              <w:rPr>
                <w:rFonts w:cs="Arial"/>
                <w:b/>
                <w:sz w:val="20"/>
              </w:rPr>
              <w:t>Network Operator</w:t>
            </w:r>
            <w:r w:rsidRPr="004C3459">
              <w:rPr>
                <w:rFonts w:cs="Arial"/>
                <w:bCs/>
                <w:sz w:val="20"/>
              </w:rPr>
              <w:t xml:space="preserve"> or </w:t>
            </w:r>
            <w:r w:rsidRPr="004C3459">
              <w:rPr>
                <w:rFonts w:cs="Arial"/>
                <w:b/>
                <w:sz w:val="20"/>
              </w:rPr>
              <w:t>The Company’s</w:t>
            </w:r>
            <w:r w:rsidRPr="004C3459">
              <w:rPr>
                <w:rFonts w:cs="Arial"/>
                <w:bCs/>
                <w:sz w:val="20"/>
              </w:rPr>
              <w:t xml:space="preserve"> price signals were not </w:t>
            </w:r>
            <w:proofErr w:type="gramStart"/>
            <w:r w:rsidRPr="004C3459">
              <w:rPr>
                <w:rFonts w:cs="Arial"/>
                <w:bCs/>
                <w:sz w:val="20"/>
              </w:rPr>
              <w:t>implemented;</w:t>
            </w:r>
            <w:proofErr w:type="gramEnd"/>
          </w:p>
          <w:p w14:paraId="6A314736" w14:textId="5907D38A" w:rsidR="002607D0" w:rsidRPr="005C3817" w:rsidRDefault="002607D0" w:rsidP="00DB44CC">
            <w:pPr>
              <w:pStyle w:val="ListParagraph"/>
              <w:numPr>
                <w:ilvl w:val="0"/>
                <w:numId w:val="23"/>
              </w:numPr>
              <w:spacing w:line="264" w:lineRule="auto"/>
              <w:ind w:left="714" w:hanging="357"/>
              <w:rPr>
                <w:rFonts w:cs="Arial"/>
              </w:rPr>
            </w:pPr>
            <w:r w:rsidRPr="004C3459">
              <w:rPr>
                <w:rFonts w:cs="Arial"/>
                <w:bCs/>
                <w:sz w:val="20"/>
              </w:rPr>
              <w:t xml:space="preserve">If any other means of suppressing the </w:t>
            </w:r>
            <w:r w:rsidRPr="00344653">
              <w:rPr>
                <w:rFonts w:eastAsiaTheme="minorEastAsia" w:cs="Arial"/>
                <w:b/>
                <w:bCs/>
                <w:sz w:val="20"/>
              </w:rPr>
              <w:t xml:space="preserve">Embedded </w:t>
            </w:r>
            <w:r>
              <w:rPr>
                <w:rFonts w:eastAsiaTheme="minorEastAsia" w:cs="Arial"/>
                <w:b/>
                <w:bCs/>
                <w:sz w:val="20"/>
              </w:rPr>
              <w:t>Customer</w:t>
            </w:r>
            <w:r w:rsidRPr="004C3459">
              <w:rPr>
                <w:rFonts w:cs="Arial"/>
                <w:bCs/>
                <w:sz w:val="20"/>
              </w:rPr>
              <w:t>’s</w:t>
            </w:r>
            <w:r w:rsidRPr="004C3459">
              <w:rPr>
                <w:rFonts w:cs="Arial"/>
                <w:b/>
                <w:sz w:val="20"/>
              </w:rPr>
              <w:t xml:space="preserve"> </w:t>
            </w:r>
            <w:r w:rsidR="00DB44CC">
              <w:rPr>
                <w:rFonts w:cs="Arial"/>
                <w:b/>
                <w:sz w:val="20"/>
              </w:rPr>
              <w:t>D</w:t>
            </w:r>
            <w:r w:rsidRPr="005516AE">
              <w:rPr>
                <w:rFonts w:cs="Arial"/>
                <w:b/>
                <w:lang w:eastAsia="zh-CN"/>
              </w:rPr>
              <w:t>emand</w:t>
            </w:r>
            <w:r w:rsidRPr="004C3459">
              <w:rPr>
                <w:rFonts w:cs="Arial"/>
                <w:b/>
                <w:sz w:val="20"/>
              </w:rPr>
              <w:t xml:space="preserve"> </w:t>
            </w:r>
            <w:r w:rsidRPr="004C3459">
              <w:rPr>
                <w:rFonts w:cs="Arial"/>
                <w:bCs/>
                <w:sz w:val="20"/>
              </w:rPr>
              <w:t xml:space="preserve">were not operating; </w:t>
            </w:r>
            <w:proofErr w:type="spellStart"/>
            <w:r w:rsidRPr="004C3459">
              <w:rPr>
                <w:rFonts w:cs="Arial"/>
                <w:bCs/>
                <w:sz w:val="20"/>
              </w:rPr>
              <w:t>or</w:t>
            </w:r>
            <w:r w:rsidR="352D0659" w:rsidRPr="57E8CC90">
              <w:rPr>
                <w:rFonts w:cs="Arial"/>
              </w:rPr>
              <w:t>In</w:t>
            </w:r>
            <w:proofErr w:type="spellEnd"/>
            <w:r w:rsidR="352D0659" w:rsidRPr="57E8CC90">
              <w:rPr>
                <w:rFonts w:cs="Arial"/>
              </w:rPr>
              <w:t xml:space="preserve"> the event of </w:t>
            </w:r>
            <w:r w:rsidR="00DB44CC">
              <w:rPr>
                <w:rFonts w:cs="Arial"/>
              </w:rPr>
              <w:t>c</w:t>
            </w:r>
            <w:r w:rsidR="352D0659" w:rsidRPr="005516AE">
              <w:rPr>
                <w:rFonts w:cs="Arial"/>
              </w:rPr>
              <w:t xml:space="preserve">old </w:t>
            </w:r>
            <w:r w:rsidR="00DB44CC">
              <w:rPr>
                <w:rFonts w:cs="Arial"/>
              </w:rPr>
              <w:t>l</w:t>
            </w:r>
            <w:r w:rsidR="352D0659" w:rsidRPr="005516AE">
              <w:rPr>
                <w:rFonts w:cs="Arial"/>
              </w:rPr>
              <w:t xml:space="preserve">oad </w:t>
            </w:r>
            <w:r w:rsidR="00DB44CC">
              <w:rPr>
                <w:rFonts w:cs="Arial"/>
              </w:rPr>
              <w:t>p</w:t>
            </w:r>
            <w:r w:rsidR="352D0659" w:rsidRPr="005516AE">
              <w:rPr>
                <w:rFonts w:cs="Arial"/>
              </w:rPr>
              <w:t>ickup</w:t>
            </w:r>
            <w:r w:rsidR="352D0659" w:rsidRPr="57E8CC90">
              <w:rPr>
                <w:rFonts w:cs="Arial"/>
              </w:rPr>
              <w:t>.</w:t>
            </w:r>
          </w:p>
        </w:tc>
      </w:tr>
      <w:tr w:rsidR="002607D0" w:rsidRPr="007E0B31" w14:paraId="40707265" w14:textId="77777777" w:rsidTr="57E8CC90">
        <w:trPr>
          <w:cantSplit/>
        </w:trPr>
        <w:tc>
          <w:tcPr>
            <w:tcW w:w="2884" w:type="dxa"/>
          </w:tcPr>
          <w:p w14:paraId="13B8C972" w14:textId="0C9541B8" w:rsidR="002607D0" w:rsidRPr="00221562" w:rsidRDefault="002607D0" w:rsidP="002607D0">
            <w:pPr>
              <w:pStyle w:val="Arial11Bold"/>
              <w:rPr>
                <w:rFonts w:cs="Arial"/>
              </w:rPr>
            </w:pPr>
            <w:r w:rsidRPr="00221562">
              <w:rPr>
                <w:lang w:val="en-US"/>
              </w:rPr>
              <w:t>Legally Binding Decisions of the European Commission and/or the Agency</w:t>
            </w:r>
          </w:p>
        </w:tc>
        <w:tc>
          <w:tcPr>
            <w:tcW w:w="6634" w:type="dxa"/>
          </w:tcPr>
          <w:p w14:paraId="3314CFB0" w14:textId="33534B07" w:rsidR="002607D0" w:rsidRPr="00221562" w:rsidRDefault="002607D0" w:rsidP="002607D0">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002B6FA1">
              <w:rPr>
                <w:b/>
                <w:lang w:val="en-US"/>
              </w:rPr>
              <w:t>Assimilated</w:t>
            </w:r>
            <w:r w:rsidR="002B6FA1" w:rsidRPr="00221562">
              <w:rPr>
                <w:b/>
                <w:lang w:val="en-US"/>
              </w:rPr>
              <w:t xml:space="preserve"> </w:t>
            </w:r>
            <w:r w:rsidRPr="00221562">
              <w:rPr>
                <w:b/>
                <w:lang w:val="en-US"/>
              </w:rPr>
              <w:t>EU Law</w:t>
            </w:r>
            <w:r w:rsidRPr="00221562">
              <w:rPr>
                <w:lang w:val="en-US"/>
              </w:rPr>
              <w:t>.</w:t>
            </w:r>
          </w:p>
        </w:tc>
      </w:tr>
      <w:tr w:rsidR="002607D0" w:rsidRPr="007E0B31" w14:paraId="1040E1D1" w14:textId="77777777" w:rsidTr="57E8CC90">
        <w:trPr>
          <w:cantSplit/>
        </w:trPr>
        <w:tc>
          <w:tcPr>
            <w:tcW w:w="2884" w:type="dxa"/>
          </w:tcPr>
          <w:p w14:paraId="297C7421" w14:textId="030B8DE3" w:rsidR="002607D0" w:rsidRPr="007E0B31" w:rsidRDefault="002607D0" w:rsidP="002607D0">
            <w:pPr>
              <w:pStyle w:val="Arial11Bold"/>
              <w:rPr>
                <w:rFonts w:cs="Arial"/>
              </w:rPr>
            </w:pPr>
            <w:r>
              <w:rPr>
                <w:rFonts w:cs="Arial"/>
              </w:rPr>
              <w:lastRenderedPageBreak/>
              <w:t xml:space="preserve">Legal </w:t>
            </w:r>
            <w:r w:rsidRPr="007E0B31">
              <w:rPr>
                <w:rFonts w:cs="Arial"/>
              </w:rPr>
              <w:t>Challenge</w:t>
            </w:r>
          </w:p>
        </w:tc>
        <w:tc>
          <w:tcPr>
            <w:tcW w:w="6634" w:type="dxa"/>
          </w:tcPr>
          <w:p w14:paraId="267FCF4F" w14:textId="77777777" w:rsidR="002607D0" w:rsidRPr="007E0B31" w:rsidRDefault="002607D0" w:rsidP="002607D0">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2607D0" w:rsidRPr="007E0B31" w14:paraId="101848A3" w14:textId="77777777" w:rsidTr="57E8CC90">
        <w:trPr>
          <w:cantSplit/>
        </w:trPr>
        <w:tc>
          <w:tcPr>
            <w:tcW w:w="2884" w:type="dxa"/>
          </w:tcPr>
          <w:p w14:paraId="2423D9C8" w14:textId="77777777" w:rsidR="002607D0" w:rsidRPr="007E0B31" w:rsidRDefault="002607D0" w:rsidP="002607D0">
            <w:pPr>
              <w:pStyle w:val="Arial11Bold"/>
              <w:rPr>
                <w:rFonts w:cs="Arial"/>
              </w:rPr>
            </w:pPr>
            <w:r w:rsidRPr="007E0B31">
              <w:rPr>
                <w:rFonts w:cs="Arial"/>
              </w:rPr>
              <w:t>Licence</w:t>
            </w:r>
          </w:p>
        </w:tc>
        <w:tc>
          <w:tcPr>
            <w:tcW w:w="6634" w:type="dxa"/>
          </w:tcPr>
          <w:p w14:paraId="0E6692BE" w14:textId="1578521F" w:rsidR="002607D0" w:rsidRPr="007E0B31" w:rsidRDefault="002607D0" w:rsidP="002607D0">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5B0DFE" w:rsidRPr="007E0B31" w14:paraId="1ADE1D2C" w14:textId="77777777" w:rsidTr="57E8CC90">
        <w:trPr>
          <w:cantSplit/>
        </w:trPr>
        <w:tc>
          <w:tcPr>
            <w:tcW w:w="2884" w:type="dxa"/>
          </w:tcPr>
          <w:p w14:paraId="0EA73EE1" w14:textId="77777777" w:rsidR="005B0DFE" w:rsidRPr="007E0B31" w:rsidRDefault="005B0DFE" w:rsidP="005B0DFE">
            <w:pPr>
              <w:pStyle w:val="Arial11Bold"/>
              <w:rPr>
                <w:rFonts w:cs="Arial"/>
              </w:rPr>
            </w:pPr>
            <w:r w:rsidRPr="007E0B31">
              <w:rPr>
                <w:rFonts w:cs="Arial"/>
              </w:rPr>
              <w:t>Licence Standards</w:t>
            </w:r>
          </w:p>
        </w:tc>
        <w:tc>
          <w:tcPr>
            <w:tcW w:w="6634" w:type="dxa"/>
          </w:tcPr>
          <w:p w14:paraId="4123F0EA" w14:textId="56AA88C2" w:rsidR="005B0DFE" w:rsidRPr="007E0B31" w:rsidRDefault="005B0DFE" w:rsidP="005B0DFE">
            <w:pPr>
              <w:pStyle w:val="TableArial11"/>
              <w:rPr>
                <w:rFonts w:cs="Arial"/>
              </w:rPr>
            </w:pPr>
            <w:r w:rsidRPr="38E6A229">
              <w:rPr>
                <w:rFonts w:cs="Arial"/>
              </w:rPr>
              <w:t xml:space="preserve">Those standards set out or referred to in condition E7 of </w:t>
            </w:r>
            <w:r w:rsidRPr="38E6A229">
              <w:rPr>
                <w:rFonts w:cs="Arial"/>
                <w:b/>
                <w:bCs/>
              </w:rPr>
              <w:t>The Company’s</w:t>
            </w:r>
            <w:r w:rsidRPr="38E6A229">
              <w:rPr>
                <w:rFonts w:cs="Arial"/>
              </w:rPr>
              <w:t xml:space="preserve"> </w:t>
            </w:r>
            <w:r w:rsidRPr="38E6A229">
              <w:rPr>
                <w:rFonts w:cs="Arial"/>
                <w:b/>
                <w:bCs/>
              </w:rPr>
              <w:t>ESO Licence</w:t>
            </w:r>
            <w:r w:rsidRPr="38E6A229">
              <w:rPr>
                <w:rFonts w:cs="Arial"/>
              </w:rPr>
              <w:t xml:space="preserve"> and/or condition D3 and/or condition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214B69" w:rsidRPr="007E0B31" w14:paraId="2D129625" w14:textId="77777777" w:rsidTr="00214B69">
        <w:trPr>
          <w:cantSplit/>
        </w:trPr>
        <w:tc>
          <w:tcPr>
            <w:tcW w:w="2884" w:type="dxa"/>
          </w:tcPr>
          <w:p w14:paraId="4F8F64AD" w14:textId="77777777" w:rsidR="00214B69" w:rsidRPr="007E0B31" w:rsidRDefault="00214B69" w:rsidP="0029678F">
            <w:pPr>
              <w:pStyle w:val="Arial11Bold"/>
              <w:rPr>
                <w:rFonts w:cs="Arial"/>
              </w:rPr>
            </w:pPr>
            <w:r w:rsidRPr="00237A45">
              <w:t>Limited</w:t>
            </w:r>
            <w:r>
              <w:t>-</w:t>
            </w:r>
            <w:r w:rsidRPr="00237A45">
              <w:t>Balancing Compliance Notification</w:t>
            </w:r>
          </w:p>
        </w:tc>
        <w:tc>
          <w:tcPr>
            <w:tcW w:w="6634" w:type="dxa"/>
          </w:tcPr>
          <w:p w14:paraId="4B162866" w14:textId="77777777" w:rsidR="00214B69" w:rsidRPr="000B6D47" w:rsidRDefault="00214B69" w:rsidP="0029678F">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05-09-2024,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18ABF2" w14:textId="77777777" w:rsidR="00214B69" w:rsidRDefault="00214B69" w:rsidP="00214B69">
            <w:pPr>
              <w:pStyle w:val="TableArial11"/>
              <w:numPr>
                <w:ilvl w:val="0"/>
                <w:numId w:val="27"/>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4989230D" w14:textId="77777777" w:rsidR="00214B69" w:rsidRPr="007E0B31" w:rsidRDefault="00214B69" w:rsidP="00214B69">
            <w:pPr>
              <w:pStyle w:val="TableArial11"/>
              <w:numPr>
                <w:ilvl w:val="0"/>
                <w:numId w:val="27"/>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5B0DFE" w:rsidRPr="007E0B31" w14:paraId="14960021" w14:textId="77777777" w:rsidTr="57E8CC90">
        <w:trPr>
          <w:cantSplit/>
        </w:trPr>
        <w:tc>
          <w:tcPr>
            <w:tcW w:w="2884" w:type="dxa"/>
          </w:tcPr>
          <w:p w14:paraId="5611E47E" w14:textId="77777777" w:rsidR="005B0DFE" w:rsidRPr="007E0B31" w:rsidRDefault="005B0DFE" w:rsidP="005B0DFE">
            <w:pPr>
              <w:pStyle w:val="Arial11Bold"/>
              <w:rPr>
                <w:rFonts w:cs="Arial"/>
              </w:rPr>
            </w:pPr>
            <w:r w:rsidRPr="007E0B31">
              <w:rPr>
                <w:rFonts w:cs="Arial"/>
              </w:rPr>
              <w:t>Limited Frequency Sensitive Mode</w:t>
            </w:r>
          </w:p>
        </w:tc>
        <w:tc>
          <w:tcPr>
            <w:tcW w:w="6634" w:type="dxa"/>
          </w:tcPr>
          <w:p w14:paraId="0777A8DE" w14:textId="0AD15A96" w:rsidR="005B0DFE" w:rsidRPr="007E0B31" w:rsidRDefault="005B0DFE" w:rsidP="005B0DFE">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5B0DFE" w:rsidRPr="007E0B31" w14:paraId="07943C3B" w14:textId="77777777" w:rsidTr="57E8CC90">
        <w:trPr>
          <w:cantSplit/>
        </w:trPr>
        <w:tc>
          <w:tcPr>
            <w:tcW w:w="2884" w:type="dxa"/>
          </w:tcPr>
          <w:p w14:paraId="598F9D4C"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5B0DFE" w:rsidRPr="007E0B31" w14:paraId="1F330B5F" w14:textId="77777777" w:rsidTr="57E8CC90">
        <w:trPr>
          <w:cantSplit/>
        </w:trPr>
        <w:tc>
          <w:tcPr>
            <w:tcW w:w="2884" w:type="dxa"/>
          </w:tcPr>
          <w:p w14:paraId="5CD748D2" w14:textId="4CFA5085" w:rsidR="005B0DFE" w:rsidRPr="007E0B31" w:rsidRDefault="005B0DFE" w:rsidP="005B0DFE">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5B0DFE" w:rsidRPr="007E0B31" w14:paraId="04CF644E" w14:textId="77777777" w:rsidTr="57E8CC90">
        <w:trPr>
          <w:cantSplit/>
        </w:trPr>
        <w:tc>
          <w:tcPr>
            <w:tcW w:w="2884" w:type="dxa"/>
          </w:tcPr>
          <w:p w14:paraId="04481009" w14:textId="77777777" w:rsidR="005B0DFE" w:rsidRPr="007E0B31" w:rsidRDefault="005B0DFE" w:rsidP="005B0DFE">
            <w:pPr>
              <w:pStyle w:val="Arial11Bold"/>
              <w:rPr>
                <w:rFonts w:cs="Arial"/>
              </w:rPr>
            </w:pPr>
            <w:r w:rsidRPr="007E0B31">
              <w:rPr>
                <w:rFonts w:cs="Arial"/>
              </w:rPr>
              <w:t>Limited High Frequency Response</w:t>
            </w:r>
          </w:p>
        </w:tc>
        <w:tc>
          <w:tcPr>
            <w:tcW w:w="6634" w:type="dxa"/>
          </w:tcPr>
          <w:p w14:paraId="5B9BD88C" w14:textId="77777777" w:rsidR="005B0DFE" w:rsidRPr="007E0B31" w:rsidRDefault="005B0DFE" w:rsidP="005B0DFE">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5B0DFE" w:rsidRPr="007E0B31" w14:paraId="4A585B12" w14:textId="77777777" w:rsidTr="57E8CC90">
        <w:trPr>
          <w:cantSplit/>
        </w:trPr>
        <w:tc>
          <w:tcPr>
            <w:tcW w:w="2884" w:type="dxa"/>
          </w:tcPr>
          <w:p w14:paraId="16E753BE" w14:textId="1BBB246B" w:rsidR="005B0DFE" w:rsidRPr="007E0B31" w:rsidRDefault="005B0DFE" w:rsidP="005B0DFE">
            <w:pPr>
              <w:pStyle w:val="Arial11Bold"/>
              <w:rPr>
                <w:rFonts w:cs="Arial"/>
              </w:rPr>
            </w:pPr>
            <w:r w:rsidRPr="007723AB">
              <w:rPr>
                <w:rFonts w:eastAsia="Calibri" w:cs="Arial"/>
                <w:lang w:val="en-US"/>
              </w:rPr>
              <w:lastRenderedPageBreak/>
              <w:t>Limited Membership Workgroup</w:t>
            </w:r>
          </w:p>
        </w:tc>
        <w:tc>
          <w:tcPr>
            <w:tcW w:w="6634" w:type="dxa"/>
          </w:tcPr>
          <w:p w14:paraId="7570E925" w14:textId="18C1E540" w:rsidR="005B0DFE" w:rsidRPr="00182491" w:rsidRDefault="005B0DFE" w:rsidP="005B0DFE">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5B0DFE" w:rsidRPr="00182491" w:rsidRDefault="005B0DFE" w:rsidP="005B0DFE">
            <w:pPr>
              <w:autoSpaceDE w:val="0"/>
              <w:autoSpaceDN w:val="0"/>
              <w:adjustRightInd w:val="0"/>
              <w:rPr>
                <w:rFonts w:cs="Arial"/>
              </w:rPr>
            </w:pPr>
          </w:p>
          <w:p w14:paraId="43846D0D" w14:textId="19ABC1A4" w:rsidR="005B0DFE" w:rsidRPr="007E0B31" w:rsidRDefault="005B0DFE" w:rsidP="005B0DFE">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5B0DFE" w:rsidRPr="007E0B31" w14:paraId="01EA6662" w14:textId="77777777" w:rsidTr="57E8CC90">
        <w:trPr>
          <w:cantSplit/>
        </w:trPr>
        <w:tc>
          <w:tcPr>
            <w:tcW w:w="2884" w:type="dxa"/>
          </w:tcPr>
          <w:p w14:paraId="2347B7F7" w14:textId="702E5CB5" w:rsidR="005B0DFE" w:rsidRPr="007E0B31" w:rsidRDefault="005B0DFE" w:rsidP="005B0DFE">
            <w:pPr>
              <w:pStyle w:val="Arial11Bold"/>
              <w:rPr>
                <w:rFonts w:cs="Arial"/>
              </w:rPr>
            </w:pPr>
            <w:bookmarkStart w:id="31" w:name="_DV_C34"/>
            <w:r w:rsidRPr="007E0B31">
              <w:rPr>
                <w:rFonts w:cs="Arial"/>
              </w:rPr>
              <w:t xml:space="preserve">Limited Operational Notification </w:t>
            </w:r>
            <w:r w:rsidRPr="007E0B31">
              <w:rPr>
                <w:rFonts w:cs="Arial"/>
                <w:b w:val="0"/>
              </w:rPr>
              <w:t>or</w:t>
            </w:r>
            <w:r w:rsidRPr="007E0B31">
              <w:rPr>
                <w:rFonts w:cs="Arial"/>
              </w:rPr>
              <w:t xml:space="preserve"> LON</w:t>
            </w:r>
            <w:bookmarkEnd w:id="31"/>
          </w:p>
        </w:tc>
        <w:tc>
          <w:tcPr>
            <w:tcW w:w="6634" w:type="dxa"/>
          </w:tcPr>
          <w:p w14:paraId="116937FB" w14:textId="55A25BAD" w:rsidR="005B0DFE" w:rsidRPr="007E0B31" w:rsidRDefault="005B0DFE" w:rsidP="005B0DFE">
            <w:pPr>
              <w:pStyle w:val="TableArial11"/>
              <w:rPr>
                <w:rFonts w:cs="Arial"/>
              </w:rPr>
            </w:pPr>
            <w:bookmarkStart w:id="32"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2"/>
          </w:p>
          <w:p w14:paraId="0C9542F9" w14:textId="77777777" w:rsidR="005B0DFE" w:rsidRPr="007E0B31" w:rsidRDefault="005B0DFE" w:rsidP="005B0DFE">
            <w:pPr>
              <w:pStyle w:val="TableArial11"/>
              <w:ind w:left="567" w:hanging="567"/>
              <w:rPr>
                <w:rFonts w:cs="Arial"/>
              </w:rPr>
            </w:pPr>
            <w:bookmarkStart w:id="33" w:name="_DV_C36"/>
            <w:r w:rsidRPr="007E0B31">
              <w:rPr>
                <w:rFonts w:cs="Arial"/>
              </w:rPr>
              <w:t>(a)</w:t>
            </w:r>
            <w:r w:rsidRPr="007E0B31">
              <w:rPr>
                <w:rFonts w:cs="Arial"/>
              </w:rPr>
              <w:tab/>
              <w:t xml:space="preserve">with the provisions of the Grid Code specified in the notice, and </w:t>
            </w:r>
            <w:bookmarkEnd w:id="33"/>
          </w:p>
          <w:p w14:paraId="5536F311" w14:textId="77777777" w:rsidR="005B0DFE" w:rsidRPr="007E0B31" w:rsidRDefault="005B0DFE" w:rsidP="005B0DFE">
            <w:pPr>
              <w:pStyle w:val="TableArial11"/>
              <w:ind w:left="567" w:hanging="567"/>
              <w:rPr>
                <w:rFonts w:cs="Arial"/>
              </w:rPr>
            </w:pPr>
            <w:bookmarkStart w:id="34"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34"/>
            <w:proofErr w:type="gramEnd"/>
          </w:p>
          <w:p w14:paraId="3817BE40" w14:textId="77777777" w:rsidR="005B0DFE" w:rsidRPr="007E0B31" w:rsidRDefault="005B0DFE" w:rsidP="005B0DFE">
            <w:pPr>
              <w:pStyle w:val="TableArial11"/>
              <w:rPr>
                <w:rFonts w:cs="Arial"/>
              </w:rPr>
            </w:pPr>
            <w:bookmarkStart w:id="35" w:name="_DV_C38"/>
            <w:r w:rsidRPr="007E0B31">
              <w:rPr>
                <w:rFonts w:cs="Arial"/>
              </w:rPr>
              <w:t xml:space="preserve">and specifying the </w:t>
            </w:r>
            <w:r w:rsidRPr="007E0B31">
              <w:rPr>
                <w:rFonts w:cs="Arial"/>
                <w:b/>
              </w:rPr>
              <w:t>Unresolved Issues</w:t>
            </w:r>
            <w:r w:rsidRPr="007E0B31">
              <w:rPr>
                <w:rFonts w:cs="Arial"/>
              </w:rPr>
              <w:t xml:space="preserve">. </w:t>
            </w:r>
            <w:bookmarkEnd w:id="35"/>
          </w:p>
        </w:tc>
      </w:tr>
      <w:tr w:rsidR="005B0DFE" w:rsidRPr="007E0B31" w14:paraId="6946C0D5" w14:textId="77777777" w:rsidTr="57E8CC90">
        <w:trPr>
          <w:cantSplit/>
        </w:trPr>
        <w:tc>
          <w:tcPr>
            <w:tcW w:w="2884" w:type="dxa"/>
          </w:tcPr>
          <w:p w14:paraId="18667BDF" w14:textId="77777777" w:rsidR="005B0DFE" w:rsidRPr="007E0B31" w:rsidRDefault="005B0DFE" w:rsidP="005B0DFE">
            <w:pPr>
              <w:pStyle w:val="Arial11Bold"/>
              <w:rPr>
                <w:rFonts w:cs="Arial"/>
              </w:rPr>
            </w:pPr>
            <w:r w:rsidRPr="007E0B31">
              <w:rPr>
                <w:rFonts w:cs="Arial"/>
              </w:rPr>
              <w:t>Load</w:t>
            </w:r>
          </w:p>
        </w:tc>
        <w:tc>
          <w:tcPr>
            <w:tcW w:w="6634" w:type="dxa"/>
          </w:tcPr>
          <w:p w14:paraId="2EAACB51" w14:textId="77777777" w:rsidR="005B0DFE" w:rsidRPr="007E0B31" w:rsidRDefault="005B0DFE" w:rsidP="005B0DFE">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5B0DFE" w:rsidRPr="007E0B31" w14:paraId="4CDF254C" w14:textId="77777777" w:rsidTr="57E8CC90">
        <w:trPr>
          <w:cantSplit/>
        </w:trPr>
        <w:tc>
          <w:tcPr>
            <w:tcW w:w="2884" w:type="dxa"/>
          </w:tcPr>
          <w:p w14:paraId="5A60A67C" w14:textId="77777777" w:rsidR="005B0DFE" w:rsidRPr="007E0B31" w:rsidRDefault="005B0DFE" w:rsidP="005B0DFE">
            <w:pPr>
              <w:pStyle w:val="Arial11Bold"/>
              <w:rPr>
                <w:rFonts w:cs="Arial"/>
              </w:rPr>
            </w:pPr>
            <w:r w:rsidRPr="007E0B31">
              <w:rPr>
                <w:rFonts w:cs="Arial"/>
              </w:rPr>
              <w:t>Loaded</w:t>
            </w:r>
          </w:p>
        </w:tc>
        <w:tc>
          <w:tcPr>
            <w:tcW w:w="6634" w:type="dxa"/>
          </w:tcPr>
          <w:p w14:paraId="48DFCD98" w14:textId="77777777" w:rsidR="005B0DFE" w:rsidRPr="007E0B31" w:rsidRDefault="005B0DFE" w:rsidP="005B0DFE">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5B0DFE" w:rsidRPr="007E0B31" w14:paraId="4482A9A2" w14:textId="77777777" w:rsidTr="57E8CC90">
        <w:trPr>
          <w:cantSplit/>
        </w:trPr>
        <w:tc>
          <w:tcPr>
            <w:tcW w:w="2884" w:type="dxa"/>
          </w:tcPr>
          <w:p w14:paraId="7CAD6FB9" w14:textId="02710C28" w:rsidR="005B0DFE" w:rsidRPr="00A42C57" w:rsidRDefault="005B0DFE" w:rsidP="005B0DFE">
            <w:pPr>
              <w:pStyle w:val="Arial11Bold"/>
              <w:rPr>
                <w:rFonts w:cs="Arial"/>
              </w:rPr>
            </w:pPr>
            <w:r w:rsidRPr="002510FF">
              <w:rPr>
                <w:rFonts w:cs="Arial"/>
              </w:rPr>
              <w:t>Load Angle</w:t>
            </w:r>
          </w:p>
        </w:tc>
        <w:tc>
          <w:tcPr>
            <w:tcW w:w="6634" w:type="dxa"/>
          </w:tcPr>
          <w:p w14:paraId="24A40C90" w14:textId="45EC0D1C" w:rsidR="005B0DFE" w:rsidRPr="00A42C57" w:rsidRDefault="005B0DFE" w:rsidP="005B0DFE">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5B0DFE" w:rsidRPr="007E0B31" w14:paraId="3FF8744F" w14:textId="77777777" w:rsidTr="57E8CC90">
        <w:trPr>
          <w:cantSplit/>
        </w:trPr>
        <w:tc>
          <w:tcPr>
            <w:tcW w:w="2884" w:type="dxa"/>
          </w:tcPr>
          <w:p w14:paraId="27A6AFB9" w14:textId="77777777" w:rsidR="005B0DFE" w:rsidRPr="007E0B31" w:rsidRDefault="005B0DFE" w:rsidP="005B0DFE">
            <w:pPr>
              <w:pStyle w:val="Arial11Bold"/>
              <w:rPr>
                <w:rFonts w:cs="Arial"/>
              </w:rPr>
            </w:pPr>
            <w:r w:rsidRPr="007E0B31">
              <w:rPr>
                <w:rFonts w:cs="Arial"/>
              </w:rPr>
              <w:t>Load Factor</w:t>
            </w:r>
          </w:p>
        </w:tc>
        <w:tc>
          <w:tcPr>
            <w:tcW w:w="6634" w:type="dxa"/>
          </w:tcPr>
          <w:p w14:paraId="40B02140" w14:textId="77777777" w:rsidR="005B0DFE" w:rsidRPr="007E0B31" w:rsidRDefault="005B0DFE" w:rsidP="005B0DFE">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5B0DFE" w:rsidRPr="007E0B31" w14:paraId="0EBC5AE2" w14:textId="77777777" w:rsidTr="57E8CC90">
        <w:trPr>
          <w:cantSplit/>
        </w:trPr>
        <w:tc>
          <w:tcPr>
            <w:tcW w:w="2884" w:type="dxa"/>
          </w:tcPr>
          <w:p w14:paraId="3992CF4B" w14:textId="77777777" w:rsidR="005B0DFE" w:rsidRPr="007E0B31" w:rsidRDefault="005B0DFE" w:rsidP="005B0DFE">
            <w:pPr>
              <w:pStyle w:val="Arial11Bold"/>
              <w:rPr>
                <w:rFonts w:cs="Arial"/>
              </w:rPr>
            </w:pPr>
            <w:r w:rsidRPr="007E0B31">
              <w:rPr>
                <w:rFonts w:cs="Arial"/>
              </w:rPr>
              <w:t>Load Management Block</w:t>
            </w:r>
          </w:p>
        </w:tc>
        <w:tc>
          <w:tcPr>
            <w:tcW w:w="6634" w:type="dxa"/>
          </w:tcPr>
          <w:p w14:paraId="50274CDB" w14:textId="77777777" w:rsidR="005B0DFE" w:rsidRPr="007E0B31" w:rsidRDefault="005B0DFE" w:rsidP="005B0DFE">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5B0DFE" w:rsidRPr="007E0B31" w14:paraId="53E23EC8" w14:textId="77777777" w:rsidTr="57E8CC90">
        <w:trPr>
          <w:cantSplit/>
        </w:trPr>
        <w:tc>
          <w:tcPr>
            <w:tcW w:w="2884" w:type="dxa"/>
          </w:tcPr>
          <w:p w14:paraId="6AF74419" w14:textId="77777777" w:rsidR="005B0DFE" w:rsidRPr="002A73E9" w:rsidRDefault="005B0DFE" w:rsidP="005B0DFE">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5B0DFE" w:rsidRPr="00432DAF" w:rsidRDefault="005B0DFE" w:rsidP="005B0DFE">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5B0DFE" w:rsidRPr="002A73E9" w:rsidRDefault="005B0DFE" w:rsidP="005B0DFE">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5B0DFE" w:rsidRPr="007E0B31" w14:paraId="74F6FA25" w14:textId="77777777" w:rsidTr="57E8CC90">
        <w:trPr>
          <w:cantSplit/>
        </w:trPr>
        <w:tc>
          <w:tcPr>
            <w:tcW w:w="2884" w:type="dxa"/>
          </w:tcPr>
          <w:p w14:paraId="298F5400" w14:textId="77777777" w:rsidR="005B0DFE" w:rsidRPr="007E0B31" w:rsidRDefault="005B0DFE" w:rsidP="005B0DFE">
            <w:pPr>
              <w:pStyle w:val="Arial11Bold"/>
              <w:rPr>
                <w:rFonts w:cs="Arial"/>
              </w:rPr>
            </w:pPr>
            <w:r w:rsidRPr="007E0B31">
              <w:rPr>
                <w:rFonts w:cs="Arial"/>
              </w:rPr>
              <w:t>Local Safety Instructions</w:t>
            </w:r>
          </w:p>
        </w:tc>
        <w:tc>
          <w:tcPr>
            <w:tcW w:w="6634" w:type="dxa"/>
          </w:tcPr>
          <w:p w14:paraId="7A965991" w14:textId="1F7D937B" w:rsidR="005B0DFE" w:rsidRPr="007E0B31" w:rsidRDefault="005B0DFE" w:rsidP="005B0DFE">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5B0DFE" w:rsidRPr="007E0B31" w14:paraId="77B1C1F3" w14:textId="77777777" w:rsidTr="57E8CC90">
        <w:trPr>
          <w:cantSplit/>
        </w:trPr>
        <w:tc>
          <w:tcPr>
            <w:tcW w:w="2884" w:type="dxa"/>
          </w:tcPr>
          <w:p w14:paraId="41E761FD" w14:textId="77777777" w:rsidR="005B0DFE" w:rsidRPr="007E0B31" w:rsidRDefault="005B0DFE" w:rsidP="005B0DFE">
            <w:pPr>
              <w:pStyle w:val="Arial11Bold"/>
              <w:rPr>
                <w:rFonts w:cs="Arial"/>
              </w:rPr>
            </w:pPr>
            <w:r w:rsidRPr="007E0B31">
              <w:rPr>
                <w:rFonts w:cs="Arial"/>
              </w:rPr>
              <w:lastRenderedPageBreak/>
              <w:t>Local Switching Procedure</w:t>
            </w:r>
          </w:p>
        </w:tc>
        <w:tc>
          <w:tcPr>
            <w:tcW w:w="6634" w:type="dxa"/>
          </w:tcPr>
          <w:p w14:paraId="64A70D2F" w14:textId="77777777" w:rsidR="005B0DFE" w:rsidRPr="007E0B31" w:rsidRDefault="005B0DFE" w:rsidP="005B0DFE">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5B0DFE" w:rsidRPr="007E0B31" w14:paraId="4247B2A6" w14:textId="77777777" w:rsidTr="57E8CC90">
        <w:trPr>
          <w:cantSplit/>
        </w:trPr>
        <w:tc>
          <w:tcPr>
            <w:tcW w:w="2884" w:type="dxa"/>
          </w:tcPr>
          <w:p w14:paraId="796A8D79" w14:textId="77777777" w:rsidR="005B0DFE" w:rsidRPr="007E0B31" w:rsidRDefault="005B0DFE" w:rsidP="005B0DFE">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5B0DFE" w:rsidRPr="007E0B31" w:rsidRDefault="005B0DFE" w:rsidP="005B0DFE">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5B0DFE" w:rsidRPr="007E0B31" w14:paraId="7AF5C5F6" w14:textId="77777777" w:rsidTr="57E8CC90">
        <w:trPr>
          <w:cantSplit/>
        </w:trPr>
        <w:tc>
          <w:tcPr>
            <w:tcW w:w="2884" w:type="dxa"/>
          </w:tcPr>
          <w:p w14:paraId="539D52FC" w14:textId="77777777" w:rsidR="005B0DFE" w:rsidRPr="007E0B31" w:rsidRDefault="005B0DFE" w:rsidP="005B0DFE">
            <w:pPr>
              <w:pStyle w:val="Arial11Bold"/>
              <w:rPr>
                <w:rFonts w:cs="Arial"/>
              </w:rPr>
            </w:pPr>
            <w:r w:rsidRPr="007E0B31">
              <w:rPr>
                <w:rFonts w:cs="Arial"/>
              </w:rPr>
              <w:t>Location</w:t>
            </w:r>
          </w:p>
        </w:tc>
        <w:tc>
          <w:tcPr>
            <w:tcW w:w="6634" w:type="dxa"/>
          </w:tcPr>
          <w:p w14:paraId="55856EBA" w14:textId="77777777" w:rsidR="005B0DFE" w:rsidRPr="007E0B31" w:rsidRDefault="005B0DFE" w:rsidP="005B0DFE">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5B0DFE" w:rsidRPr="007E0B31" w14:paraId="0E4BDD8F" w14:textId="77777777" w:rsidTr="57E8CC90">
        <w:trPr>
          <w:cantSplit/>
        </w:trPr>
        <w:tc>
          <w:tcPr>
            <w:tcW w:w="2884" w:type="dxa"/>
          </w:tcPr>
          <w:p w14:paraId="41B859E4" w14:textId="77777777" w:rsidR="005B0DFE" w:rsidRPr="007E0B31" w:rsidRDefault="005B0DFE" w:rsidP="005B0DFE">
            <w:pPr>
              <w:pStyle w:val="Arial11Bold"/>
              <w:rPr>
                <w:rFonts w:cs="Arial"/>
              </w:rPr>
            </w:pPr>
            <w:r w:rsidRPr="007E0B31">
              <w:rPr>
                <w:rFonts w:cs="Arial"/>
              </w:rPr>
              <w:t>Locked</w:t>
            </w:r>
          </w:p>
        </w:tc>
        <w:tc>
          <w:tcPr>
            <w:tcW w:w="6634" w:type="dxa"/>
          </w:tcPr>
          <w:p w14:paraId="585D4C7B" w14:textId="77777777" w:rsidR="005B0DFE" w:rsidRPr="007E0B31" w:rsidRDefault="005B0DFE" w:rsidP="005B0DFE">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5B0DFE" w:rsidRPr="007E0B31" w14:paraId="57EA3F5C" w14:textId="77777777" w:rsidTr="57E8CC90">
        <w:trPr>
          <w:cantSplit/>
        </w:trPr>
        <w:tc>
          <w:tcPr>
            <w:tcW w:w="2884" w:type="dxa"/>
          </w:tcPr>
          <w:p w14:paraId="0F7F6662" w14:textId="77777777" w:rsidR="005B0DFE" w:rsidRPr="007E0B31" w:rsidRDefault="005B0DFE" w:rsidP="005B0DFE">
            <w:pPr>
              <w:pStyle w:val="Arial11Bold"/>
              <w:rPr>
                <w:rFonts w:cs="Arial"/>
              </w:rPr>
            </w:pPr>
            <w:r w:rsidRPr="007E0B31">
              <w:rPr>
                <w:rFonts w:cs="Arial"/>
              </w:rPr>
              <w:t>Locking</w:t>
            </w:r>
          </w:p>
        </w:tc>
        <w:tc>
          <w:tcPr>
            <w:tcW w:w="6634" w:type="dxa"/>
          </w:tcPr>
          <w:p w14:paraId="25877041" w14:textId="77777777" w:rsidR="005B0DFE" w:rsidRPr="007E0B31" w:rsidRDefault="005B0DFE" w:rsidP="005B0DFE">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5B0DFE" w:rsidRPr="007E0B31" w14:paraId="05FD6AF9" w14:textId="77777777" w:rsidTr="57E8CC90">
        <w:trPr>
          <w:cantSplit/>
        </w:trPr>
        <w:tc>
          <w:tcPr>
            <w:tcW w:w="2884" w:type="dxa"/>
          </w:tcPr>
          <w:p w14:paraId="508D8CC7" w14:textId="77777777" w:rsidR="005B0DFE" w:rsidRPr="007E0B31" w:rsidRDefault="005B0DFE" w:rsidP="005B0DFE">
            <w:pPr>
              <w:pStyle w:val="Arial11Bold"/>
              <w:rPr>
                <w:rFonts w:cs="Arial"/>
              </w:rPr>
            </w:pPr>
            <w:r w:rsidRPr="007E0B31">
              <w:rPr>
                <w:rFonts w:cs="Arial"/>
              </w:rPr>
              <w:t>Low Frequency Relay</w:t>
            </w:r>
          </w:p>
        </w:tc>
        <w:tc>
          <w:tcPr>
            <w:tcW w:w="6634" w:type="dxa"/>
          </w:tcPr>
          <w:p w14:paraId="615E9EC2" w14:textId="77777777" w:rsidR="005B0DFE" w:rsidRPr="007E0B31" w:rsidRDefault="005B0DFE" w:rsidP="005B0DFE">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5B0DFE" w:rsidRPr="007E0B31" w14:paraId="3E4531E5" w14:textId="77777777" w:rsidTr="57E8CC90">
        <w:trPr>
          <w:cantSplit/>
        </w:trPr>
        <w:tc>
          <w:tcPr>
            <w:tcW w:w="2884" w:type="dxa"/>
          </w:tcPr>
          <w:p w14:paraId="65FD748C" w14:textId="77777777" w:rsidR="005B0DFE" w:rsidRPr="007E0B31" w:rsidRDefault="005B0DFE" w:rsidP="005B0DFE">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5B0DFE" w:rsidRPr="007E0B31" w:rsidRDefault="005B0DFE" w:rsidP="005B0DFE">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5B0DFE" w:rsidRPr="007E0B31" w14:paraId="1231D50D" w14:textId="77777777" w:rsidTr="57E8CC90">
        <w:trPr>
          <w:cantSplit/>
        </w:trPr>
        <w:tc>
          <w:tcPr>
            <w:tcW w:w="2884" w:type="dxa"/>
          </w:tcPr>
          <w:p w14:paraId="7F97E239" w14:textId="77777777" w:rsidR="005B0DFE" w:rsidRPr="007E0B31" w:rsidRDefault="005B0DFE" w:rsidP="005B0DFE">
            <w:pPr>
              <w:pStyle w:val="Arial11Bold"/>
              <w:rPr>
                <w:rFonts w:cs="Arial"/>
              </w:rPr>
            </w:pPr>
            <w:r w:rsidRPr="007E0B31">
              <w:rPr>
                <w:rFonts w:cs="Arial"/>
              </w:rPr>
              <w:t>LV Side of the Offshore Platform</w:t>
            </w:r>
          </w:p>
        </w:tc>
        <w:tc>
          <w:tcPr>
            <w:tcW w:w="6634" w:type="dxa"/>
          </w:tcPr>
          <w:p w14:paraId="00CEA237" w14:textId="77777777" w:rsidR="005B0DFE" w:rsidRPr="007E0B31" w:rsidRDefault="005B0DFE" w:rsidP="005B0DFE">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5B0DFE" w:rsidRPr="007E0B31" w14:paraId="43E02C23" w14:textId="77777777" w:rsidTr="57E8CC90">
        <w:trPr>
          <w:cantSplit/>
        </w:trPr>
        <w:tc>
          <w:tcPr>
            <w:tcW w:w="2884" w:type="dxa"/>
          </w:tcPr>
          <w:p w14:paraId="149BA9AB" w14:textId="77777777" w:rsidR="005B0DFE" w:rsidRPr="007E0B31" w:rsidRDefault="005B0DFE" w:rsidP="005B0DFE">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5B0DFE" w:rsidRDefault="005B0DFE" w:rsidP="005B0DFE">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5B0DFE" w:rsidRPr="00745344" w:rsidRDefault="005B0DFE" w:rsidP="005B0DFE">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5B0DFE" w:rsidRPr="007E0B31" w14:paraId="29A17BF0" w14:textId="77777777" w:rsidTr="57E8CC90">
        <w:trPr>
          <w:cantSplit/>
        </w:trPr>
        <w:tc>
          <w:tcPr>
            <w:tcW w:w="2884" w:type="dxa"/>
          </w:tcPr>
          <w:p w14:paraId="0A0A0725" w14:textId="77777777" w:rsidR="005B0DFE" w:rsidRPr="007E0B31" w:rsidRDefault="005B0DFE" w:rsidP="005B0DFE">
            <w:pPr>
              <w:pStyle w:val="Arial11Bold"/>
              <w:rPr>
                <w:rFonts w:cs="Arial"/>
              </w:rPr>
            </w:pPr>
            <w:r w:rsidRPr="007E0B31">
              <w:rPr>
                <w:rFonts w:cs="Arial"/>
              </w:rPr>
              <w:t>Main Protection</w:t>
            </w:r>
          </w:p>
        </w:tc>
        <w:tc>
          <w:tcPr>
            <w:tcW w:w="6634" w:type="dxa"/>
          </w:tcPr>
          <w:p w14:paraId="3DC0D468" w14:textId="77777777" w:rsidR="005B0DFE" w:rsidRPr="007E0B31" w:rsidRDefault="005B0DFE" w:rsidP="005B0DFE">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5B0DFE" w:rsidRPr="007E0B31" w14:paraId="76CC7C36" w14:textId="77777777" w:rsidTr="57E8CC90">
        <w:trPr>
          <w:cantSplit/>
        </w:trPr>
        <w:tc>
          <w:tcPr>
            <w:tcW w:w="2884" w:type="dxa"/>
          </w:tcPr>
          <w:p w14:paraId="331C7E14" w14:textId="380252E6" w:rsidR="005B0DFE" w:rsidRPr="007E0B31" w:rsidRDefault="005B0DFE" w:rsidP="005B0DFE">
            <w:pPr>
              <w:pStyle w:val="Arial11Bold"/>
              <w:rPr>
                <w:rFonts w:cs="Arial"/>
              </w:rPr>
            </w:pPr>
            <w:bookmarkStart w:id="36" w:name="_DV_C39"/>
            <w:r w:rsidRPr="007E0B31">
              <w:rPr>
                <w:rFonts w:cs="Arial"/>
              </w:rPr>
              <w:t>Manufacturer’s Data &amp; Performance Report</w:t>
            </w:r>
            <w:bookmarkEnd w:id="36"/>
          </w:p>
        </w:tc>
        <w:tc>
          <w:tcPr>
            <w:tcW w:w="6634" w:type="dxa"/>
          </w:tcPr>
          <w:p w14:paraId="671DA193" w14:textId="02EFD935" w:rsidR="005B0DFE" w:rsidRPr="007E0B31" w:rsidRDefault="005B0DFE" w:rsidP="005B0DFE">
            <w:pPr>
              <w:pStyle w:val="TableArial11"/>
              <w:rPr>
                <w:rFonts w:cs="Arial"/>
              </w:rPr>
            </w:pPr>
            <w:bookmarkStart w:id="37"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37"/>
          </w:p>
        </w:tc>
      </w:tr>
      <w:tr w:rsidR="005B0DFE" w:rsidRPr="007E0B31" w14:paraId="0E2893AA" w14:textId="77777777" w:rsidTr="57E8CC90">
        <w:trPr>
          <w:cantSplit/>
        </w:trPr>
        <w:tc>
          <w:tcPr>
            <w:tcW w:w="2884" w:type="dxa"/>
          </w:tcPr>
          <w:p w14:paraId="1DC60E78" w14:textId="77777777" w:rsidR="005B0DFE" w:rsidRPr="007E0B31" w:rsidRDefault="005B0DFE" w:rsidP="005B0DFE">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5B0DFE" w:rsidRPr="007E0B31" w:rsidRDefault="005B0DFE" w:rsidP="005B0DFE">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5B0DFE" w:rsidRPr="007E0B31" w14:paraId="0E3E88D3" w14:textId="77777777" w:rsidTr="57E8CC90">
        <w:trPr>
          <w:cantSplit/>
        </w:trPr>
        <w:tc>
          <w:tcPr>
            <w:tcW w:w="2884" w:type="dxa"/>
          </w:tcPr>
          <w:p w14:paraId="45B588B2" w14:textId="77777777" w:rsidR="005B0DFE" w:rsidRPr="007E0B31" w:rsidRDefault="005B0DFE" w:rsidP="005B0DFE">
            <w:pPr>
              <w:pStyle w:val="Arial11Bold"/>
              <w:rPr>
                <w:rFonts w:cs="Arial"/>
              </w:rPr>
            </w:pPr>
            <w:r w:rsidRPr="007E0B31">
              <w:rPr>
                <w:rFonts w:cs="Arial"/>
              </w:rPr>
              <w:t>Market Operation Data Interface System (MODIS)</w:t>
            </w:r>
          </w:p>
        </w:tc>
        <w:tc>
          <w:tcPr>
            <w:tcW w:w="6634" w:type="dxa"/>
          </w:tcPr>
          <w:p w14:paraId="6049E762" w14:textId="5373A31D" w:rsidR="005B0DFE" w:rsidRPr="007E0B31" w:rsidRDefault="005B0DFE" w:rsidP="005B0DFE">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5B0DFE" w:rsidRPr="007E0B31" w14:paraId="2E9600F6" w14:textId="77777777" w:rsidTr="57E8CC90">
        <w:trPr>
          <w:cantSplit/>
        </w:trPr>
        <w:tc>
          <w:tcPr>
            <w:tcW w:w="2884" w:type="dxa"/>
          </w:tcPr>
          <w:p w14:paraId="1013C18D" w14:textId="77777777" w:rsidR="005B0DFE" w:rsidRPr="007E0B31" w:rsidRDefault="005B0DFE" w:rsidP="005B0DFE">
            <w:pPr>
              <w:pStyle w:val="Arial11Bold"/>
              <w:rPr>
                <w:rFonts w:cs="Arial"/>
              </w:rPr>
            </w:pPr>
            <w:r w:rsidRPr="007E0B31">
              <w:rPr>
                <w:rFonts w:cs="Arial"/>
              </w:rPr>
              <w:t>Market Suspension Threshold</w:t>
            </w:r>
          </w:p>
        </w:tc>
        <w:tc>
          <w:tcPr>
            <w:tcW w:w="6634" w:type="dxa"/>
          </w:tcPr>
          <w:p w14:paraId="60F4E8DB" w14:textId="77777777" w:rsidR="005B0DFE" w:rsidRPr="007E0B31" w:rsidRDefault="005B0DFE" w:rsidP="005B0DFE">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5B0DFE" w:rsidRPr="007E0B31" w14:paraId="1F49614C" w14:textId="77777777" w:rsidTr="57E8CC90">
        <w:trPr>
          <w:cantSplit/>
        </w:trPr>
        <w:tc>
          <w:tcPr>
            <w:tcW w:w="2884" w:type="dxa"/>
          </w:tcPr>
          <w:p w14:paraId="4BAFAA51" w14:textId="77777777" w:rsidR="005B0DFE" w:rsidRPr="007E0B31" w:rsidRDefault="005B0DFE" w:rsidP="005B0DFE">
            <w:pPr>
              <w:pStyle w:val="Arial11Bold"/>
              <w:rPr>
                <w:rFonts w:cs="Arial"/>
              </w:rPr>
            </w:pPr>
            <w:r w:rsidRPr="007E0B31">
              <w:rPr>
                <w:rFonts w:cs="Arial"/>
              </w:rPr>
              <w:t>Material Effect</w:t>
            </w:r>
          </w:p>
        </w:tc>
        <w:tc>
          <w:tcPr>
            <w:tcW w:w="6634" w:type="dxa"/>
          </w:tcPr>
          <w:p w14:paraId="2D25D42C" w14:textId="1645633C" w:rsidR="005B0DFE" w:rsidRPr="007E0B31" w:rsidRDefault="005B0DFE" w:rsidP="005B0DFE">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5B0DFE" w:rsidRPr="007E0B31" w14:paraId="4FE4892A" w14:textId="77777777" w:rsidTr="57E8CC90">
        <w:trPr>
          <w:cantSplit/>
        </w:trPr>
        <w:tc>
          <w:tcPr>
            <w:tcW w:w="2884" w:type="dxa"/>
          </w:tcPr>
          <w:p w14:paraId="5D2654C2" w14:textId="77777777" w:rsidR="005B0DFE" w:rsidRPr="007E0B31" w:rsidRDefault="005B0DFE" w:rsidP="005B0DFE">
            <w:pPr>
              <w:pStyle w:val="Arial11Bold"/>
              <w:rPr>
                <w:rFonts w:cs="Arial"/>
              </w:rPr>
            </w:pPr>
            <w:r w:rsidRPr="007E0B31">
              <w:rPr>
                <w:rFonts w:cs="Arial"/>
              </w:rPr>
              <w:t>Materially Affected Party</w:t>
            </w:r>
          </w:p>
        </w:tc>
        <w:tc>
          <w:tcPr>
            <w:tcW w:w="6634" w:type="dxa"/>
          </w:tcPr>
          <w:p w14:paraId="228E8081" w14:textId="77777777" w:rsidR="005B0DFE" w:rsidRPr="007E0B31" w:rsidRDefault="005B0DFE" w:rsidP="005B0DFE">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5B0DFE" w:rsidRPr="007E0B31" w14:paraId="21849F19" w14:textId="77777777" w:rsidTr="57E8CC90">
        <w:trPr>
          <w:cantSplit/>
        </w:trPr>
        <w:tc>
          <w:tcPr>
            <w:tcW w:w="2884" w:type="dxa"/>
          </w:tcPr>
          <w:p w14:paraId="3DA54DDA" w14:textId="1AE4917A" w:rsidR="005B0DFE" w:rsidRPr="007E0B31" w:rsidRDefault="005B0DFE" w:rsidP="005B0DFE">
            <w:pPr>
              <w:pStyle w:val="Arial11Bold"/>
              <w:rPr>
                <w:rFonts w:cs="Arial"/>
              </w:rPr>
            </w:pPr>
            <w:r w:rsidRPr="005C20E3">
              <w:rPr>
                <w:color w:val="000000" w:themeColor="text1"/>
              </w:rPr>
              <w:t>Maximum Export Capability</w:t>
            </w:r>
          </w:p>
        </w:tc>
        <w:tc>
          <w:tcPr>
            <w:tcW w:w="6634" w:type="dxa"/>
          </w:tcPr>
          <w:p w14:paraId="09A88861" w14:textId="6FF8BD00" w:rsidR="005B0DFE" w:rsidRPr="007E0B31" w:rsidRDefault="005B0DFE" w:rsidP="005B0DFE">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5B0DFE" w:rsidRPr="007E0B31" w14:paraId="08244F89" w14:textId="77777777" w:rsidTr="57E8CC90">
        <w:trPr>
          <w:cantSplit/>
        </w:trPr>
        <w:tc>
          <w:tcPr>
            <w:tcW w:w="2884" w:type="dxa"/>
          </w:tcPr>
          <w:p w14:paraId="0D6EE1DC" w14:textId="77777777" w:rsidR="005B0DFE" w:rsidRPr="007E0B31" w:rsidRDefault="005B0DFE" w:rsidP="005B0DFE">
            <w:pPr>
              <w:pStyle w:val="Arial11Bold"/>
              <w:rPr>
                <w:rFonts w:cs="Arial"/>
                <w:highlight w:val="green"/>
              </w:rPr>
            </w:pPr>
            <w:r w:rsidRPr="007E0B31">
              <w:rPr>
                <w:rFonts w:cs="Arial"/>
              </w:rPr>
              <w:t>Maximum Export Capacity</w:t>
            </w:r>
          </w:p>
        </w:tc>
        <w:tc>
          <w:tcPr>
            <w:tcW w:w="6634" w:type="dxa"/>
          </w:tcPr>
          <w:p w14:paraId="71DB60FA" w14:textId="77777777" w:rsidR="005B0DFE" w:rsidRPr="007E0B31" w:rsidRDefault="005B0DFE" w:rsidP="005B0DFE">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5B0DFE" w:rsidRPr="007E0B31" w14:paraId="0948B47C" w14:textId="77777777" w:rsidTr="57E8CC90">
        <w:trPr>
          <w:cantSplit/>
        </w:trPr>
        <w:tc>
          <w:tcPr>
            <w:tcW w:w="2884" w:type="dxa"/>
          </w:tcPr>
          <w:p w14:paraId="740BDFDB" w14:textId="77777777" w:rsidR="005B0DFE" w:rsidRPr="007E0B31" w:rsidRDefault="005B0DFE" w:rsidP="005B0DFE">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5B0DFE" w:rsidRPr="007E0B31" w14:paraId="37163BB3" w14:textId="77777777" w:rsidTr="57E8CC90">
        <w:trPr>
          <w:cantSplit/>
        </w:trPr>
        <w:tc>
          <w:tcPr>
            <w:tcW w:w="2884" w:type="dxa"/>
          </w:tcPr>
          <w:p w14:paraId="4540B3A4" w14:textId="77777777" w:rsidR="005B0DFE" w:rsidRPr="007E0B31" w:rsidRDefault="005B0DFE" w:rsidP="005B0DFE">
            <w:pPr>
              <w:pStyle w:val="Arial11Bold"/>
              <w:rPr>
                <w:rFonts w:cs="Arial"/>
              </w:rPr>
            </w:pPr>
            <w:r w:rsidRPr="007E0B31">
              <w:rPr>
                <w:rFonts w:cs="Arial"/>
              </w:rPr>
              <w:t>Maximum Generation Service or MGS</w:t>
            </w:r>
          </w:p>
        </w:tc>
        <w:tc>
          <w:tcPr>
            <w:tcW w:w="6634" w:type="dxa"/>
          </w:tcPr>
          <w:p w14:paraId="5E387610" w14:textId="7EFCA426" w:rsidR="005B0DFE" w:rsidRPr="007E0B31" w:rsidRDefault="005B0DFE" w:rsidP="005B0DFE">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5B0DFE" w:rsidRPr="007E0B31" w14:paraId="1FF4E953" w14:textId="77777777" w:rsidTr="57E8CC90">
        <w:trPr>
          <w:cantSplit/>
        </w:trPr>
        <w:tc>
          <w:tcPr>
            <w:tcW w:w="2884" w:type="dxa"/>
          </w:tcPr>
          <w:p w14:paraId="6AFD0D7A" w14:textId="77777777" w:rsidR="005B0DFE" w:rsidRPr="007E0B31" w:rsidRDefault="005B0DFE" w:rsidP="005B0DFE">
            <w:pPr>
              <w:pStyle w:val="Arial11Bold"/>
              <w:rPr>
                <w:rFonts w:cs="Arial"/>
              </w:rPr>
            </w:pPr>
            <w:r w:rsidRPr="007E0B31">
              <w:rPr>
                <w:rFonts w:cs="Arial"/>
              </w:rPr>
              <w:t>Maximum Generation Service Agreement</w:t>
            </w:r>
          </w:p>
        </w:tc>
        <w:tc>
          <w:tcPr>
            <w:tcW w:w="6634" w:type="dxa"/>
          </w:tcPr>
          <w:p w14:paraId="08FAFE28" w14:textId="4B8999EC" w:rsidR="005B0DFE" w:rsidRPr="007E0B31" w:rsidRDefault="005B0DFE" w:rsidP="005B0DFE">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5B0DFE" w:rsidRPr="007E0B31" w14:paraId="52F03BE5" w14:textId="77777777" w:rsidTr="57E8CC90">
        <w:trPr>
          <w:cantSplit/>
        </w:trPr>
        <w:tc>
          <w:tcPr>
            <w:tcW w:w="2884" w:type="dxa"/>
          </w:tcPr>
          <w:p w14:paraId="11A7CFC0" w14:textId="77777777" w:rsidR="005B0DFE" w:rsidRPr="007E0B31" w:rsidRDefault="005B0DFE" w:rsidP="005B0DFE">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5B0DFE" w:rsidRPr="007E0B31" w:rsidRDefault="005B0DFE" w:rsidP="005B0DFE">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5B0DFE" w:rsidRPr="007E0B31" w14:paraId="11D155E9" w14:textId="77777777" w:rsidTr="57E8CC90">
        <w:trPr>
          <w:cantSplit/>
        </w:trPr>
        <w:tc>
          <w:tcPr>
            <w:tcW w:w="2884" w:type="dxa"/>
          </w:tcPr>
          <w:p w14:paraId="62C8C8BB" w14:textId="217F8DC3" w:rsidR="005B0DFE" w:rsidRPr="007E0B31" w:rsidRDefault="005B0DFE" w:rsidP="005B0DFE">
            <w:pPr>
              <w:pStyle w:val="Arial11Bold"/>
              <w:rPr>
                <w:rFonts w:cs="Arial"/>
              </w:rPr>
            </w:pPr>
            <w:r w:rsidRPr="005C20E3">
              <w:rPr>
                <w:color w:val="000000" w:themeColor="text1"/>
              </w:rPr>
              <w:lastRenderedPageBreak/>
              <w:t>Maximum Import Capability</w:t>
            </w:r>
          </w:p>
        </w:tc>
        <w:tc>
          <w:tcPr>
            <w:tcW w:w="6634" w:type="dxa"/>
          </w:tcPr>
          <w:p w14:paraId="4BC9A525" w14:textId="34778CF5" w:rsidR="005B0DFE" w:rsidRPr="007E0B31" w:rsidRDefault="005B0DFE" w:rsidP="005B0DFE">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5B0DFE" w:rsidRPr="007E0B31" w14:paraId="0967C22C" w14:textId="77777777" w:rsidTr="57E8CC90">
        <w:trPr>
          <w:cantSplit/>
        </w:trPr>
        <w:tc>
          <w:tcPr>
            <w:tcW w:w="2884" w:type="dxa"/>
          </w:tcPr>
          <w:p w14:paraId="6536B201" w14:textId="77777777" w:rsidR="005B0DFE" w:rsidRPr="007E0B31" w:rsidRDefault="005B0DFE" w:rsidP="005B0DFE">
            <w:pPr>
              <w:pStyle w:val="Arial11Bold"/>
              <w:rPr>
                <w:rFonts w:cs="Arial"/>
                <w:highlight w:val="green"/>
              </w:rPr>
            </w:pPr>
            <w:r w:rsidRPr="007E0B31">
              <w:rPr>
                <w:rFonts w:cs="Arial"/>
              </w:rPr>
              <w:t>Maximum Import Capacity</w:t>
            </w:r>
          </w:p>
        </w:tc>
        <w:tc>
          <w:tcPr>
            <w:tcW w:w="6634" w:type="dxa"/>
          </w:tcPr>
          <w:p w14:paraId="7E57CD31" w14:textId="77777777" w:rsidR="005B0DFE" w:rsidRPr="007E0B31" w:rsidRDefault="005B0DFE" w:rsidP="005B0DFE">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5B0DFE" w:rsidRPr="007E0B31" w14:paraId="03CA429B" w14:textId="77777777" w:rsidTr="57E8CC90">
        <w:trPr>
          <w:cantSplit/>
        </w:trPr>
        <w:tc>
          <w:tcPr>
            <w:tcW w:w="2884" w:type="dxa"/>
          </w:tcPr>
          <w:p w14:paraId="2ED59A0E" w14:textId="77777777" w:rsidR="005B0DFE" w:rsidRPr="007E0B31" w:rsidRDefault="005B0DFE" w:rsidP="005B0DFE">
            <w:pPr>
              <w:pStyle w:val="Arial11Bold"/>
              <w:rPr>
                <w:rFonts w:cs="Arial"/>
              </w:rPr>
            </w:pPr>
            <w:r w:rsidRPr="00373816">
              <w:t xml:space="preserve">Maximum Import Power </w:t>
            </w:r>
          </w:p>
        </w:tc>
        <w:tc>
          <w:tcPr>
            <w:tcW w:w="6634" w:type="dxa"/>
          </w:tcPr>
          <w:p w14:paraId="5383D68A" w14:textId="77777777" w:rsidR="005B0DFE" w:rsidRPr="007E0B31" w:rsidRDefault="005B0DFE" w:rsidP="005B0DFE">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5B0DFE" w:rsidRPr="007E0B31" w14:paraId="6F0B6DBA" w14:textId="77777777" w:rsidTr="57E8CC90">
        <w:trPr>
          <w:cantSplit/>
        </w:trPr>
        <w:tc>
          <w:tcPr>
            <w:tcW w:w="2884" w:type="dxa"/>
          </w:tcPr>
          <w:p w14:paraId="38238CAA" w14:textId="3BC76662" w:rsidR="005B0DFE" w:rsidRPr="00373816" w:rsidRDefault="005B0DFE" w:rsidP="005B0DFE">
            <w:pPr>
              <w:pStyle w:val="Arial11Bold"/>
            </w:pPr>
            <w:r w:rsidRPr="009D62AD">
              <w:rPr>
                <w:bCs/>
              </w:rPr>
              <w:t>Measured Demand</w:t>
            </w:r>
          </w:p>
        </w:tc>
        <w:tc>
          <w:tcPr>
            <w:tcW w:w="6634" w:type="dxa"/>
          </w:tcPr>
          <w:p w14:paraId="46D83238" w14:textId="6BAF915E" w:rsidR="005B0DFE" w:rsidRPr="00373816" w:rsidRDefault="005B0DFE" w:rsidP="005B0DFE">
            <w:pPr>
              <w:pStyle w:val="TableArial11"/>
            </w:pPr>
            <w:r w:rsidRPr="009D62AD">
              <w:t xml:space="preserve">Demand measured at the relevant </w:t>
            </w:r>
            <w:r w:rsidRPr="009D62AD">
              <w:rPr>
                <w:b/>
                <w:bCs/>
              </w:rPr>
              <w:t>Connection Point</w:t>
            </w:r>
            <w:r w:rsidRPr="009D62AD">
              <w:t>.  Sometimes referred to as the net demand.</w:t>
            </w:r>
          </w:p>
        </w:tc>
      </w:tr>
      <w:tr w:rsidR="005B0DFE" w:rsidRPr="007E0B31" w14:paraId="3B0FB9D5" w14:textId="77777777" w:rsidTr="57E8CC90">
        <w:trPr>
          <w:cantSplit/>
        </w:trPr>
        <w:tc>
          <w:tcPr>
            <w:tcW w:w="2884" w:type="dxa"/>
          </w:tcPr>
          <w:p w14:paraId="6C90BEB7" w14:textId="77777777" w:rsidR="005B0DFE" w:rsidRPr="007E0B31" w:rsidRDefault="005B0DFE" w:rsidP="005B0DFE">
            <w:pPr>
              <w:pStyle w:val="Arial11Bold"/>
              <w:rPr>
                <w:rFonts w:cs="Arial"/>
              </w:rPr>
            </w:pPr>
            <w:r w:rsidRPr="007E0B31">
              <w:rPr>
                <w:rFonts w:cs="Arial"/>
              </w:rPr>
              <w:t>Medium Power Station</w:t>
            </w:r>
          </w:p>
        </w:tc>
        <w:tc>
          <w:tcPr>
            <w:tcW w:w="6634" w:type="dxa"/>
          </w:tcPr>
          <w:p w14:paraId="07F15D2F" w14:textId="77777777" w:rsidR="005B0DFE" w:rsidRPr="007E0B31" w:rsidRDefault="005B0DFE" w:rsidP="005B0DFE">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5B0DFE" w:rsidRPr="007E0B31" w:rsidRDefault="005B0DFE" w:rsidP="005B0DFE">
            <w:pPr>
              <w:pStyle w:val="TableArial11"/>
              <w:ind w:left="567" w:hanging="567"/>
              <w:rPr>
                <w:rFonts w:cs="Arial"/>
              </w:rPr>
            </w:pPr>
            <w:r w:rsidRPr="007E0B31">
              <w:rPr>
                <w:rFonts w:cs="Arial"/>
              </w:rPr>
              <w:t>or,</w:t>
            </w:r>
          </w:p>
          <w:p w14:paraId="272C46D3" w14:textId="1BE214D3" w:rsidR="005B0DFE" w:rsidRPr="007E0B31" w:rsidRDefault="005B0DFE" w:rsidP="005B0DFE">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5B0DFE" w:rsidRPr="007E0B31" w:rsidRDefault="005B0DFE" w:rsidP="005B0DFE">
            <w:pPr>
              <w:pStyle w:val="TableArial11"/>
              <w:ind w:left="567" w:hanging="567"/>
              <w:rPr>
                <w:rFonts w:cs="Arial"/>
              </w:rPr>
            </w:pPr>
            <w:r w:rsidRPr="007E0B31">
              <w:rPr>
                <w:rFonts w:cs="Arial"/>
              </w:rPr>
              <w:t>or,</w:t>
            </w:r>
          </w:p>
          <w:p w14:paraId="3F68A2DE" w14:textId="2934E072" w:rsidR="005B0DFE" w:rsidRPr="007E0B31" w:rsidRDefault="005B0DFE" w:rsidP="005B0DFE">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5B0DFE" w:rsidRPr="007E0B31" w:rsidRDefault="005B0DFE" w:rsidP="005B0DFE">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5B0DFE" w:rsidRPr="007E0B31" w14:paraId="0CDEA8DB" w14:textId="77777777" w:rsidTr="57E8CC90">
        <w:trPr>
          <w:cantSplit/>
        </w:trPr>
        <w:tc>
          <w:tcPr>
            <w:tcW w:w="2884" w:type="dxa"/>
          </w:tcPr>
          <w:p w14:paraId="6558EC81" w14:textId="77777777" w:rsidR="005B0DFE" w:rsidRPr="007E0B31" w:rsidRDefault="005B0DFE" w:rsidP="005B0DFE">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5B0DFE" w:rsidRPr="007E0B31" w:rsidRDefault="005B0DFE" w:rsidP="005B0DFE">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5B0DFE" w:rsidRPr="007E0B31" w14:paraId="1172E6F9" w14:textId="77777777" w:rsidTr="57E8CC90">
        <w:trPr>
          <w:cantSplit/>
        </w:trPr>
        <w:tc>
          <w:tcPr>
            <w:tcW w:w="2884" w:type="dxa"/>
          </w:tcPr>
          <w:p w14:paraId="55008996" w14:textId="77777777" w:rsidR="005B0DFE" w:rsidRPr="007E0B31" w:rsidRDefault="005B0DFE" w:rsidP="005B0DFE">
            <w:pPr>
              <w:pStyle w:val="Arial11Bold"/>
              <w:rPr>
                <w:rFonts w:cs="Arial"/>
              </w:rPr>
            </w:pPr>
            <w:r w:rsidRPr="007E0B31">
              <w:rPr>
                <w:rFonts w:cs="Arial"/>
              </w:rPr>
              <w:t>Mills</w:t>
            </w:r>
          </w:p>
        </w:tc>
        <w:tc>
          <w:tcPr>
            <w:tcW w:w="6634" w:type="dxa"/>
          </w:tcPr>
          <w:p w14:paraId="10AB29E5" w14:textId="77777777" w:rsidR="005B0DFE" w:rsidRPr="007E0B31" w:rsidRDefault="005B0DFE" w:rsidP="005B0DFE">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5B0DFE" w:rsidRPr="007E0B31" w14:paraId="192F1CA5" w14:textId="77777777" w:rsidTr="57E8CC90">
        <w:trPr>
          <w:cantSplit/>
        </w:trPr>
        <w:tc>
          <w:tcPr>
            <w:tcW w:w="2884" w:type="dxa"/>
          </w:tcPr>
          <w:p w14:paraId="00139B74" w14:textId="77777777" w:rsidR="005B0DFE" w:rsidRPr="007E0B31" w:rsidRDefault="005B0DFE" w:rsidP="005B0DFE">
            <w:pPr>
              <w:pStyle w:val="Arial11Bold"/>
              <w:rPr>
                <w:rFonts w:cs="Arial"/>
              </w:rPr>
            </w:pPr>
            <w:r w:rsidRPr="007E0B31">
              <w:rPr>
                <w:rFonts w:cs="Arial"/>
              </w:rPr>
              <w:t>Minimum Generation</w:t>
            </w:r>
          </w:p>
        </w:tc>
        <w:tc>
          <w:tcPr>
            <w:tcW w:w="6634" w:type="dxa"/>
          </w:tcPr>
          <w:p w14:paraId="0B3F5F13" w14:textId="0EA4BB3C" w:rsidR="005B0DFE" w:rsidRPr="007E0B31" w:rsidRDefault="005B0DFE" w:rsidP="005B0DFE">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5B0DFE" w:rsidRPr="007E0B31" w14:paraId="1A73A6F1" w14:textId="77777777" w:rsidTr="57E8CC90">
        <w:trPr>
          <w:cantSplit/>
        </w:trPr>
        <w:tc>
          <w:tcPr>
            <w:tcW w:w="2884" w:type="dxa"/>
          </w:tcPr>
          <w:p w14:paraId="3F6AA4AD" w14:textId="77777777" w:rsidR="005B0DFE" w:rsidRPr="007E0B31" w:rsidRDefault="005B0DFE" w:rsidP="005B0DFE">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5B0DFE" w:rsidRPr="007E0B31" w:rsidRDefault="005B0DFE" w:rsidP="005B0DFE">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5B0DFE" w:rsidRPr="007E0B31" w14:paraId="58E8AB98" w14:textId="77777777" w:rsidTr="57E8CC90">
        <w:trPr>
          <w:cantSplit/>
        </w:trPr>
        <w:tc>
          <w:tcPr>
            <w:tcW w:w="2884" w:type="dxa"/>
          </w:tcPr>
          <w:p w14:paraId="61D82D43" w14:textId="66177675" w:rsidR="005B0DFE" w:rsidRPr="007E0B31" w:rsidRDefault="005B0DFE" w:rsidP="005B0DFE">
            <w:pPr>
              <w:pStyle w:val="Arial11Bold"/>
              <w:rPr>
                <w:rFonts w:cs="Arial"/>
              </w:rPr>
            </w:pPr>
            <w:r w:rsidRPr="007E0B31">
              <w:rPr>
                <w:rFonts w:cs="Arial"/>
              </w:rPr>
              <w:lastRenderedPageBreak/>
              <w:t>Minimum Import Capacit</w:t>
            </w:r>
            <w:r w:rsidRPr="00A72ACD">
              <w:rPr>
                <w:rFonts w:cs="Arial"/>
              </w:rPr>
              <w:t>y</w:t>
            </w:r>
          </w:p>
        </w:tc>
        <w:tc>
          <w:tcPr>
            <w:tcW w:w="6634" w:type="dxa"/>
          </w:tcPr>
          <w:p w14:paraId="3D4D48A5" w14:textId="565FA500" w:rsidR="005B0DFE" w:rsidRPr="007E0B31" w:rsidRDefault="005B0DFE" w:rsidP="005B0DFE">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5B0DFE" w:rsidRPr="007E0B31" w14:paraId="42E17AC9" w14:textId="77777777" w:rsidTr="57E8CC90">
        <w:trPr>
          <w:cantSplit/>
        </w:trPr>
        <w:tc>
          <w:tcPr>
            <w:tcW w:w="2884" w:type="dxa"/>
          </w:tcPr>
          <w:p w14:paraId="710BD543" w14:textId="77777777" w:rsidR="005B0DFE" w:rsidRPr="007E0B31" w:rsidRDefault="005B0DFE" w:rsidP="005B0DFE">
            <w:pPr>
              <w:pStyle w:val="Arial11Bold"/>
              <w:rPr>
                <w:rFonts w:cs="Arial"/>
              </w:rPr>
            </w:pPr>
            <w:r w:rsidRPr="007E0B31">
              <w:rPr>
                <w:rFonts w:cs="Arial"/>
              </w:rPr>
              <w:t>Minimum Regulating Level</w:t>
            </w:r>
          </w:p>
        </w:tc>
        <w:tc>
          <w:tcPr>
            <w:tcW w:w="6634" w:type="dxa"/>
          </w:tcPr>
          <w:p w14:paraId="6E014C85" w14:textId="69675277" w:rsidR="005B0DFE" w:rsidRPr="007E0B31" w:rsidRDefault="005B0DFE" w:rsidP="005B0DFE">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5B0DFE" w:rsidRPr="007E0B31" w14:paraId="7A187781" w14:textId="77777777" w:rsidTr="57E8CC90">
        <w:trPr>
          <w:cantSplit/>
        </w:trPr>
        <w:tc>
          <w:tcPr>
            <w:tcW w:w="2884" w:type="dxa"/>
          </w:tcPr>
          <w:p w14:paraId="5F303D38" w14:textId="77777777" w:rsidR="005B0DFE" w:rsidRPr="007E0B31" w:rsidRDefault="005B0DFE" w:rsidP="005B0DFE">
            <w:pPr>
              <w:pStyle w:val="Arial11Bold"/>
              <w:rPr>
                <w:rFonts w:cs="Arial"/>
              </w:rPr>
            </w:pPr>
            <w:r w:rsidRPr="007E0B31">
              <w:rPr>
                <w:rFonts w:cs="Arial"/>
              </w:rPr>
              <w:t>Minimum Stable Operating Level</w:t>
            </w:r>
          </w:p>
        </w:tc>
        <w:tc>
          <w:tcPr>
            <w:tcW w:w="6634" w:type="dxa"/>
          </w:tcPr>
          <w:p w14:paraId="58A98321" w14:textId="5FFA4BA5" w:rsidR="005B0DFE" w:rsidRPr="007E0B31" w:rsidRDefault="005B0DFE" w:rsidP="005B0DFE">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1A38D2" w14:paraId="068622A2" w14:textId="77777777" w:rsidTr="001A38D2">
        <w:trPr>
          <w:cantSplit/>
          <w:trHeight w:val="300"/>
        </w:trPr>
        <w:tc>
          <w:tcPr>
            <w:tcW w:w="2884" w:type="dxa"/>
          </w:tcPr>
          <w:p w14:paraId="15097E61" w14:textId="77777777" w:rsidR="001A38D2" w:rsidRDefault="001A38D2" w:rsidP="0029678F">
            <w:pPr>
              <w:pStyle w:val="Arial11Bold"/>
              <w:rPr>
                <w:rFonts w:cs="Arial"/>
              </w:rPr>
            </w:pPr>
            <w:r w:rsidRPr="38E6A229">
              <w:rPr>
                <w:rFonts w:cs="Arial"/>
              </w:rPr>
              <w:t>Minister of the Crown</w:t>
            </w:r>
          </w:p>
        </w:tc>
        <w:tc>
          <w:tcPr>
            <w:tcW w:w="6634" w:type="dxa"/>
          </w:tcPr>
          <w:p w14:paraId="2841FCA6" w14:textId="77777777" w:rsidR="001A38D2" w:rsidRDefault="001A38D2" w:rsidP="0029678F">
            <w:pPr>
              <w:pStyle w:val="TableArial11"/>
              <w:rPr>
                <w:rFonts w:cs="Arial"/>
                <w:b/>
                <w:bCs/>
              </w:rPr>
            </w:pPr>
            <w:r w:rsidRPr="38E6A229">
              <w:rPr>
                <w:rFonts w:cs="Arial"/>
              </w:rPr>
              <w:t xml:space="preserve">As defined in the </w:t>
            </w:r>
            <w:r w:rsidRPr="38E6A229">
              <w:rPr>
                <w:rFonts w:cs="Arial"/>
                <w:b/>
                <w:bCs/>
              </w:rPr>
              <w:t>ESO Licence.</w:t>
            </w:r>
          </w:p>
        </w:tc>
      </w:tr>
      <w:tr w:rsidR="005B0DFE" w:rsidRPr="007E0B31" w14:paraId="38E50172" w14:textId="77777777" w:rsidTr="57E8CC90">
        <w:trPr>
          <w:cantSplit/>
        </w:trPr>
        <w:tc>
          <w:tcPr>
            <w:tcW w:w="2884" w:type="dxa"/>
          </w:tcPr>
          <w:p w14:paraId="17AD8CFF" w14:textId="77777777" w:rsidR="005B0DFE" w:rsidRPr="007E0B31" w:rsidRDefault="005B0DFE" w:rsidP="005B0DFE">
            <w:pPr>
              <w:pStyle w:val="Arial11Bold"/>
              <w:rPr>
                <w:rFonts w:cs="Arial"/>
              </w:rPr>
            </w:pPr>
            <w:r w:rsidRPr="007E0B31">
              <w:rPr>
                <w:rFonts w:cs="Arial"/>
              </w:rPr>
              <w:t>Modification</w:t>
            </w:r>
          </w:p>
        </w:tc>
        <w:tc>
          <w:tcPr>
            <w:tcW w:w="6634" w:type="dxa"/>
          </w:tcPr>
          <w:p w14:paraId="7806D34C" w14:textId="2A977A01" w:rsidR="005B0DFE" w:rsidRPr="007E0B31" w:rsidRDefault="005B0DFE" w:rsidP="005B0DFE">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5B0DFE" w:rsidRPr="007E0B31" w14:paraId="4CD29C19" w14:textId="77777777" w:rsidTr="57E8CC90">
        <w:trPr>
          <w:cantSplit/>
        </w:trPr>
        <w:tc>
          <w:tcPr>
            <w:tcW w:w="2884" w:type="dxa"/>
          </w:tcPr>
          <w:p w14:paraId="44754F8D" w14:textId="77777777" w:rsidR="005B0DFE" w:rsidRPr="007E0B31" w:rsidRDefault="005B0DFE" w:rsidP="005B0DFE">
            <w:pPr>
              <w:pStyle w:val="Arial11Bold"/>
              <w:rPr>
                <w:rFonts w:cs="Arial"/>
              </w:rPr>
            </w:pPr>
            <w:r w:rsidRPr="007E0B31">
              <w:rPr>
                <w:rFonts w:cs="Arial"/>
              </w:rPr>
              <w:t>Mothballed DC Connected Power Park Module</w:t>
            </w:r>
          </w:p>
        </w:tc>
        <w:tc>
          <w:tcPr>
            <w:tcW w:w="6634" w:type="dxa"/>
          </w:tcPr>
          <w:p w14:paraId="6379A598" w14:textId="77777777" w:rsidR="005B0DFE" w:rsidRPr="007E0B31" w:rsidRDefault="005B0DFE" w:rsidP="005B0DFE">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5B0DFE" w:rsidRPr="007E0B31" w14:paraId="28B4C911" w14:textId="77777777" w:rsidTr="57E8CC90">
        <w:trPr>
          <w:cantSplit/>
        </w:trPr>
        <w:tc>
          <w:tcPr>
            <w:tcW w:w="2884" w:type="dxa"/>
          </w:tcPr>
          <w:p w14:paraId="46BB49CB" w14:textId="77777777" w:rsidR="005B0DFE" w:rsidRPr="007E0B31" w:rsidRDefault="005B0DFE" w:rsidP="005B0DFE">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5B0DFE" w:rsidRPr="007E0B31" w:rsidRDefault="005B0DFE" w:rsidP="005B0DFE">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5B0DFE" w:rsidRPr="007E0B31" w14:paraId="05B71069" w14:textId="77777777" w:rsidTr="57E8CC90">
        <w:trPr>
          <w:cantSplit/>
        </w:trPr>
        <w:tc>
          <w:tcPr>
            <w:tcW w:w="2884" w:type="dxa"/>
          </w:tcPr>
          <w:p w14:paraId="3A925164" w14:textId="77777777" w:rsidR="005B0DFE" w:rsidRPr="007E0B31" w:rsidRDefault="005B0DFE" w:rsidP="005B0DFE">
            <w:pPr>
              <w:pStyle w:val="Arial11Bold"/>
              <w:rPr>
                <w:rFonts w:cs="Arial"/>
              </w:rPr>
            </w:pPr>
            <w:r w:rsidRPr="007E0B31">
              <w:rPr>
                <w:rFonts w:cs="Arial"/>
              </w:rPr>
              <w:t>Mothballed HVDC System</w:t>
            </w:r>
          </w:p>
        </w:tc>
        <w:tc>
          <w:tcPr>
            <w:tcW w:w="6634" w:type="dxa"/>
          </w:tcPr>
          <w:p w14:paraId="1A49365B" w14:textId="77777777" w:rsidR="005B0DFE" w:rsidRPr="007E0B31" w:rsidRDefault="005B0DFE" w:rsidP="005B0DFE">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5B0DFE" w:rsidRPr="007E0B31" w14:paraId="259A95B5" w14:textId="77777777" w:rsidTr="57E8CC90">
        <w:trPr>
          <w:cantSplit/>
        </w:trPr>
        <w:tc>
          <w:tcPr>
            <w:tcW w:w="2884" w:type="dxa"/>
          </w:tcPr>
          <w:p w14:paraId="5AFD4D55" w14:textId="77777777" w:rsidR="005B0DFE" w:rsidRPr="007E0B31" w:rsidRDefault="005B0DFE" w:rsidP="005B0DFE">
            <w:pPr>
              <w:pStyle w:val="Arial11Bold"/>
              <w:rPr>
                <w:rFonts w:cs="Arial"/>
              </w:rPr>
            </w:pPr>
            <w:r w:rsidRPr="007E0B31">
              <w:rPr>
                <w:rFonts w:cs="Arial"/>
              </w:rPr>
              <w:t xml:space="preserve">Mothballed HVDC Converter </w:t>
            </w:r>
          </w:p>
        </w:tc>
        <w:tc>
          <w:tcPr>
            <w:tcW w:w="6634" w:type="dxa"/>
          </w:tcPr>
          <w:p w14:paraId="428C90C4" w14:textId="633A5BA8" w:rsidR="005B0DFE" w:rsidRPr="007E0B31" w:rsidRDefault="005B0DFE" w:rsidP="005B0DFE">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5B0DFE" w:rsidRPr="007E0B31" w14:paraId="72B47314" w14:textId="77777777" w:rsidTr="57E8CC90">
        <w:trPr>
          <w:cantSplit/>
        </w:trPr>
        <w:tc>
          <w:tcPr>
            <w:tcW w:w="2884" w:type="dxa"/>
          </w:tcPr>
          <w:p w14:paraId="366E06D0" w14:textId="77777777" w:rsidR="005B0DFE" w:rsidRPr="007E0B31" w:rsidRDefault="005B0DFE" w:rsidP="005B0DFE">
            <w:pPr>
              <w:pStyle w:val="Arial11Bold"/>
              <w:rPr>
                <w:rFonts w:cs="Arial"/>
              </w:rPr>
            </w:pPr>
            <w:r w:rsidRPr="007E0B31">
              <w:rPr>
                <w:rFonts w:cs="Arial"/>
              </w:rPr>
              <w:t>Mothballed Generating Unit</w:t>
            </w:r>
          </w:p>
        </w:tc>
        <w:tc>
          <w:tcPr>
            <w:tcW w:w="6634" w:type="dxa"/>
          </w:tcPr>
          <w:p w14:paraId="36082D09" w14:textId="77777777"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5B0DFE" w:rsidRPr="007E0B31" w14:paraId="1EAD346D" w14:textId="77777777" w:rsidTr="57E8CC90">
        <w:trPr>
          <w:cantSplit/>
        </w:trPr>
        <w:tc>
          <w:tcPr>
            <w:tcW w:w="2884" w:type="dxa"/>
          </w:tcPr>
          <w:p w14:paraId="0FAFCB0B" w14:textId="77777777" w:rsidR="005B0DFE" w:rsidRPr="007E0B31" w:rsidRDefault="005B0DFE" w:rsidP="005B0DFE">
            <w:pPr>
              <w:pStyle w:val="Arial11Bold"/>
              <w:rPr>
                <w:rFonts w:cs="Arial"/>
              </w:rPr>
            </w:pPr>
            <w:r w:rsidRPr="007E0B31">
              <w:rPr>
                <w:rFonts w:cs="Arial"/>
              </w:rPr>
              <w:t>Mothballed Power Generating Module</w:t>
            </w:r>
          </w:p>
        </w:tc>
        <w:tc>
          <w:tcPr>
            <w:tcW w:w="6634" w:type="dxa"/>
          </w:tcPr>
          <w:p w14:paraId="660D1360" w14:textId="77777777" w:rsidR="005B0DFE" w:rsidRPr="007E0B31" w:rsidRDefault="005B0DFE" w:rsidP="005B0DFE">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5B0DFE" w:rsidRPr="007E0B31" w14:paraId="16C4C365" w14:textId="77777777" w:rsidTr="57E8CC90">
        <w:trPr>
          <w:cantSplit/>
        </w:trPr>
        <w:tc>
          <w:tcPr>
            <w:tcW w:w="2884" w:type="dxa"/>
          </w:tcPr>
          <w:p w14:paraId="75C0F84F" w14:textId="77777777" w:rsidR="005B0DFE" w:rsidRPr="007E0B31" w:rsidRDefault="005B0DFE" w:rsidP="005B0DFE">
            <w:pPr>
              <w:pStyle w:val="Arial11Bold"/>
              <w:rPr>
                <w:rFonts w:cs="Arial"/>
              </w:rPr>
            </w:pPr>
            <w:r w:rsidRPr="007E0B31">
              <w:rPr>
                <w:rFonts w:cs="Arial"/>
              </w:rPr>
              <w:lastRenderedPageBreak/>
              <w:t>Mothballed Power Park Module</w:t>
            </w:r>
          </w:p>
        </w:tc>
        <w:tc>
          <w:tcPr>
            <w:tcW w:w="6634" w:type="dxa"/>
          </w:tcPr>
          <w:p w14:paraId="0702F02E" w14:textId="77777777" w:rsidR="005B0DFE" w:rsidRPr="007E0B31" w:rsidRDefault="005B0DFE" w:rsidP="005B0DFE">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5B0DFE" w:rsidRPr="007E0B31" w14:paraId="70E6978F" w14:textId="77777777" w:rsidTr="57E8CC90">
        <w:trPr>
          <w:cantSplit/>
        </w:trPr>
        <w:tc>
          <w:tcPr>
            <w:tcW w:w="2884" w:type="dxa"/>
          </w:tcPr>
          <w:p w14:paraId="1588B364" w14:textId="77777777" w:rsidR="005B0DFE" w:rsidRPr="007E0B31" w:rsidRDefault="005B0DFE" w:rsidP="005B0DFE">
            <w:pPr>
              <w:pStyle w:val="Arial11Bold"/>
              <w:rPr>
                <w:rFonts w:cs="Arial"/>
              </w:rPr>
            </w:pPr>
            <w:r w:rsidRPr="007E0B31">
              <w:rPr>
                <w:rFonts w:cs="Arial"/>
              </w:rPr>
              <w:t>Multiple Point of Connection</w:t>
            </w:r>
          </w:p>
        </w:tc>
        <w:tc>
          <w:tcPr>
            <w:tcW w:w="6634" w:type="dxa"/>
          </w:tcPr>
          <w:p w14:paraId="3856B18F" w14:textId="77777777" w:rsidR="005B0DFE" w:rsidRPr="007E0B31" w:rsidRDefault="005B0DFE" w:rsidP="005B0DFE">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5B0DFE" w:rsidRPr="007E0B31" w14:paraId="121449C6" w14:textId="77777777" w:rsidTr="57E8CC90">
        <w:trPr>
          <w:cantSplit/>
        </w:trPr>
        <w:tc>
          <w:tcPr>
            <w:tcW w:w="2884" w:type="dxa"/>
          </w:tcPr>
          <w:p w14:paraId="3F92EF01" w14:textId="472B5B92" w:rsidR="005B0DFE" w:rsidRPr="007E0B31" w:rsidRDefault="005B0DFE" w:rsidP="005B0DFE">
            <w:pPr>
              <w:pStyle w:val="Arial11Bold"/>
              <w:rPr>
                <w:rFonts w:cs="Arial"/>
              </w:rPr>
            </w:pPr>
            <w:r>
              <w:rPr>
                <w:rFonts w:cs="Arial"/>
              </w:rPr>
              <w:t>MSID</w:t>
            </w:r>
          </w:p>
        </w:tc>
        <w:tc>
          <w:tcPr>
            <w:tcW w:w="6634" w:type="dxa"/>
          </w:tcPr>
          <w:p w14:paraId="02E7CF9C" w14:textId="66BD8694" w:rsidR="005B0DFE" w:rsidRPr="007E0B31" w:rsidRDefault="005B0DFE" w:rsidP="005B0DFE">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5B0DFE" w:rsidRPr="007E0B31" w14:paraId="270F25D3" w14:textId="77777777" w:rsidTr="57E8CC90">
        <w:trPr>
          <w:cantSplit/>
        </w:trPr>
        <w:tc>
          <w:tcPr>
            <w:tcW w:w="2884" w:type="dxa"/>
          </w:tcPr>
          <w:p w14:paraId="59513645" w14:textId="77777777" w:rsidR="005B0DFE" w:rsidRPr="007E0B31" w:rsidRDefault="005B0DFE" w:rsidP="005B0DFE">
            <w:pPr>
              <w:pStyle w:val="Arial11Bold"/>
              <w:rPr>
                <w:rFonts w:cs="Arial"/>
              </w:rPr>
            </w:pPr>
            <w:r w:rsidRPr="007E0B31">
              <w:rPr>
                <w:rFonts w:cs="Arial"/>
              </w:rPr>
              <w:t>National Demand</w:t>
            </w:r>
          </w:p>
        </w:tc>
        <w:tc>
          <w:tcPr>
            <w:tcW w:w="6634" w:type="dxa"/>
          </w:tcPr>
          <w:p w14:paraId="1B9BCF82" w14:textId="77777777" w:rsidR="005B0DFE" w:rsidRPr="007E0B31" w:rsidRDefault="005B0DFE" w:rsidP="005B0DFE">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5B0DFE" w:rsidRPr="007E0B31" w:rsidRDefault="005B0DFE" w:rsidP="005B0DFE">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5B0DFE" w:rsidRPr="007E0B31" w:rsidRDefault="005B0DFE" w:rsidP="005B0DFE">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5B0DFE" w:rsidRPr="007E0B31" w:rsidRDefault="005B0DFE" w:rsidP="005B0DFE">
            <w:pPr>
              <w:pStyle w:val="TableArial11"/>
              <w:ind w:left="567" w:hanging="567"/>
              <w:rPr>
                <w:rFonts w:cs="Arial"/>
              </w:rPr>
            </w:pPr>
            <w:proofErr w:type="gramStart"/>
            <w:r w:rsidRPr="007E0B31">
              <w:rPr>
                <w:rFonts w:cs="Arial"/>
              </w:rPr>
              <w:t>minus:-</w:t>
            </w:r>
            <w:proofErr w:type="gramEnd"/>
          </w:p>
          <w:p w14:paraId="20CE4D0F" w14:textId="099874B8" w:rsidR="005B0DFE" w:rsidRPr="007E0B31" w:rsidRDefault="005B0DFE" w:rsidP="005B0DFE">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5B0DFE" w:rsidRPr="007E0B31" w:rsidRDefault="005B0DFE" w:rsidP="005B0DFE">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5B0DFE" w:rsidRPr="007E0B31" w:rsidRDefault="005B0DFE" w:rsidP="005B0DFE">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5B0DFE" w:rsidRPr="007E0B31" w14:paraId="004C280C" w14:textId="77777777" w:rsidTr="57E8CC90">
        <w:trPr>
          <w:cantSplit/>
        </w:trPr>
        <w:tc>
          <w:tcPr>
            <w:tcW w:w="2884" w:type="dxa"/>
          </w:tcPr>
          <w:p w14:paraId="0B2AD2B7" w14:textId="5C1A74CC" w:rsidR="005B0DFE" w:rsidRPr="007E0B31" w:rsidRDefault="005B0DFE" w:rsidP="005B0DFE">
            <w:pPr>
              <w:pStyle w:val="Arial11Bold"/>
              <w:rPr>
                <w:rFonts w:cs="Arial"/>
              </w:rPr>
            </w:pPr>
            <w:r w:rsidRPr="007E0B31">
              <w:rPr>
                <w:rFonts w:cs="Arial"/>
              </w:rPr>
              <w:t>National Electricity Transmission System</w:t>
            </w:r>
            <w:r>
              <w:rPr>
                <w:rFonts w:cs="Arial"/>
              </w:rPr>
              <w:t xml:space="preserve"> (NETS)</w:t>
            </w:r>
          </w:p>
        </w:tc>
        <w:tc>
          <w:tcPr>
            <w:tcW w:w="6634" w:type="dxa"/>
          </w:tcPr>
          <w:p w14:paraId="04E27FC4" w14:textId="77777777" w:rsidR="005B0DFE" w:rsidRPr="007E0B31" w:rsidRDefault="005B0DFE" w:rsidP="005B0DFE">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5B0DFE" w:rsidRPr="007E0B31" w14:paraId="76C1171A" w14:textId="77777777" w:rsidTr="57E8CC90">
        <w:trPr>
          <w:cantSplit/>
        </w:trPr>
        <w:tc>
          <w:tcPr>
            <w:tcW w:w="2884" w:type="dxa"/>
          </w:tcPr>
          <w:p w14:paraId="04A8FD6D" w14:textId="77777777" w:rsidR="005B0DFE" w:rsidRPr="007E0B31" w:rsidRDefault="005B0DFE" w:rsidP="005B0DFE">
            <w:pPr>
              <w:pStyle w:val="Arial11Bold"/>
              <w:rPr>
                <w:rFonts w:cs="Arial"/>
              </w:rPr>
            </w:pPr>
            <w:r w:rsidRPr="007E0B31">
              <w:rPr>
                <w:rFonts w:cs="Arial"/>
              </w:rPr>
              <w:t>National Electricity Transmission System Demand</w:t>
            </w:r>
          </w:p>
        </w:tc>
        <w:tc>
          <w:tcPr>
            <w:tcW w:w="6634" w:type="dxa"/>
          </w:tcPr>
          <w:p w14:paraId="620EE064" w14:textId="77777777" w:rsidR="005B0DFE" w:rsidRPr="007E0B31" w:rsidRDefault="005B0DFE" w:rsidP="005B0DFE">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5B0DFE" w:rsidRPr="007E0B31" w:rsidRDefault="005B0DFE" w:rsidP="005B0DFE">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5B0DFE" w:rsidRPr="007E0B31" w:rsidRDefault="005B0DFE" w:rsidP="005B0DFE">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5B0DFE" w:rsidRPr="007E0B31" w:rsidRDefault="005B0DFE" w:rsidP="005B0DFE">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387748BB" w:rsidR="005B0DFE" w:rsidRPr="007E0B31" w:rsidRDefault="005B0DFE" w:rsidP="005B0DFE">
            <w:pPr>
              <w:pStyle w:val="TableArial11"/>
              <w:ind w:left="567" w:hanging="567"/>
              <w:rPr>
                <w:rFonts w:cs="Arial"/>
              </w:rPr>
            </w:pPr>
            <w:r>
              <w:rPr>
                <w:rFonts w:cs="Arial"/>
              </w:rPr>
              <w:t xml:space="preserve">           </w:t>
            </w:r>
            <w:r w:rsidRPr="007E0B31">
              <w:rPr>
                <w:rFonts w:cs="Arial"/>
              </w:rPr>
              <w:t xml:space="preserve">and, for the purposes of this definition, </w:t>
            </w:r>
            <w:proofErr w:type="gramStart"/>
            <w:r w:rsidRPr="007E0B31">
              <w:rPr>
                <w:rFonts w:cs="Arial"/>
              </w:rPr>
              <w:t>includes:-</w:t>
            </w:r>
            <w:proofErr w:type="gramEnd"/>
          </w:p>
          <w:p w14:paraId="7D711860" w14:textId="2BFE9E03" w:rsidR="005B0DFE" w:rsidRPr="007E0B31" w:rsidRDefault="005B0DFE" w:rsidP="005B0DFE">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5B0DFE" w:rsidRPr="007E0B31" w14:paraId="74597BE5" w14:textId="77777777" w:rsidTr="57E8CC90">
        <w:trPr>
          <w:cantSplit/>
        </w:trPr>
        <w:tc>
          <w:tcPr>
            <w:tcW w:w="2884" w:type="dxa"/>
          </w:tcPr>
          <w:p w14:paraId="68A046F0" w14:textId="77777777" w:rsidR="005B0DFE" w:rsidRPr="007E0B31" w:rsidRDefault="005B0DFE" w:rsidP="005B0DFE">
            <w:pPr>
              <w:pStyle w:val="Arial11Bold"/>
              <w:rPr>
                <w:rFonts w:cs="Arial"/>
              </w:rPr>
            </w:pPr>
            <w:r w:rsidRPr="007E0B31">
              <w:rPr>
                <w:rFonts w:cs="Arial"/>
              </w:rPr>
              <w:t xml:space="preserve">National Electricity Transmission System Losses </w:t>
            </w:r>
          </w:p>
        </w:tc>
        <w:tc>
          <w:tcPr>
            <w:tcW w:w="6634" w:type="dxa"/>
          </w:tcPr>
          <w:p w14:paraId="67CE6730" w14:textId="77777777" w:rsidR="005B0DFE" w:rsidRPr="007E0B31" w:rsidRDefault="005B0DFE" w:rsidP="005B0DFE">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A83ABC" w:rsidRPr="007E0B31" w14:paraId="48376211" w14:textId="77777777" w:rsidTr="57E8CC90">
        <w:trPr>
          <w:cantSplit/>
        </w:trPr>
        <w:tc>
          <w:tcPr>
            <w:tcW w:w="2884" w:type="dxa"/>
          </w:tcPr>
          <w:p w14:paraId="27F2E9C4" w14:textId="77777777" w:rsidR="00A83ABC" w:rsidRPr="007E0B31" w:rsidDel="00E0556C" w:rsidRDefault="00A83ABC" w:rsidP="00A83ABC">
            <w:pPr>
              <w:pStyle w:val="Arial11Bold"/>
              <w:rPr>
                <w:rFonts w:cs="Arial"/>
              </w:rPr>
            </w:pPr>
            <w:r w:rsidRPr="007E0B31">
              <w:rPr>
                <w:rFonts w:cs="Arial"/>
              </w:rPr>
              <w:t>National Electricity Transmission System Operator Area</w:t>
            </w:r>
          </w:p>
        </w:tc>
        <w:tc>
          <w:tcPr>
            <w:tcW w:w="6634" w:type="dxa"/>
          </w:tcPr>
          <w:p w14:paraId="2CFEDB7F" w14:textId="4CF92DE9" w:rsidR="00A83ABC" w:rsidRPr="007E0B31" w:rsidRDefault="00A83ABC" w:rsidP="00A83ABC">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5B0DFE" w:rsidRPr="007E0B31" w14:paraId="55416822" w14:textId="77777777" w:rsidTr="57E8CC90">
        <w:trPr>
          <w:cantSplit/>
        </w:trPr>
        <w:tc>
          <w:tcPr>
            <w:tcW w:w="2884" w:type="dxa"/>
          </w:tcPr>
          <w:p w14:paraId="0FB9F23B" w14:textId="77777777" w:rsidR="005B0DFE" w:rsidRPr="007E0B31" w:rsidRDefault="005B0DFE" w:rsidP="005B0DFE">
            <w:pPr>
              <w:pStyle w:val="Arial11Bold"/>
              <w:rPr>
                <w:rFonts w:cs="Arial"/>
              </w:rPr>
            </w:pPr>
            <w:r w:rsidRPr="007E0B31">
              <w:rPr>
                <w:rFonts w:cs="Arial"/>
              </w:rPr>
              <w:t>National Electricity Transmission System Study Network Data File</w:t>
            </w:r>
          </w:p>
        </w:tc>
        <w:tc>
          <w:tcPr>
            <w:tcW w:w="6634" w:type="dxa"/>
          </w:tcPr>
          <w:p w14:paraId="6B8E82EB" w14:textId="1125D6F8" w:rsidR="005B0DFE" w:rsidRPr="007E0B31" w:rsidRDefault="005B0DFE" w:rsidP="005B0DFE">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5B0DFE" w:rsidRPr="007E0B31" w14:paraId="59CB3966" w14:textId="77777777" w:rsidTr="57E8CC90">
        <w:trPr>
          <w:cantSplit/>
        </w:trPr>
        <w:tc>
          <w:tcPr>
            <w:tcW w:w="2884" w:type="dxa"/>
          </w:tcPr>
          <w:p w14:paraId="4944B672" w14:textId="77777777" w:rsidR="005B0DFE" w:rsidRPr="007E0B31" w:rsidRDefault="005B0DFE" w:rsidP="005B0DFE">
            <w:pPr>
              <w:pStyle w:val="Arial11Bold"/>
              <w:rPr>
                <w:rFonts w:cs="Arial"/>
              </w:rPr>
            </w:pPr>
            <w:r w:rsidRPr="007E0B31">
              <w:rPr>
                <w:rFonts w:cs="Arial"/>
              </w:rPr>
              <w:lastRenderedPageBreak/>
              <w:t>National Electricity Transmission System Warning</w:t>
            </w:r>
          </w:p>
        </w:tc>
        <w:tc>
          <w:tcPr>
            <w:tcW w:w="6634" w:type="dxa"/>
          </w:tcPr>
          <w:p w14:paraId="6C1801F0" w14:textId="3FBAE0F4" w:rsidR="005B0DFE" w:rsidRPr="007E0B31" w:rsidRDefault="005B0DFE" w:rsidP="005B0DFE">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5B0DFE" w:rsidRPr="007E0B31" w:rsidRDefault="005B0DFE" w:rsidP="005B0DFE">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5B0DFE" w:rsidRPr="007E0B31" w14:paraId="01E8D3C9" w14:textId="77777777" w:rsidTr="57E8CC90">
        <w:trPr>
          <w:cantSplit/>
        </w:trPr>
        <w:tc>
          <w:tcPr>
            <w:tcW w:w="2884" w:type="dxa"/>
          </w:tcPr>
          <w:p w14:paraId="6465F3EA" w14:textId="77777777" w:rsidR="005B0DFE" w:rsidRPr="007E0B31" w:rsidRDefault="005B0DFE" w:rsidP="005B0DFE">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5B0DFE" w:rsidRPr="007E0B31" w:rsidRDefault="005B0DFE" w:rsidP="005B0DFE">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5B0DFE" w:rsidRPr="007E0B31" w14:paraId="5619AA14" w14:textId="77777777" w:rsidTr="57E8CC90">
        <w:trPr>
          <w:cantSplit/>
        </w:trPr>
        <w:tc>
          <w:tcPr>
            <w:tcW w:w="2884" w:type="dxa"/>
          </w:tcPr>
          <w:p w14:paraId="32EB5FAD" w14:textId="77777777" w:rsidR="005B0DFE" w:rsidRPr="007E0B31" w:rsidRDefault="005B0DFE" w:rsidP="005B0DFE">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5B0DFE" w:rsidRPr="007E0B31" w:rsidRDefault="005B0DFE" w:rsidP="005B0DFE">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5B0DFE" w:rsidRPr="00333F56" w14:paraId="63F60E1D" w14:textId="77777777" w:rsidTr="57E8CC9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5B0DFE" w:rsidRPr="00333F56" w:rsidRDefault="005B0DFE" w:rsidP="005B0DFE">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5B0DFE" w:rsidRPr="00333F56" w:rsidRDefault="005B0DFE" w:rsidP="005B0DFE">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5B0DFE" w:rsidRPr="007E0B31" w14:paraId="799F5D77" w14:textId="77777777" w:rsidTr="57E8CC90">
        <w:trPr>
          <w:cantSplit/>
        </w:trPr>
        <w:tc>
          <w:tcPr>
            <w:tcW w:w="2884" w:type="dxa"/>
          </w:tcPr>
          <w:p w14:paraId="77FD5C8F" w14:textId="77777777" w:rsidR="005B0DFE" w:rsidRPr="007E0B31" w:rsidRDefault="005B0DFE" w:rsidP="005B0DFE">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5B0DFE" w:rsidRPr="007E0B31" w:rsidRDefault="005B0DFE" w:rsidP="005B0DFE">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5B0DFE" w:rsidRPr="005C32A6" w14:paraId="11604B47" w14:textId="77777777" w:rsidTr="57E8CC9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5B0DFE" w:rsidRPr="005C32A6" w:rsidRDefault="005B0DFE" w:rsidP="005B0DFE">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5B0DFE" w:rsidRPr="005C32A6" w:rsidRDefault="005B0DFE" w:rsidP="005B0DFE">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5B0DFE" w:rsidRPr="007E0B31" w14:paraId="363916FF" w14:textId="77777777" w:rsidTr="57E8CC90">
        <w:trPr>
          <w:cantSplit/>
        </w:trPr>
        <w:tc>
          <w:tcPr>
            <w:tcW w:w="2884" w:type="dxa"/>
          </w:tcPr>
          <w:p w14:paraId="79FD6F69" w14:textId="291AFEB3" w:rsidR="005B0DFE" w:rsidRPr="00F82697" w:rsidRDefault="005B0DFE" w:rsidP="005B0DFE">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5B0DFE" w:rsidRPr="007E0B31" w:rsidRDefault="005B0DFE" w:rsidP="005B0DFE">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5B0DFE" w:rsidRPr="007E0B31" w:rsidRDefault="005B0DFE" w:rsidP="005B0DFE">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5B0DFE" w:rsidRPr="007E0B31" w14:paraId="54897286" w14:textId="77777777" w:rsidTr="57E8CC90">
        <w:trPr>
          <w:cantSplit/>
        </w:trPr>
        <w:tc>
          <w:tcPr>
            <w:tcW w:w="2884" w:type="dxa"/>
          </w:tcPr>
          <w:p w14:paraId="319EB794" w14:textId="77777777" w:rsidR="005B0DFE" w:rsidRPr="007E0B31" w:rsidRDefault="005B0DFE" w:rsidP="005B0DFE">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5B0DFE" w:rsidRPr="007E0B31" w:rsidRDefault="005B0DFE" w:rsidP="005B0DFE">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5B0DFE" w:rsidRPr="007E0B31" w14:paraId="41B7C8BE" w14:textId="77777777" w:rsidTr="57E8CC90">
        <w:trPr>
          <w:cantSplit/>
        </w:trPr>
        <w:tc>
          <w:tcPr>
            <w:tcW w:w="2884" w:type="dxa"/>
          </w:tcPr>
          <w:p w14:paraId="6202E479" w14:textId="7629FE16" w:rsidR="005B0DFE" w:rsidRPr="007E0B31" w:rsidRDefault="005B0DFE" w:rsidP="005B0DFE">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5B0DFE" w:rsidRPr="007E0B31" w:rsidRDefault="005B0DFE" w:rsidP="005B0DFE">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5B0DFE" w:rsidRPr="007E0B31" w14:paraId="004ADF43" w14:textId="77777777" w:rsidTr="57E8CC90">
        <w:trPr>
          <w:cantSplit/>
        </w:trPr>
        <w:tc>
          <w:tcPr>
            <w:tcW w:w="2884" w:type="dxa"/>
          </w:tcPr>
          <w:p w14:paraId="2DEEE6B8" w14:textId="5B9B9CFB" w:rsidR="005B0DFE" w:rsidRPr="00D87988" w:rsidRDefault="005B0DFE" w:rsidP="005B0DFE">
            <w:pPr>
              <w:pStyle w:val="Arial11Bold"/>
              <w:rPr>
                <w:rFonts w:cs="Arial"/>
                <w:bCs/>
              </w:rPr>
            </w:pPr>
            <w:r w:rsidRPr="009D62AD">
              <w:rPr>
                <w:rFonts w:cs="Arial"/>
                <w:bCs/>
                <w:snapToGrid/>
                <w:lang w:eastAsia="en-GB"/>
              </w:rPr>
              <w:t>NETS PSM</w:t>
            </w:r>
          </w:p>
        </w:tc>
        <w:tc>
          <w:tcPr>
            <w:tcW w:w="6634" w:type="dxa"/>
          </w:tcPr>
          <w:p w14:paraId="4115E6FA" w14:textId="0F4FB79F" w:rsidR="005B0DFE" w:rsidRPr="00D87988" w:rsidRDefault="005B0DFE" w:rsidP="005B0DFE">
            <w:pPr>
              <w:pStyle w:val="TableArial11"/>
              <w:rPr>
                <w:rFonts w:cs="Arial"/>
              </w:rPr>
            </w:pPr>
            <w:r w:rsidRPr="009D62AD">
              <w:rPr>
                <w:rFonts w:cs="Arial"/>
                <w:snapToGrid/>
                <w:lang w:eastAsia="en-GB"/>
              </w:rPr>
              <w:t xml:space="preserve">A </w:t>
            </w:r>
            <w:r w:rsidRPr="009D62AD">
              <w:rPr>
                <w:rFonts w:cs="Arial"/>
                <w:b/>
                <w:bCs/>
                <w:snapToGrid/>
                <w:lang w:eastAsia="en-GB"/>
              </w:rPr>
              <w:t xml:space="preserve">PSM </w:t>
            </w:r>
            <w:r w:rsidRPr="009D62AD">
              <w:rPr>
                <w:rFonts w:cs="Arial"/>
                <w:snapToGrid/>
                <w:lang w:eastAsia="en-GB"/>
              </w:rPr>
              <w:t>with the scope as set out in PC.10.4</w:t>
            </w:r>
            <w:r>
              <w:rPr>
                <w:rFonts w:cs="Arial"/>
                <w:snapToGrid/>
                <w:lang w:eastAsia="en-GB"/>
              </w:rPr>
              <w:t>.</w:t>
            </w:r>
          </w:p>
        </w:tc>
      </w:tr>
      <w:tr w:rsidR="0033604A" w14:paraId="5EC29A7F" w14:textId="77777777" w:rsidTr="0033604A">
        <w:trPr>
          <w:cantSplit/>
          <w:trHeight w:val="300"/>
        </w:trPr>
        <w:tc>
          <w:tcPr>
            <w:tcW w:w="2884" w:type="dxa"/>
          </w:tcPr>
          <w:p w14:paraId="5B7F2F8F" w14:textId="77777777" w:rsidR="0033604A" w:rsidRDefault="0033604A" w:rsidP="0029678F">
            <w:pPr>
              <w:pStyle w:val="Arial11Bold"/>
              <w:rPr>
                <w:rFonts w:cs="Arial"/>
              </w:rPr>
            </w:pPr>
            <w:r w:rsidRPr="38E6A229">
              <w:rPr>
                <w:rFonts w:cs="Arial"/>
              </w:rPr>
              <w:t>National Energy System Operator or NESO</w:t>
            </w:r>
          </w:p>
        </w:tc>
        <w:tc>
          <w:tcPr>
            <w:tcW w:w="6634" w:type="dxa"/>
          </w:tcPr>
          <w:p w14:paraId="395075C3" w14:textId="77777777" w:rsidR="0033604A" w:rsidRDefault="0033604A" w:rsidP="0029678F">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5B0DFE" w:rsidRPr="007E0B31" w14:paraId="063EB174" w14:textId="77777777" w:rsidTr="57E8CC90">
        <w:trPr>
          <w:cantSplit/>
        </w:trPr>
        <w:tc>
          <w:tcPr>
            <w:tcW w:w="2884" w:type="dxa"/>
          </w:tcPr>
          <w:p w14:paraId="37FB682E" w14:textId="77777777" w:rsidR="005B0DFE" w:rsidRPr="007E0B31" w:rsidRDefault="005B0DFE" w:rsidP="005B0DFE">
            <w:pPr>
              <w:pStyle w:val="Arial11Bold"/>
              <w:rPr>
                <w:rFonts w:cs="Arial"/>
              </w:rPr>
            </w:pPr>
            <w:r w:rsidRPr="007E0B31">
              <w:rPr>
                <w:rFonts w:cs="Arial"/>
              </w:rPr>
              <w:lastRenderedPageBreak/>
              <w:t>Network Data</w:t>
            </w:r>
          </w:p>
        </w:tc>
        <w:tc>
          <w:tcPr>
            <w:tcW w:w="6634" w:type="dxa"/>
          </w:tcPr>
          <w:p w14:paraId="42D87CF6" w14:textId="67EEBA57" w:rsidR="005B0DFE" w:rsidRPr="007E0B31" w:rsidRDefault="005B0DFE" w:rsidP="005B0DFE">
            <w:pPr>
              <w:pStyle w:val="TableArial11"/>
              <w:rPr>
                <w:rFonts w:cs="Arial"/>
              </w:rPr>
            </w:pPr>
            <w:r w:rsidRPr="009D62AD">
              <w:t>The</w:t>
            </w:r>
            <w:r w:rsidRPr="009D62AD">
              <w:rPr>
                <w:rFonts w:cs="Arial"/>
                <w:snapToGrid/>
                <w:lang w:eastAsia="en-GB"/>
              </w:rPr>
              <w:t xml:space="preserve"> data to be provided by </w:t>
            </w:r>
            <w:r w:rsidRPr="009D62AD">
              <w:rPr>
                <w:rFonts w:cs="Arial"/>
                <w:b/>
                <w:bCs/>
                <w:snapToGrid/>
                <w:lang w:eastAsia="en-GB"/>
              </w:rPr>
              <w:t xml:space="preserve">The Company </w:t>
            </w:r>
            <w:r w:rsidRPr="009D62AD">
              <w:rPr>
                <w:rFonts w:cs="Arial"/>
                <w:snapToGrid/>
                <w:lang w:eastAsia="en-GB"/>
              </w:rPr>
              <w:t xml:space="preserve">to </w:t>
            </w:r>
            <w:r w:rsidRPr="009D62AD">
              <w:rPr>
                <w:rFonts w:cs="Arial"/>
                <w:b/>
                <w:bCs/>
                <w:snapToGrid/>
                <w:lang w:eastAsia="en-GB"/>
              </w:rPr>
              <w:t xml:space="preserve">Users </w:t>
            </w:r>
            <w:r w:rsidRPr="009D62AD">
              <w:rPr>
                <w:rFonts w:cs="Arial"/>
                <w:snapToGrid/>
                <w:lang w:eastAsia="en-GB"/>
              </w:rPr>
              <w:t xml:space="preserve">in accordance with the </w:t>
            </w:r>
            <w:r w:rsidRPr="009D62AD">
              <w:rPr>
                <w:rFonts w:cs="Arial"/>
                <w:b/>
                <w:bCs/>
                <w:snapToGrid/>
                <w:lang w:eastAsia="en-GB"/>
              </w:rPr>
              <w:t>PC</w:t>
            </w:r>
            <w:r w:rsidRPr="009D62AD">
              <w:rPr>
                <w:rFonts w:cs="Arial"/>
                <w:snapToGrid/>
                <w:lang w:eastAsia="en-GB"/>
              </w:rPr>
              <w:t xml:space="preserve">, as listed in Part 3 of the Appendix A to the </w:t>
            </w:r>
            <w:r w:rsidRPr="009D62AD">
              <w:rPr>
                <w:rFonts w:cs="Arial"/>
                <w:b/>
                <w:bCs/>
                <w:snapToGrid/>
                <w:lang w:eastAsia="en-GB"/>
              </w:rPr>
              <w:t xml:space="preserve">PC </w:t>
            </w:r>
            <w:r w:rsidRPr="009D62AD">
              <w:rPr>
                <w:rFonts w:cs="Arial"/>
                <w:snapToGrid/>
                <w:lang w:eastAsia="en-GB"/>
              </w:rPr>
              <w:t>or PC10 as appropriate.</w:t>
            </w:r>
          </w:p>
        </w:tc>
      </w:tr>
      <w:tr w:rsidR="005B0DFE" w:rsidRPr="007E0B31" w14:paraId="5CCE23CF" w14:textId="77777777" w:rsidTr="57E8CC90">
        <w:trPr>
          <w:cantSplit/>
        </w:trPr>
        <w:tc>
          <w:tcPr>
            <w:tcW w:w="2884" w:type="dxa"/>
          </w:tcPr>
          <w:p w14:paraId="32A9362E" w14:textId="66E2C1A5" w:rsidR="005B0DFE" w:rsidRPr="00012DF8" w:rsidRDefault="005B0DFE" w:rsidP="005B0DFE">
            <w:pPr>
              <w:pStyle w:val="Arial11Bold"/>
              <w:rPr>
                <w:rFonts w:cs="Arial"/>
              </w:rPr>
            </w:pPr>
            <w:r w:rsidRPr="002510FF">
              <w:rPr>
                <w:rFonts w:cs="Arial"/>
              </w:rPr>
              <w:t>Network Frequency Perturbation Plot</w:t>
            </w:r>
          </w:p>
        </w:tc>
        <w:tc>
          <w:tcPr>
            <w:tcW w:w="6634" w:type="dxa"/>
          </w:tcPr>
          <w:p w14:paraId="242BB7C1" w14:textId="77777777" w:rsidR="005B0DFE" w:rsidRPr="002510FF" w:rsidRDefault="005B0DFE" w:rsidP="005B0DFE">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5B0DFE" w:rsidRPr="002510FF" w:rsidRDefault="005B0DFE" w:rsidP="005B0DFE">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5B0DFE" w:rsidRPr="002510FF" w:rsidRDefault="005B0DFE" w:rsidP="005B0DFE">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5B0DFE" w:rsidRPr="00012DF8" w:rsidRDefault="005B0DFE" w:rsidP="005B0DFE">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5B0DFE" w:rsidRPr="007E0B31" w14:paraId="110E5A97" w14:textId="77777777" w:rsidTr="57E8CC90">
        <w:trPr>
          <w:cantSplit/>
        </w:trPr>
        <w:tc>
          <w:tcPr>
            <w:tcW w:w="2884" w:type="dxa"/>
          </w:tcPr>
          <w:p w14:paraId="470DA843" w14:textId="771D09CC" w:rsidR="005B0DFE" w:rsidRPr="00AE104B" w:rsidRDefault="005B0DFE" w:rsidP="005B0DFE">
            <w:pPr>
              <w:pStyle w:val="Arial11Bold"/>
              <w:rPr>
                <w:rFonts w:cs="Arial"/>
              </w:rPr>
            </w:pPr>
            <w:r w:rsidRPr="00AE104B">
              <w:rPr>
                <w:rFonts w:cs="Arial"/>
              </w:rPr>
              <w:t>Network Gas Supply Emergency</w:t>
            </w:r>
          </w:p>
        </w:tc>
        <w:tc>
          <w:tcPr>
            <w:tcW w:w="6634" w:type="dxa"/>
          </w:tcPr>
          <w:p w14:paraId="71FCF9F7" w14:textId="300DD61D" w:rsidR="005B0DFE" w:rsidRPr="00AE104B" w:rsidRDefault="005B0DFE" w:rsidP="005B0DFE">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5B0DFE" w:rsidRPr="007E0B31" w14:paraId="50F13394" w14:textId="77777777" w:rsidTr="57E8CC90">
        <w:trPr>
          <w:cantSplit/>
        </w:trPr>
        <w:tc>
          <w:tcPr>
            <w:tcW w:w="2884" w:type="dxa"/>
          </w:tcPr>
          <w:p w14:paraId="2E2A5894" w14:textId="77777777" w:rsidR="005B0DFE" w:rsidRPr="007E0B31" w:rsidRDefault="005B0DFE" w:rsidP="005B0DFE">
            <w:pPr>
              <w:pStyle w:val="Arial11Bold"/>
              <w:rPr>
                <w:rFonts w:cs="Arial"/>
              </w:rPr>
            </w:pPr>
            <w:r w:rsidRPr="007E0B31">
              <w:rPr>
                <w:rFonts w:cs="Arial"/>
              </w:rPr>
              <w:t>Network Operator</w:t>
            </w:r>
          </w:p>
        </w:tc>
        <w:tc>
          <w:tcPr>
            <w:tcW w:w="6634" w:type="dxa"/>
          </w:tcPr>
          <w:p w14:paraId="2994EA67" w14:textId="77777777" w:rsidR="005B0DFE" w:rsidRPr="007E0B31" w:rsidRDefault="005B0DFE" w:rsidP="005B0DFE">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5B0DFE" w:rsidRPr="007E0B31" w14:paraId="7261B1B3" w14:textId="77777777" w:rsidTr="57E8CC90">
        <w:trPr>
          <w:cantSplit/>
        </w:trPr>
        <w:tc>
          <w:tcPr>
            <w:tcW w:w="2884" w:type="dxa"/>
          </w:tcPr>
          <w:p w14:paraId="6140C6D1" w14:textId="78E67F2C" w:rsidR="005B0DFE" w:rsidRPr="00803955" w:rsidRDefault="005B0DFE" w:rsidP="005B0DFE">
            <w:pPr>
              <w:pStyle w:val="Arial11Bold"/>
              <w:rPr>
                <w:rFonts w:cs="Arial"/>
              </w:rPr>
            </w:pPr>
            <w:r w:rsidRPr="00803955">
              <w:rPr>
                <w:rFonts w:cs="Arial"/>
              </w:rPr>
              <w:t>NGET</w:t>
            </w:r>
          </w:p>
        </w:tc>
        <w:tc>
          <w:tcPr>
            <w:tcW w:w="6634" w:type="dxa"/>
          </w:tcPr>
          <w:p w14:paraId="0D182575" w14:textId="7BBDF97A" w:rsidR="005B0DFE" w:rsidRPr="007E0B31" w:rsidRDefault="005B0DFE" w:rsidP="005B0DFE">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5B0DFE" w:rsidRPr="007E0B31" w14:paraId="604B5261" w14:textId="77777777" w:rsidTr="57E8CC90">
        <w:trPr>
          <w:cantSplit/>
        </w:trPr>
        <w:tc>
          <w:tcPr>
            <w:tcW w:w="2884" w:type="dxa"/>
          </w:tcPr>
          <w:p w14:paraId="2623F54E" w14:textId="01991352" w:rsidR="005B0DFE" w:rsidRPr="00D0602D" w:rsidRDefault="005B0DFE" w:rsidP="005B0DFE">
            <w:pPr>
              <w:pStyle w:val="Arial11Bold"/>
              <w:rPr>
                <w:rFonts w:cs="Arial"/>
              </w:rPr>
            </w:pPr>
            <w:r w:rsidRPr="002510FF">
              <w:rPr>
                <w:rFonts w:cs="Arial"/>
              </w:rPr>
              <w:t>Nichols Chart</w:t>
            </w:r>
          </w:p>
        </w:tc>
        <w:tc>
          <w:tcPr>
            <w:tcW w:w="6634" w:type="dxa"/>
          </w:tcPr>
          <w:p w14:paraId="4C86893A" w14:textId="422AF3BB" w:rsidR="005B0DFE" w:rsidRPr="00D0602D" w:rsidRDefault="005B0DFE" w:rsidP="005B0DFE">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5B0DFE" w:rsidRPr="007E0B31" w14:paraId="7E70E3CF" w14:textId="77777777" w:rsidTr="57E8CC90">
        <w:trPr>
          <w:cantSplit/>
        </w:trPr>
        <w:tc>
          <w:tcPr>
            <w:tcW w:w="2884" w:type="dxa"/>
          </w:tcPr>
          <w:p w14:paraId="5C3F33DF" w14:textId="77777777" w:rsidR="005B0DFE" w:rsidRPr="007E0B31" w:rsidRDefault="005B0DFE" w:rsidP="005B0DFE">
            <w:pPr>
              <w:pStyle w:val="Arial11Bold"/>
              <w:rPr>
                <w:rFonts w:cs="Arial"/>
              </w:rPr>
            </w:pPr>
            <w:r w:rsidRPr="007E0B31">
              <w:rPr>
                <w:rFonts w:cs="Arial"/>
              </w:rPr>
              <w:t>No-Load Field Voltage</w:t>
            </w:r>
          </w:p>
        </w:tc>
        <w:tc>
          <w:tcPr>
            <w:tcW w:w="6634" w:type="dxa"/>
          </w:tcPr>
          <w:p w14:paraId="7FB5D9C9" w14:textId="77777777" w:rsidR="005B0DFE" w:rsidRPr="007E0B31" w:rsidRDefault="005B0DFE" w:rsidP="005B0DFE">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5B0DFE" w:rsidRPr="007E0B31" w14:paraId="31E3CC2E" w14:textId="77777777" w:rsidTr="57E8CC90">
        <w:trPr>
          <w:cantSplit/>
        </w:trPr>
        <w:tc>
          <w:tcPr>
            <w:tcW w:w="2884" w:type="dxa"/>
          </w:tcPr>
          <w:p w14:paraId="4BE07CB3" w14:textId="77777777" w:rsidR="005B0DFE" w:rsidRPr="007E0B31" w:rsidRDefault="005B0DFE" w:rsidP="005B0DFE">
            <w:pPr>
              <w:pStyle w:val="Arial11Bold"/>
              <w:rPr>
                <w:rFonts w:cs="Arial"/>
              </w:rPr>
            </w:pPr>
            <w:r w:rsidRPr="007E0B31">
              <w:rPr>
                <w:rFonts w:cs="Arial"/>
              </w:rPr>
              <w:t>No System Connection</w:t>
            </w:r>
          </w:p>
        </w:tc>
        <w:tc>
          <w:tcPr>
            <w:tcW w:w="6634" w:type="dxa"/>
          </w:tcPr>
          <w:p w14:paraId="7E1CCCA5" w14:textId="77777777" w:rsidR="005B0DFE" w:rsidRPr="007E0B31" w:rsidRDefault="005B0DFE" w:rsidP="005B0DFE">
            <w:pPr>
              <w:pStyle w:val="TableArial11"/>
              <w:rPr>
                <w:rFonts w:cs="Arial"/>
              </w:rPr>
            </w:pPr>
            <w:r w:rsidRPr="007E0B31">
              <w:rPr>
                <w:rFonts w:cs="Arial"/>
              </w:rPr>
              <w:t>As defined in OC8A.1.6.2 and OC8B.1.7.2</w:t>
            </w:r>
            <w:r>
              <w:rPr>
                <w:rFonts w:cs="Arial"/>
              </w:rPr>
              <w:t>.</w:t>
            </w:r>
          </w:p>
        </w:tc>
      </w:tr>
      <w:tr w:rsidR="005B0DFE" w:rsidRPr="007E0B31" w14:paraId="19692180" w14:textId="77777777" w:rsidTr="57E8CC90">
        <w:trPr>
          <w:cantSplit/>
        </w:trPr>
        <w:tc>
          <w:tcPr>
            <w:tcW w:w="2884" w:type="dxa"/>
          </w:tcPr>
          <w:p w14:paraId="7BE22D98" w14:textId="3A2FC6EB" w:rsidR="005B0DFE" w:rsidRPr="00BC445E" w:rsidRDefault="005B0DFE" w:rsidP="005B0DFE">
            <w:pPr>
              <w:pStyle w:val="Arial11Bold"/>
              <w:rPr>
                <w:rFonts w:cs="Arial"/>
              </w:rPr>
            </w:pPr>
            <w:r w:rsidRPr="002510FF">
              <w:rPr>
                <w:rFonts w:cs="Arial"/>
              </w:rPr>
              <w:t>Non-CUSC Party</w:t>
            </w:r>
          </w:p>
        </w:tc>
        <w:tc>
          <w:tcPr>
            <w:tcW w:w="6634" w:type="dxa"/>
          </w:tcPr>
          <w:p w14:paraId="2EFC201F" w14:textId="55EEFEE9" w:rsidR="005B0DFE" w:rsidRPr="00BC445E" w:rsidRDefault="005B0DFE" w:rsidP="005B0DFE">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5B0DFE" w:rsidRPr="007E0B31" w14:paraId="1B3105BA" w14:textId="77777777" w:rsidTr="57E8CC90">
        <w:trPr>
          <w:cantSplit/>
        </w:trPr>
        <w:tc>
          <w:tcPr>
            <w:tcW w:w="2884" w:type="dxa"/>
          </w:tcPr>
          <w:p w14:paraId="1DED6A82" w14:textId="76D91D6B" w:rsidR="005B0DFE" w:rsidRPr="00DD7E1A" w:rsidRDefault="005B0DFE" w:rsidP="005B0DFE">
            <w:pPr>
              <w:pStyle w:val="Arial11Bold"/>
              <w:rPr>
                <w:rFonts w:cs="Arial"/>
                <w:szCs w:val="22"/>
              </w:rPr>
            </w:pPr>
            <w:r w:rsidRPr="00DB341C">
              <w:rPr>
                <w:rFonts w:cs="Arial"/>
              </w:rPr>
              <w:t>Non-Synchronous Electricity Storage Module</w:t>
            </w:r>
          </w:p>
        </w:tc>
        <w:tc>
          <w:tcPr>
            <w:tcW w:w="6634" w:type="dxa"/>
          </w:tcPr>
          <w:p w14:paraId="381BBD11" w14:textId="03B1FEAF" w:rsidR="005B0DFE" w:rsidRPr="00DD7E1A" w:rsidRDefault="005B0DFE" w:rsidP="005B0DFE">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5B0DFE" w:rsidRPr="007E0B31" w14:paraId="59C66FC2" w14:textId="77777777" w:rsidTr="57E8CC90">
        <w:trPr>
          <w:cantSplit/>
        </w:trPr>
        <w:tc>
          <w:tcPr>
            <w:tcW w:w="2884" w:type="dxa"/>
          </w:tcPr>
          <w:p w14:paraId="42528E88" w14:textId="2432B8B1" w:rsidR="005B0DFE" w:rsidRPr="00DD7E1A" w:rsidRDefault="005B0DFE" w:rsidP="005B0DFE">
            <w:pPr>
              <w:pStyle w:val="Arial11Bold"/>
              <w:rPr>
                <w:rFonts w:cs="Arial"/>
              </w:rPr>
            </w:pPr>
            <w:r w:rsidRPr="00DD7E1A">
              <w:rPr>
                <w:rFonts w:cs="Arial"/>
                <w:szCs w:val="22"/>
              </w:rPr>
              <w:t>Notification of User’s Intention to Operate</w:t>
            </w:r>
          </w:p>
        </w:tc>
        <w:tc>
          <w:tcPr>
            <w:tcW w:w="6634" w:type="dxa"/>
          </w:tcPr>
          <w:p w14:paraId="7432BE96" w14:textId="11A89A65" w:rsidR="005B0DFE" w:rsidRPr="00DD7E1A" w:rsidRDefault="005B0DFE" w:rsidP="005B0DFE">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5B0DFE" w:rsidRPr="007E0B31" w14:paraId="31537B23" w14:textId="77777777" w:rsidTr="57E8CC90">
        <w:trPr>
          <w:cantSplit/>
        </w:trPr>
        <w:tc>
          <w:tcPr>
            <w:tcW w:w="2884" w:type="dxa"/>
          </w:tcPr>
          <w:p w14:paraId="0B1CCC78" w14:textId="675E426A" w:rsidR="005B0DFE" w:rsidRPr="007E0B31" w:rsidRDefault="005B0DFE" w:rsidP="005B0DFE">
            <w:pPr>
              <w:pStyle w:val="Arial11Bold"/>
              <w:rPr>
                <w:rFonts w:cs="Arial"/>
              </w:rPr>
            </w:pPr>
            <w:bookmarkStart w:id="38" w:name="_DV_C45"/>
            <w:r w:rsidRPr="007E0B31">
              <w:rPr>
                <w:rFonts w:cs="Arial"/>
              </w:rPr>
              <w:lastRenderedPageBreak/>
              <w:t>Notification of User’s Intention to Synchronise</w:t>
            </w:r>
            <w:bookmarkEnd w:id="38"/>
          </w:p>
        </w:tc>
        <w:tc>
          <w:tcPr>
            <w:tcW w:w="6634" w:type="dxa"/>
          </w:tcPr>
          <w:p w14:paraId="6ADCBD35" w14:textId="0DA3F6C9" w:rsidR="005B0DFE" w:rsidRPr="007E0B31" w:rsidRDefault="005B0DFE" w:rsidP="005B0DFE">
            <w:pPr>
              <w:pStyle w:val="TableArial11"/>
              <w:rPr>
                <w:rFonts w:cs="Arial"/>
              </w:rPr>
            </w:pPr>
            <w:bookmarkStart w:id="3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39"/>
          </w:p>
        </w:tc>
      </w:tr>
      <w:tr w:rsidR="005B0DFE" w:rsidRPr="007E0B31" w14:paraId="6F3AAFE1" w14:textId="77777777" w:rsidTr="57E8CC90">
        <w:trPr>
          <w:cantSplit/>
        </w:trPr>
        <w:tc>
          <w:tcPr>
            <w:tcW w:w="2884" w:type="dxa"/>
          </w:tcPr>
          <w:p w14:paraId="03F8CDD9" w14:textId="77777777" w:rsidR="005B0DFE" w:rsidRPr="00DD7E1A" w:rsidRDefault="005B0DFE" w:rsidP="005B0DFE">
            <w:pPr>
              <w:pStyle w:val="Arial11Bold"/>
              <w:rPr>
                <w:rFonts w:cs="Arial"/>
                <w:szCs w:val="22"/>
              </w:rPr>
            </w:pPr>
            <w:r w:rsidRPr="00B11B83">
              <w:t xml:space="preserve">Non-Controllable Electricity Storage Equipment </w:t>
            </w:r>
          </w:p>
        </w:tc>
        <w:tc>
          <w:tcPr>
            <w:tcW w:w="6634" w:type="dxa"/>
          </w:tcPr>
          <w:p w14:paraId="7AFDA1F2" w14:textId="77777777" w:rsidR="005B0DFE" w:rsidRPr="00DD7E1A" w:rsidRDefault="005B0DFE" w:rsidP="005B0DFE">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5B0DFE" w:rsidRPr="007E0B31" w14:paraId="6BE07DD9" w14:textId="77777777" w:rsidTr="57E8CC90">
        <w:trPr>
          <w:cantSplit/>
        </w:trPr>
        <w:tc>
          <w:tcPr>
            <w:tcW w:w="2884" w:type="dxa"/>
          </w:tcPr>
          <w:p w14:paraId="768646E5" w14:textId="36D40080" w:rsidR="005B0DFE" w:rsidRPr="00DD7E1A" w:rsidRDefault="005B0DFE" w:rsidP="005B0DFE">
            <w:pPr>
              <w:pStyle w:val="Arial11Bold"/>
              <w:rPr>
                <w:rFonts w:cs="Arial"/>
              </w:rPr>
            </w:pPr>
            <w:r w:rsidRPr="00DD7E1A">
              <w:rPr>
                <w:rFonts w:cs="Arial"/>
                <w:szCs w:val="22"/>
              </w:rPr>
              <w:t>Non-Dynamic Frequency Response Service</w:t>
            </w:r>
          </w:p>
        </w:tc>
        <w:tc>
          <w:tcPr>
            <w:tcW w:w="6634" w:type="dxa"/>
          </w:tcPr>
          <w:p w14:paraId="185ABBBA" w14:textId="1A0ABCC4" w:rsidR="005B0DFE" w:rsidRPr="00DD7E1A" w:rsidRDefault="005B0DFE" w:rsidP="005B0DFE">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5B0DFE" w:rsidRPr="007E0B31" w14:paraId="73951D04" w14:textId="77777777" w:rsidTr="57E8CC90">
        <w:trPr>
          <w:cantSplit/>
        </w:trPr>
        <w:tc>
          <w:tcPr>
            <w:tcW w:w="2884" w:type="dxa"/>
          </w:tcPr>
          <w:p w14:paraId="6AA7C24E" w14:textId="77777777" w:rsidR="005B0DFE" w:rsidRPr="007E0B31" w:rsidRDefault="005B0DFE" w:rsidP="005B0DFE">
            <w:pPr>
              <w:pStyle w:val="Arial11Bold"/>
              <w:rPr>
                <w:rFonts w:cs="Arial"/>
              </w:rPr>
            </w:pPr>
            <w:r w:rsidRPr="007E0B31">
              <w:rPr>
                <w:rFonts w:cs="Arial"/>
              </w:rPr>
              <w:t>Non-Embedded Customer</w:t>
            </w:r>
          </w:p>
        </w:tc>
        <w:tc>
          <w:tcPr>
            <w:tcW w:w="6634" w:type="dxa"/>
          </w:tcPr>
          <w:p w14:paraId="40D62D50" w14:textId="77777777" w:rsidR="005B0DFE" w:rsidRPr="007E0B31" w:rsidRDefault="005B0DFE" w:rsidP="005B0DFE">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5B0DFE" w:rsidRPr="007E0B31" w14:paraId="74A5AC4F" w14:textId="77777777" w:rsidTr="57E8CC90">
        <w:trPr>
          <w:cantSplit/>
        </w:trPr>
        <w:tc>
          <w:tcPr>
            <w:tcW w:w="2884" w:type="dxa"/>
          </w:tcPr>
          <w:p w14:paraId="397A4B64" w14:textId="77777777" w:rsidR="005B0DFE" w:rsidRPr="007E0B31" w:rsidRDefault="005B0DFE" w:rsidP="005B0DFE">
            <w:pPr>
              <w:pStyle w:val="Arial11Bold"/>
              <w:rPr>
                <w:rFonts w:cs="Arial"/>
              </w:rPr>
            </w:pPr>
            <w:r w:rsidRPr="00B61F80">
              <w:t>Non-Synchronous Electricity Storage Module</w:t>
            </w:r>
          </w:p>
        </w:tc>
        <w:tc>
          <w:tcPr>
            <w:tcW w:w="6634" w:type="dxa"/>
          </w:tcPr>
          <w:p w14:paraId="23AB1086" w14:textId="77777777" w:rsidR="005B0DFE" w:rsidRPr="007E0B31" w:rsidRDefault="005B0DFE" w:rsidP="005B0DFE">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5B0DFE" w:rsidRPr="007E0B31" w14:paraId="3C739ACC" w14:textId="77777777" w:rsidTr="57E8CC90">
        <w:trPr>
          <w:cantSplit/>
        </w:trPr>
        <w:tc>
          <w:tcPr>
            <w:tcW w:w="2884" w:type="dxa"/>
          </w:tcPr>
          <w:p w14:paraId="12D0456B" w14:textId="77777777" w:rsidR="005B0DFE" w:rsidRPr="007E0B31" w:rsidRDefault="005B0DFE" w:rsidP="005B0DFE">
            <w:pPr>
              <w:pStyle w:val="Arial11Bold"/>
              <w:rPr>
                <w:rFonts w:cs="Arial"/>
              </w:rPr>
            </w:pPr>
            <w:r>
              <w:t>Non-Synchronous Electricity Storage Unit</w:t>
            </w:r>
          </w:p>
        </w:tc>
        <w:tc>
          <w:tcPr>
            <w:tcW w:w="6634" w:type="dxa"/>
          </w:tcPr>
          <w:p w14:paraId="5B03D0F1" w14:textId="77777777" w:rsidR="005B0DFE" w:rsidRPr="007E0B31" w:rsidRDefault="005B0DFE" w:rsidP="005B0DFE">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5B0DFE" w:rsidRPr="007E0B31" w14:paraId="35CF6FC2" w14:textId="77777777" w:rsidTr="57E8CC90">
        <w:trPr>
          <w:cantSplit/>
        </w:trPr>
        <w:tc>
          <w:tcPr>
            <w:tcW w:w="2884" w:type="dxa"/>
          </w:tcPr>
          <w:p w14:paraId="3A87232E" w14:textId="77777777" w:rsidR="005B0DFE" w:rsidRPr="007E0B31" w:rsidRDefault="005B0DFE" w:rsidP="005B0DFE">
            <w:pPr>
              <w:pStyle w:val="Arial11Bold"/>
              <w:rPr>
                <w:rFonts w:cs="Arial"/>
              </w:rPr>
            </w:pPr>
            <w:r w:rsidRPr="007E0B31">
              <w:rPr>
                <w:rFonts w:cs="Arial"/>
              </w:rPr>
              <w:t>Non-Synchronous Generating Unit</w:t>
            </w:r>
          </w:p>
        </w:tc>
        <w:tc>
          <w:tcPr>
            <w:tcW w:w="6634" w:type="dxa"/>
          </w:tcPr>
          <w:p w14:paraId="6D5D77F2" w14:textId="77777777" w:rsidR="005B0DFE" w:rsidRPr="007E0B31" w:rsidRDefault="005B0DFE" w:rsidP="005B0DFE">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5B0DFE" w:rsidRPr="007E0B31" w14:paraId="64B4C18C" w14:textId="77777777" w:rsidTr="57E8CC90">
        <w:trPr>
          <w:cantSplit/>
        </w:trPr>
        <w:tc>
          <w:tcPr>
            <w:tcW w:w="2884" w:type="dxa"/>
          </w:tcPr>
          <w:p w14:paraId="71FF2E3B" w14:textId="77777777" w:rsidR="005B0DFE" w:rsidRPr="007E0B31" w:rsidRDefault="005B0DFE" w:rsidP="005B0DFE">
            <w:pPr>
              <w:pStyle w:val="Arial11Bold"/>
              <w:rPr>
                <w:rFonts w:cs="Arial"/>
              </w:rPr>
            </w:pPr>
            <w:r w:rsidRPr="007E0B31">
              <w:rPr>
                <w:rFonts w:cs="Arial"/>
              </w:rPr>
              <w:t>Normal CCGT Module</w:t>
            </w:r>
          </w:p>
        </w:tc>
        <w:tc>
          <w:tcPr>
            <w:tcW w:w="6634" w:type="dxa"/>
          </w:tcPr>
          <w:p w14:paraId="659D7595" w14:textId="77777777" w:rsidR="005B0DFE" w:rsidRPr="007E0B31" w:rsidRDefault="005B0DFE" w:rsidP="005B0DFE">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5B0DFE" w:rsidRPr="007E0B31" w14:paraId="7EBC18BA" w14:textId="77777777" w:rsidTr="57E8CC90">
        <w:trPr>
          <w:cantSplit/>
        </w:trPr>
        <w:tc>
          <w:tcPr>
            <w:tcW w:w="2884" w:type="dxa"/>
          </w:tcPr>
          <w:p w14:paraId="057211B2" w14:textId="77777777" w:rsidR="005B0DFE" w:rsidRPr="007E0B31" w:rsidRDefault="005B0DFE" w:rsidP="005B0DFE">
            <w:pPr>
              <w:pStyle w:val="Arial11Bold"/>
              <w:rPr>
                <w:rFonts w:cs="Arial"/>
              </w:rPr>
            </w:pPr>
            <w:r w:rsidRPr="007E0B31">
              <w:rPr>
                <w:rFonts w:cs="Arial"/>
              </w:rPr>
              <w:t>Novel Unit</w:t>
            </w:r>
          </w:p>
        </w:tc>
        <w:tc>
          <w:tcPr>
            <w:tcW w:w="6634" w:type="dxa"/>
          </w:tcPr>
          <w:p w14:paraId="041D9A7B" w14:textId="77777777" w:rsidR="005B0DFE" w:rsidRPr="007E0B31" w:rsidRDefault="005B0DFE" w:rsidP="005B0DFE">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5B0DFE" w:rsidRPr="007E0B31" w14:paraId="1296A4A5" w14:textId="77777777" w:rsidTr="57E8CC90">
        <w:trPr>
          <w:cantSplit/>
        </w:trPr>
        <w:tc>
          <w:tcPr>
            <w:tcW w:w="2884" w:type="dxa"/>
          </w:tcPr>
          <w:p w14:paraId="110D92AE" w14:textId="77777777" w:rsidR="005B0DFE" w:rsidRPr="007E0B31" w:rsidRDefault="005B0DFE" w:rsidP="005B0DFE">
            <w:pPr>
              <w:pStyle w:val="Arial11Bold"/>
              <w:rPr>
                <w:rFonts w:cs="Arial"/>
              </w:rPr>
            </w:pPr>
            <w:r w:rsidRPr="007E0B31">
              <w:rPr>
                <w:rFonts w:cs="Arial"/>
              </w:rPr>
              <w:t>OC9 De-synchronised Island Procedure</w:t>
            </w:r>
          </w:p>
        </w:tc>
        <w:tc>
          <w:tcPr>
            <w:tcW w:w="6634" w:type="dxa"/>
          </w:tcPr>
          <w:p w14:paraId="50C0E178" w14:textId="77777777" w:rsidR="005B0DFE" w:rsidRPr="007E0B31" w:rsidRDefault="005B0DFE" w:rsidP="005B0DFE">
            <w:pPr>
              <w:pStyle w:val="TableArial11"/>
              <w:rPr>
                <w:rFonts w:cs="Arial"/>
                <w:b/>
                <w:u w:val="single"/>
              </w:rPr>
            </w:pPr>
            <w:r w:rsidRPr="007E0B31">
              <w:rPr>
                <w:rFonts w:cs="Arial"/>
              </w:rPr>
              <w:t>Has the meaning set out in OC9.5.4.</w:t>
            </w:r>
          </w:p>
        </w:tc>
      </w:tr>
      <w:tr w:rsidR="005B0DFE" w:rsidRPr="007E0B31" w14:paraId="5C71F10A" w14:textId="77777777" w:rsidTr="57E8CC90">
        <w:trPr>
          <w:cantSplit/>
        </w:trPr>
        <w:tc>
          <w:tcPr>
            <w:tcW w:w="2884" w:type="dxa"/>
          </w:tcPr>
          <w:p w14:paraId="3836FE92" w14:textId="77777777" w:rsidR="005B0DFE" w:rsidRPr="007E0B31" w:rsidRDefault="005B0DFE" w:rsidP="005B0DFE">
            <w:pPr>
              <w:pStyle w:val="Arial11Bold"/>
              <w:rPr>
                <w:rFonts w:cs="Arial"/>
              </w:rPr>
            </w:pPr>
            <w:r w:rsidRPr="007E0B31">
              <w:rPr>
                <w:rFonts w:cs="Arial"/>
              </w:rPr>
              <w:t>Offshore</w:t>
            </w:r>
          </w:p>
        </w:tc>
        <w:tc>
          <w:tcPr>
            <w:tcW w:w="6634" w:type="dxa"/>
          </w:tcPr>
          <w:p w14:paraId="30D0FC75" w14:textId="77777777" w:rsidR="005B0DFE" w:rsidRPr="007E0B31" w:rsidRDefault="005B0DFE" w:rsidP="005B0DFE">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5B0DFE" w:rsidRPr="007E0B31" w14:paraId="2FDEEA9F" w14:textId="77777777" w:rsidTr="57E8CC90">
        <w:trPr>
          <w:cantSplit/>
        </w:trPr>
        <w:tc>
          <w:tcPr>
            <w:tcW w:w="2884" w:type="dxa"/>
          </w:tcPr>
          <w:p w14:paraId="1A38F2FD" w14:textId="77777777" w:rsidR="005B0DFE" w:rsidRPr="007E0B31" w:rsidRDefault="005B0DFE" w:rsidP="005B0DFE">
            <w:pPr>
              <w:pStyle w:val="Arial11Bold"/>
              <w:rPr>
                <w:rFonts w:cs="Arial"/>
                <w:highlight w:val="yellow"/>
              </w:rPr>
            </w:pPr>
            <w:r w:rsidRPr="007E0B31">
              <w:rPr>
                <w:rFonts w:cs="Arial"/>
              </w:rPr>
              <w:t>Offshore DC Converter</w:t>
            </w:r>
          </w:p>
        </w:tc>
        <w:tc>
          <w:tcPr>
            <w:tcW w:w="6634" w:type="dxa"/>
          </w:tcPr>
          <w:p w14:paraId="15CE8C09" w14:textId="77777777" w:rsidR="005B0DFE" w:rsidRPr="007E0B31" w:rsidRDefault="005B0DFE" w:rsidP="005B0DFE">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5B0DFE" w:rsidRPr="007E0B31" w14:paraId="073DD467" w14:textId="77777777" w:rsidTr="57E8CC90">
        <w:trPr>
          <w:cantSplit/>
        </w:trPr>
        <w:tc>
          <w:tcPr>
            <w:tcW w:w="2884" w:type="dxa"/>
          </w:tcPr>
          <w:p w14:paraId="15DB95D4" w14:textId="77777777" w:rsidR="005B0DFE" w:rsidRPr="007E0B31" w:rsidRDefault="005B0DFE" w:rsidP="005B0DFE">
            <w:pPr>
              <w:pStyle w:val="Arial11Bold"/>
              <w:rPr>
                <w:rFonts w:cs="Arial"/>
                <w:highlight w:val="yellow"/>
              </w:rPr>
            </w:pPr>
            <w:r w:rsidRPr="007E0B31">
              <w:rPr>
                <w:rFonts w:cs="Arial"/>
              </w:rPr>
              <w:t>Offshore HVDC Converter</w:t>
            </w:r>
          </w:p>
        </w:tc>
        <w:tc>
          <w:tcPr>
            <w:tcW w:w="6634" w:type="dxa"/>
          </w:tcPr>
          <w:p w14:paraId="240FA51B" w14:textId="77777777" w:rsidR="005B0DFE" w:rsidRPr="007E0B31" w:rsidRDefault="005B0DFE" w:rsidP="005B0DFE">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0D297C" w:rsidRPr="007E0B31" w14:paraId="19F4B6C3" w14:textId="77777777" w:rsidTr="57E8CC90">
        <w:trPr>
          <w:cantSplit/>
        </w:trPr>
        <w:tc>
          <w:tcPr>
            <w:tcW w:w="2884" w:type="dxa"/>
          </w:tcPr>
          <w:p w14:paraId="6A0A33DB" w14:textId="77777777" w:rsidR="000D297C" w:rsidRPr="007E0B31" w:rsidRDefault="000D297C" w:rsidP="000D297C">
            <w:pPr>
              <w:pStyle w:val="Arial11Bold"/>
              <w:rPr>
                <w:rFonts w:cs="Arial"/>
              </w:rPr>
            </w:pPr>
            <w:r w:rsidRPr="007E0B31">
              <w:rPr>
                <w:rFonts w:cs="Arial"/>
              </w:rPr>
              <w:lastRenderedPageBreak/>
              <w:t>Offshore Development Information Statement</w:t>
            </w:r>
          </w:p>
        </w:tc>
        <w:tc>
          <w:tcPr>
            <w:tcW w:w="6634" w:type="dxa"/>
          </w:tcPr>
          <w:p w14:paraId="24743A7E" w14:textId="3019BF37" w:rsidR="000D297C" w:rsidRPr="007E0B31" w:rsidRDefault="000D297C" w:rsidP="000D29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w:t>
            </w:r>
          </w:p>
        </w:tc>
      </w:tr>
      <w:tr w:rsidR="005B0DFE" w:rsidRPr="007E0B31" w14:paraId="7F1359D2" w14:textId="77777777" w:rsidTr="57E8CC90">
        <w:trPr>
          <w:cantSplit/>
        </w:trPr>
        <w:tc>
          <w:tcPr>
            <w:tcW w:w="2884" w:type="dxa"/>
          </w:tcPr>
          <w:p w14:paraId="5C141926" w14:textId="77777777" w:rsidR="005B0DFE" w:rsidRPr="007E0B31" w:rsidRDefault="005B0DFE" w:rsidP="005B0DFE">
            <w:pPr>
              <w:pStyle w:val="Arial11Bold"/>
              <w:rPr>
                <w:rFonts w:cs="Arial"/>
              </w:rPr>
            </w:pPr>
            <w:r w:rsidRPr="007E0B31">
              <w:rPr>
                <w:rFonts w:cs="Arial"/>
              </w:rPr>
              <w:t>Offshore Generating Unit</w:t>
            </w:r>
          </w:p>
        </w:tc>
        <w:tc>
          <w:tcPr>
            <w:tcW w:w="6634" w:type="dxa"/>
          </w:tcPr>
          <w:p w14:paraId="0A15BD7F" w14:textId="7F54D471" w:rsidR="005B0DFE" w:rsidRPr="007E0B31" w:rsidRDefault="005B0DFE" w:rsidP="005B0DFE">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5B0DFE" w:rsidRPr="007E0B31" w14:paraId="099E0414" w14:textId="77777777" w:rsidTr="57E8CC90">
        <w:trPr>
          <w:cantSplit/>
        </w:trPr>
        <w:tc>
          <w:tcPr>
            <w:tcW w:w="2884" w:type="dxa"/>
          </w:tcPr>
          <w:p w14:paraId="2469BF55" w14:textId="77777777" w:rsidR="005B0DFE" w:rsidRPr="007E0B31" w:rsidRDefault="005B0DFE" w:rsidP="005B0DFE">
            <w:pPr>
              <w:pStyle w:val="Arial11Bold"/>
              <w:rPr>
                <w:rFonts w:cs="Arial"/>
              </w:rPr>
            </w:pPr>
            <w:r w:rsidRPr="007E0B31">
              <w:rPr>
                <w:rFonts w:cs="Arial"/>
              </w:rPr>
              <w:t>Offshore Grid Entry Point</w:t>
            </w:r>
          </w:p>
        </w:tc>
        <w:tc>
          <w:tcPr>
            <w:tcW w:w="6634" w:type="dxa"/>
          </w:tcPr>
          <w:p w14:paraId="07DDE50B" w14:textId="77777777" w:rsidR="005B0DFE" w:rsidRPr="007E0B31" w:rsidRDefault="005B0DFE" w:rsidP="005B0DFE">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5B0DFE" w:rsidRPr="007E0B31" w14:paraId="7B9B7031" w14:textId="77777777" w:rsidTr="57E8CC90">
        <w:trPr>
          <w:cantSplit/>
        </w:trPr>
        <w:tc>
          <w:tcPr>
            <w:tcW w:w="2884" w:type="dxa"/>
          </w:tcPr>
          <w:p w14:paraId="20A69062" w14:textId="6974D298" w:rsidR="005B0DFE" w:rsidRPr="007E0B31" w:rsidRDefault="005B0DFE" w:rsidP="005B0DFE">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5B0DFE" w:rsidRPr="00785E5F" w:rsidRDefault="005B0DFE" w:rsidP="005B0DFE">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5B0DFE" w:rsidRPr="00785E5F" w:rsidRDefault="005B0DFE" w:rsidP="005B0DFE">
            <w:pPr>
              <w:pStyle w:val="Default"/>
              <w:jc w:val="both"/>
              <w:rPr>
                <w:sz w:val="20"/>
                <w:szCs w:val="20"/>
              </w:rPr>
            </w:pPr>
          </w:p>
          <w:p w14:paraId="30FDBA32" w14:textId="585B9D16" w:rsidR="005B0DFE" w:rsidRPr="00BA1BD4" w:rsidRDefault="005B0DFE" w:rsidP="005B0DFE">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5B0DFE" w:rsidRPr="007E0B31" w14:paraId="664F02B9" w14:textId="77777777" w:rsidTr="57E8CC90">
        <w:trPr>
          <w:cantSplit/>
        </w:trPr>
        <w:tc>
          <w:tcPr>
            <w:tcW w:w="2884" w:type="dxa"/>
          </w:tcPr>
          <w:p w14:paraId="0E0F222D" w14:textId="77777777" w:rsidR="005B0DFE" w:rsidRPr="007E0B31" w:rsidRDefault="005B0DFE" w:rsidP="005B0DFE">
            <w:pPr>
              <w:pStyle w:val="Arial11Bold"/>
              <w:rPr>
                <w:rFonts w:cs="Arial"/>
              </w:rPr>
            </w:pPr>
            <w:r w:rsidRPr="007E0B31">
              <w:rPr>
                <w:rFonts w:cs="Arial"/>
              </w:rPr>
              <w:t>Offshore Non-Synchronous Generating Unit</w:t>
            </w:r>
          </w:p>
        </w:tc>
        <w:tc>
          <w:tcPr>
            <w:tcW w:w="6634" w:type="dxa"/>
          </w:tcPr>
          <w:p w14:paraId="759EC095" w14:textId="12A9D85E" w:rsidR="005B0DFE" w:rsidRPr="007E0B31" w:rsidRDefault="005B0DFE" w:rsidP="005B0DFE">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5B0DFE" w:rsidRPr="007E0B31" w14:paraId="549C699C" w14:textId="77777777" w:rsidTr="57E8CC90">
        <w:trPr>
          <w:cantSplit/>
        </w:trPr>
        <w:tc>
          <w:tcPr>
            <w:tcW w:w="2884" w:type="dxa"/>
          </w:tcPr>
          <w:p w14:paraId="002850F2" w14:textId="77777777" w:rsidR="005B0DFE" w:rsidRPr="007E0B31" w:rsidRDefault="005B0DFE" w:rsidP="005B0DFE">
            <w:pPr>
              <w:pStyle w:val="Arial11Bold"/>
              <w:rPr>
                <w:rFonts w:cs="Arial"/>
              </w:rPr>
            </w:pPr>
            <w:r w:rsidRPr="007E0B31">
              <w:rPr>
                <w:rFonts w:cs="Arial"/>
              </w:rPr>
              <w:t>Offshore Platform</w:t>
            </w:r>
          </w:p>
        </w:tc>
        <w:tc>
          <w:tcPr>
            <w:tcW w:w="6634" w:type="dxa"/>
          </w:tcPr>
          <w:p w14:paraId="25B6104F" w14:textId="77777777" w:rsidR="005B0DFE" w:rsidRPr="007E0B31" w:rsidRDefault="005B0DFE" w:rsidP="005B0DFE">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5B0DFE" w:rsidRPr="007E0B31" w14:paraId="76D5DA50" w14:textId="77777777" w:rsidTr="57E8CC90">
        <w:trPr>
          <w:cantSplit/>
        </w:trPr>
        <w:tc>
          <w:tcPr>
            <w:tcW w:w="2884" w:type="dxa"/>
          </w:tcPr>
          <w:p w14:paraId="0F8C75C5" w14:textId="77777777" w:rsidR="005B0DFE" w:rsidRPr="007E0B31" w:rsidRDefault="005B0DFE" w:rsidP="005B0DFE">
            <w:pPr>
              <w:pStyle w:val="Arial11Bold"/>
              <w:rPr>
                <w:rFonts w:cs="Arial"/>
              </w:rPr>
            </w:pPr>
            <w:r w:rsidRPr="007E0B31">
              <w:rPr>
                <w:rFonts w:cs="Arial"/>
              </w:rPr>
              <w:lastRenderedPageBreak/>
              <w:t>Offshore Power Park Module</w:t>
            </w:r>
          </w:p>
        </w:tc>
        <w:tc>
          <w:tcPr>
            <w:tcW w:w="6634" w:type="dxa"/>
          </w:tcPr>
          <w:p w14:paraId="1A8EAFDB" w14:textId="77777777" w:rsidR="005B0DFE" w:rsidRPr="007E0B31" w:rsidRDefault="005B0DFE" w:rsidP="005B0DFE">
            <w:pPr>
              <w:pStyle w:val="TableArial11"/>
              <w:rPr>
                <w:rFonts w:cs="Arial"/>
              </w:rPr>
            </w:pPr>
            <w:bookmarkStart w:id="4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0"/>
          </w:p>
        </w:tc>
      </w:tr>
      <w:tr w:rsidR="005B0DFE" w:rsidRPr="007E0B31" w14:paraId="3532A847" w14:textId="77777777" w:rsidTr="57E8CC90">
        <w:trPr>
          <w:cantSplit/>
        </w:trPr>
        <w:tc>
          <w:tcPr>
            <w:tcW w:w="2884" w:type="dxa"/>
          </w:tcPr>
          <w:p w14:paraId="05251472" w14:textId="77777777" w:rsidR="005B0DFE" w:rsidRPr="007E0B31" w:rsidRDefault="005B0DFE" w:rsidP="005B0DFE">
            <w:pPr>
              <w:pStyle w:val="Arial11Bold"/>
              <w:rPr>
                <w:rFonts w:cs="Arial"/>
              </w:rPr>
            </w:pPr>
            <w:r w:rsidRPr="007E0B31">
              <w:rPr>
                <w:rFonts w:cs="Arial"/>
              </w:rPr>
              <w:t>Offshore Power Park String</w:t>
            </w:r>
          </w:p>
        </w:tc>
        <w:tc>
          <w:tcPr>
            <w:tcW w:w="6634" w:type="dxa"/>
          </w:tcPr>
          <w:p w14:paraId="7A8E03BF" w14:textId="4A4B8989" w:rsidR="005B0DFE" w:rsidRPr="007E0B31" w:rsidRDefault="005B0DFE" w:rsidP="005B0DFE">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5B0DFE" w:rsidRPr="007E0B31" w14:paraId="1B55EDF9" w14:textId="77777777" w:rsidTr="57E8CC90">
        <w:trPr>
          <w:cantSplit/>
        </w:trPr>
        <w:tc>
          <w:tcPr>
            <w:tcW w:w="2884" w:type="dxa"/>
          </w:tcPr>
          <w:p w14:paraId="736E893A" w14:textId="77777777" w:rsidR="005B0DFE" w:rsidRPr="007E0B31" w:rsidRDefault="005B0DFE" w:rsidP="005B0DFE">
            <w:pPr>
              <w:pStyle w:val="Arial11Bold"/>
              <w:rPr>
                <w:rFonts w:cs="Arial"/>
              </w:rPr>
            </w:pPr>
            <w:r w:rsidRPr="007E0B31">
              <w:rPr>
                <w:rFonts w:cs="Arial"/>
              </w:rPr>
              <w:t>Offshore Synchronous Generating Unit</w:t>
            </w:r>
          </w:p>
        </w:tc>
        <w:tc>
          <w:tcPr>
            <w:tcW w:w="6634" w:type="dxa"/>
          </w:tcPr>
          <w:p w14:paraId="72936350" w14:textId="1BEFFF2B" w:rsidR="005B0DFE" w:rsidRPr="007E0B31" w:rsidRDefault="005B0DFE" w:rsidP="005B0DFE">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5B0DFE" w:rsidRPr="007E0B31" w14:paraId="62F839C9" w14:textId="77777777" w:rsidTr="57E8CC90">
        <w:trPr>
          <w:cantSplit/>
        </w:trPr>
        <w:tc>
          <w:tcPr>
            <w:tcW w:w="2884" w:type="dxa"/>
          </w:tcPr>
          <w:p w14:paraId="4A973150" w14:textId="77777777" w:rsidR="005B0DFE" w:rsidRPr="007E0B31" w:rsidRDefault="005B0DFE" w:rsidP="005B0DFE">
            <w:pPr>
              <w:pStyle w:val="Arial11Bold"/>
              <w:spacing w:before="0"/>
              <w:rPr>
                <w:rFonts w:cs="Arial"/>
              </w:rPr>
            </w:pPr>
            <w:r w:rsidRPr="007E0B31">
              <w:rPr>
                <w:rFonts w:cs="Arial"/>
              </w:rPr>
              <w:t>Offshore Synchronous Power Generating Module</w:t>
            </w:r>
          </w:p>
        </w:tc>
        <w:tc>
          <w:tcPr>
            <w:tcW w:w="6634" w:type="dxa"/>
          </w:tcPr>
          <w:p w14:paraId="3E6A84C6" w14:textId="77777777" w:rsidR="005B0DFE" w:rsidRDefault="005B0DFE" w:rsidP="005B0DFE">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5B0DFE" w:rsidRPr="007E0B31" w:rsidDel="004B6FBB" w:rsidRDefault="005B0DFE" w:rsidP="005B0DFE">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5B0DFE" w:rsidRPr="007E0B31" w14:paraId="2A9A58D2" w14:textId="77777777" w:rsidTr="57E8CC90">
        <w:trPr>
          <w:cantSplit/>
        </w:trPr>
        <w:tc>
          <w:tcPr>
            <w:tcW w:w="2884" w:type="dxa"/>
          </w:tcPr>
          <w:p w14:paraId="67CDBB6B" w14:textId="77777777" w:rsidR="005B0DFE" w:rsidRPr="007E0B31" w:rsidRDefault="005B0DFE" w:rsidP="005B0DFE">
            <w:pPr>
              <w:pStyle w:val="Arial11Bold"/>
              <w:rPr>
                <w:rFonts w:cs="Arial"/>
              </w:rPr>
            </w:pPr>
            <w:r w:rsidRPr="007E0B31">
              <w:rPr>
                <w:rFonts w:cs="Arial"/>
              </w:rPr>
              <w:t>Offshore Tender Process</w:t>
            </w:r>
          </w:p>
        </w:tc>
        <w:tc>
          <w:tcPr>
            <w:tcW w:w="6634" w:type="dxa"/>
          </w:tcPr>
          <w:p w14:paraId="5A9BEB2F" w14:textId="77777777" w:rsidR="005B0DFE" w:rsidRPr="007E0B31" w:rsidRDefault="005B0DFE" w:rsidP="005B0DFE">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5B0DFE" w:rsidRPr="007E0B31" w14:paraId="3A48C7BE" w14:textId="77777777" w:rsidTr="57E8CC90">
        <w:trPr>
          <w:cantSplit/>
        </w:trPr>
        <w:tc>
          <w:tcPr>
            <w:tcW w:w="2884" w:type="dxa"/>
          </w:tcPr>
          <w:p w14:paraId="7E4E3598" w14:textId="77777777" w:rsidR="005B0DFE" w:rsidRPr="007E0B31" w:rsidRDefault="005B0DFE" w:rsidP="005B0DFE">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5B0DFE" w:rsidRPr="007E0B31" w:rsidRDefault="005B0DFE" w:rsidP="005B0DFE">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5B0DFE" w:rsidRPr="007E0B31" w14:paraId="10413532" w14:textId="77777777" w:rsidTr="57E8CC90">
        <w:trPr>
          <w:cantSplit/>
        </w:trPr>
        <w:tc>
          <w:tcPr>
            <w:tcW w:w="2884" w:type="dxa"/>
          </w:tcPr>
          <w:p w14:paraId="15239EB1" w14:textId="77777777" w:rsidR="005B0DFE" w:rsidRPr="007E0B31" w:rsidRDefault="005B0DFE" w:rsidP="005B0DFE">
            <w:pPr>
              <w:pStyle w:val="Arial11Bold"/>
              <w:rPr>
                <w:rFonts w:cs="Arial"/>
              </w:rPr>
            </w:pPr>
            <w:r w:rsidRPr="007E0B31">
              <w:rPr>
                <w:rFonts w:cs="Arial"/>
              </w:rPr>
              <w:t>Offshore Transmission Licensee</w:t>
            </w:r>
          </w:p>
        </w:tc>
        <w:tc>
          <w:tcPr>
            <w:tcW w:w="6634" w:type="dxa"/>
          </w:tcPr>
          <w:p w14:paraId="128B978A" w14:textId="77777777" w:rsidR="005B0DFE" w:rsidRPr="007E0B31" w:rsidRDefault="005B0DFE" w:rsidP="005B0DFE">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5B0DFE" w:rsidRPr="007E0B31" w14:paraId="1CDE4693" w14:textId="77777777" w:rsidTr="57E8CC90">
        <w:trPr>
          <w:cantSplit/>
        </w:trPr>
        <w:tc>
          <w:tcPr>
            <w:tcW w:w="2884" w:type="dxa"/>
          </w:tcPr>
          <w:p w14:paraId="30A26B26" w14:textId="77777777" w:rsidR="005B0DFE" w:rsidRPr="007E0B31" w:rsidRDefault="005B0DFE" w:rsidP="005B0DFE">
            <w:pPr>
              <w:pStyle w:val="Arial11Bold"/>
              <w:rPr>
                <w:rFonts w:cs="Arial"/>
                <w:highlight w:val="yellow"/>
              </w:rPr>
            </w:pPr>
            <w:r w:rsidRPr="007E0B31">
              <w:rPr>
                <w:rFonts w:cs="Arial"/>
              </w:rPr>
              <w:t>Offshore Transmission System</w:t>
            </w:r>
          </w:p>
        </w:tc>
        <w:tc>
          <w:tcPr>
            <w:tcW w:w="6634" w:type="dxa"/>
          </w:tcPr>
          <w:p w14:paraId="61F55C2E" w14:textId="77777777" w:rsidR="005B0DFE" w:rsidRPr="007E0B31" w:rsidRDefault="005B0DFE" w:rsidP="005B0DFE">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5B0DFE" w:rsidRPr="007E0B31" w14:paraId="77766430" w14:textId="77777777" w:rsidTr="57E8CC90">
        <w:trPr>
          <w:cantSplit/>
        </w:trPr>
        <w:tc>
          <w:tcPr>
            <w:tcW w:w="2884" w:type="dxa"/>
          </w:tcPr>
          <w:p w14:paraId="16464488" w14:textId="77777777" w:rsidR="005B0DFE" w:rsidRPr="007E0B31" w:rsidRDefault="005B0DFE" w:rsidP="005B0DFE">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5B0DFE" w:rsidRPr="007E0B31" w:rsidRDefault="005B0DFE" w:rsidP="005B0DFE">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5B0DFE" w:rsidRPr="007E0B31" w14:paraId="47AC59A7" w14:textId="77777777" w:rsidTr="57E8CC90">
        <w:trPr>
          <w:cantSplit/>
        </w:trPr>
        <w:tc>
          <w:tcPr>
            <w:tcW w:w="2884" w:type="dxa"/>
          </w:tcPr>
          <w:p w14:paraId="13EE6AD2" w14:textId="77777777" w:rsidR="005B0DFE" w:rsidRPr="007E0B31" w:rsidRDefault="005B0DFE" w:rsidP="005B0DFE">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5B0DFE" w:rsidRPr="007E0B31" w:rsidRDefault="005B0DFE" w:rsidP="005B0DFE">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5B0DFE" w:rsidRPr="007E0B31" w14:paraId="3C6964B2" w14:textId="77777777" w:rsidTr="57E8CC90">
        <w:trPr>
          <w:cantSplit/>
        </w:trPr>
        <w:tc>
          <w:tcPr>
            <w:tcW w:w="2884" w:type="dxa"/>
          </w:tcPr>
          <w:p w14:paraId="39F8391B" w14:textId="77777777" w:rsidR="005B0DFE" w:rsidRPr="007E0B31" w:rsidRDefault="005B0DFE" w:rsidP="005B0DFE">
            <w:pPr>
              <w:pStyle w:val="Arial11Bold"/>
              <w:rPr>
                <w:rFonts w:cs="Arial"/>
                <w:highlight w:val="yellow"/>
              </w:rPr>
            </w:pPr>
            <w:r w:rsidRPr="007E0B31">
              <w:rPr>
                <w:rFonts w:cs="Arial"/>
              </w:rPr>
              <w:t>Offshore Waters</w:t>
            </w:r>
          </w:p>
        </w:tc>
        <w:tc>
          <w:tcPr>
            <w:tcW w:w="6634" w:type="dxa"/>
          </w:tcPr>
          <w:p w14:paraId="02B387B2" w14:textId="77777777" w:rsidR="005B0DFE" w:rsidRPr="007E0B31" w:rsidRDefault="005B0DFE" w:rsidP="005B0DFE">
            <w:pPr>
              <w:pStyle w:val="TableArial11"/>
              <w:rPr>
                <w:rFonts w:cs="Arial"/>
              </w:rPr>
            </w:pPr>
            <w:r w:rsidRPr="007E0B31">
              <w:rPr>
                <w:rFonts w:cs="Arial"/>
              </w:rPr>
              <w:t>Has the meaning given to “offshore waters” in Section 90(9) of the Energy Act 2004.</w:t>
            </w:r>
          </w:p>
        </w:tc>
      </w:tr>
      <w:tr w:rsidR="005B0DFE" w:rsidRPr="007E0B31" w14:paraId="466BFA2A" w14:textId="77777777" w:rsidTr="57E8CC90">
        <w:trPr>
          <w:cantSplit/>
        </w:trPr>
        <w:tc>
          <w:tcPr>
            <w:tcW w:w="2884" w:type="dxa"/>
          </w:tcPr>
          <w:p w14:paraId="3248E0E0" w14:textId="77777777" w:rsidR="005B0DFE" w:rsidRPr="007E0B31" w:rsidRDefault="005B0DFE" w:rsidP="005B0DFE">
            <w:pPr>
              <w:pStyle w:val="Arial11Bold"/>
              <w:rPr>
                <w:rFonts w:cs="Arial"/>
              </w:rPr>
            </w:pPr>
            <w:r w:rsidRPr="007E0B31">
              <w:rPr>
                <w:rFonts w:cs="Arial"/>
              </w:rPr>
              <w:t>Offshore Works Assumptions</w:t>
            </w:r>
          </w:p>
        </w:tc>
        <w:tc>
          <w:tcPr>
            <w:tcW w:w="6634" w:type="dxa"/>
          </w:tcPr>
          <w:p w14:paraId="30E7C48C" w14:textId="77777777" w:rsidR="005B0DFE" w:rsidRPr="007E0B31" w:rsidRDefault="005B0DFE" w:rsidP="005B0DFE">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5B0DFE" w:rsidRPr="007E0B31" w14:paraId="2CC977C3" w14:textId="77777777" w:rsidTr="57E8CC90">
        <w:trPr>
          <w:cantSplit/>
        </w:trPr>
        <w:tc>
          <w:tcPr>
            <w:tcW w:w="2884" w:type="dxa"/>
          </w:tcPr>
          <w:p w14:paraId="3768E5CA" w14:textId="77777777" w:rsidR="005B0DFE" w:rsidRPr="007E0B31" w:rsidRDefault="005B0DFE" w:rsidP="005B0DFE">
            <w:pPr>
              <w:pStyle w:val="Arial11Bold"/>
              <w:rPr>
                <w:rFonts w:cs="Arial"/>
                <w:highlight w:val="yellow"/>
              </w:rPr>
            </w:pPr>
            <w:r w:rsidRPr="007E0B31">
              <w:rPr>
                <w:rFonts w:cs="Arial"/>
              </w:rPr>
              <w:t>Onshore</w:t>
            </w:r>
          </w:p>
        </w:tc>
        <w:tc>
          <w:tcPr>
            <w:tcW w:w="6634" w:type="dxa"/>
          </w:tcPr>
          <w:p w14:paraId="4E4449A1" w14:textId="77777777" w:rsidR="005B0DFE" w:rsidRPr="007E0B31" w:rsidRDefault="005B0DFE" w:rsidP="005B0DFE">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5B0DFE" w:rsidRPr="007E0B31" w14:paraId="36B6B3C3" w14:textId="77777777" w:rsidTr="57E8CC90">
        <w:trPr>
          <w:cantSplit/>
        </w:trPr>
        <w:tc>
          <w:tcPr>
            <w:tcW w:w="2884" w:type="dxa"/>
          </w:tcPr>
          <w:p w14:paraId="48043840" w14:textId="77777777" w:rsidR="005B0DFE" w:rsidRPr="007E0B31" w:rsidRDefault="005B0DFE" w:rsidP="005B0DFE">
            <w:pPr>
              <w:pStyle w:val="Arial11Bold"/>
              <w:rPr>
                <w:rFonts w:cs="Arial"/>
                <w:highlight w:val="yellow"/>
              </w:rPr>
            </w:pPr>
            <w:r w:rsidRPr="007E0B31">
              <w:rPr>
                <w:rFonts w:cs="Arial"/>
              </w:rPr>
              <w:t>Onshore DC Converter</w:t>
            </w:r>
          </w:p>
        </w:tc>
        <w:tc>
          <w:tcPr>
            <w:tcW w:w="6634" w:type="dxa"/>
          </w:tcPr>
          <w:p w14:paraId="64EEC2DE" w14:textId="77777777" w:rsidR="005B0DFE" w:rsidRPr="007E0B31" w:rsidRDefault="005B0DFE" w:rsidP="005B0DFE">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5B0DFE" w:rsidRPr="007E0B31" w14:paraId="4A68E7D9" w14:textId="77777777" w:rsidTr="57E8CC90">
        <w:trPr>
          <w:cantSplit/>
        </w:trPr>
        <w:tc>
          <w:tcPr>
            <w:tcW w:w="2884" w:type="dxa"/>
          </w:tcPr>
          <w:p w14:paraId="1A1B1603" w14:textId="77777777" w:rsidR="005B0DFE" w:rsidRPr="007E0B31" w:rsidRDefault="005B0DFE" w:rsidP="005B0DFE">
            <w:pPr>
              <w:pStyle w:val="Arial11Bold"/>
              <w:rPr>
                <w:rFonts w:cs="Arial"/>
              </w:rPr>
            </w:pPr>
            <w:r w:rsidRPr="007E0B31">
              <w:rPr>
                <w:rFonts w:cs="Arial"/>
              </w:rPr>
              <w:t>Onshore Generating Unit</w:t>
            </w:r>
          </w:p>
        </w:tc>
        <w:tc>
          <w:tcPr>
            <w:tcW w:w="6634" w:type="dxa"/>
          </w:tcPr>
          <w:p w14:paraId="1C282039" w14:textId="3958CEB1" w:rsidR="005B0DFE" w:rsidRPr="007E0B31" w:rsidRDefault="005B0DFE" w:rsidP="005B0DFE">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5B0DFE" w:rsidRPr="007E0B31" w14:paraId="35FFB4AD" w14:textId="77777777" w:rsidTr="57E8CC90">
        <w:trPr>
          <w:cantSplit/>
        </w:trPr>
        <w:tc>
          <w:tcPr>
            <w:tcW w:w="2884" w:type="dxa"/>
          </w:tcPr>
          <w:p w14:paraId="35935210" w14:textId="77777777" w:rsidR="005B0DFE" w:rsidRPr="007E0B31" w:rsidRDefault="005B0DFE" w:rsidP="005B0DFE">
            <w:pPr>
              <w:pStyle w:val="Arial11Bold"/>
              <w:rPr>
                <w:rFonts w:cs="Arial"/>
              </w:rPr>
            </w:pPr>
            <w:r w:rsidRPr="007E0B31">
              <w:rPr>
                <w:rFonts w:cs="Arial"/>
              </w:rPr>
              <w:t>Onshore Grid Entry Point</w:t>
            </w:r>
          </w:p>
        </w:tc>
        <w:tc>
          <w:tcPr>
            <w:tcW w:w="6634" w:type="dxa"/>
          </w:tcPr>
          <w:p w14:paraId="6FC00EAB" w14:textId="6552310D" w:rsidR="005B0DFE" w:rsidRPr="007E0B31" w:rsidRDefault="005B0DFE" w:rsidP="005B0DFE">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5B0DFE" w:rsidRPr="007E0B31" w14:paraId="7ABD28A6" w14:textId="77777777" w:rsidTr="57E8CC90">
        <w:trPr>
          <w:cantSplit/>
        </w:trPr>
        <w:tc>
          <w:tcPr>
            <w:tcW w:w="2884" w:type="dxa"/>
          </w:tcPr>
          <w:p w14:paraId="2DC322BF" w14:textId="77777777" w:rsidR="005B0DFE" w:rsidRPr="007E0B31" w:rsidRDefault="005B0DFE" w:rsidP="005B0DFE">
            <w:pPr>
              <w:pStyle w:val="Arial11Bold"/>
              <w:rPr>
                <w:rFonts w:cs="Arial"/>
                <w:highlight w:val="yellow"/>
              </w:rPr>
            </w:pPr>
            <w:r w:rsidRPr="007E0B31">
              <w:rPr>
                <w:rFonts w:cs="Arial"/>
              </w:rPr>
              <w:t>Onshore HVDC Converter</w:t>
            </w:r>
          </w:p>
        </w:tc>
        <w:tc>
          <w:tcPr>
            <w:tcW w:w="6634" w:type="dxa"/>
          </w:tcPr>
          <w:p w14:paraId="3218C152" w14:textId="77777777" w:rsidR="005B0DFE" w:rsidRPr="007E0B31" w:rsidRDefault="005B0DFE" w:rsidP="005B0DFE">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5B0DFE" w:rsidRPr="007E0B31" w14:paraId="47B1C59A" w14:textId="77777777" w:rsidTr="57E8CC90">
        <w:trPr>
          <w:cantSplit/>
        </w:trPr>
        <w:tc>
          <w:tcPr>
            <w:tcW w:w="2884" w:type="dxa"/>
          </w:tcPr>
          <w:p w14:paraId="45CD5B8B" w14:textId="77777777" w:rsidR="005B0DFE" w:rsidRPr="007E0B31" w:rsidRDefault="005B0DFE" w:rsidP="005B0DFE">
            <w:pPr>
              <w:pStyle w:val="Arial11Bold"/>
              <w:rPr>
                <w:rFonts w:cs="Arial"/>
              </w:rPr>
            </w:pPr>
            <w:r w:rsidRPr="007E0B31">
              <w:rPr>
                <w:rFonts w:cs="Arial"/>
              </w:rPr>
              <w:lastRenderedPageBreak/>
              <w:t>Onshore Non-Synchronous Generating Unit</w:t>
            </w:r>
          </w:p>
        </w:tc>
        <w:tc>
          <w:tcPr>
            <w:tcW w:w="6634" w:type="dxa"/>
          </w:tcPr>
          <w:p w14:paraId="723DCB6B" w14:textId="4724C80E"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5B0DFE" w:rsidRPr="007E0B31" w14:paraId="5C54790F" w14:textId="77777777" w:rsidTr="57E8CC90">
        <w:trPr>
          <w:cantSplit/>
        </w:trPr>
        <w:tc>
          <w:tcPr>
            <w:tcW w:w="2884" w:type="dxa"/>
          </w:tcPr>
          <w:p w14:paraId="09F676FF" w14:textId="77777777" w:rsidR="005B0DFE" w:rsidRPr="007E0B31" w:rsidRDefault="005B0DFE" w:rsidP="005B0DFE">
            <w:pPr>
              <w:pStyle w:val="Arial11Bold"/>
              <w:rPr>
                <w:rFonts w:cs="Arial"/>
              </w:rPr>
            </w:pPr>
            <w:r w:rsidRPr="007E0B31">
              <w:rPr>
                <w:rFonts w:cs="Arial"/>
              </w:rPr>
              <w:t>Onshore Power Park Module</w:t>
            </w:r>
          </w:p>
        </w:tc>
        <w:tc>
          <w:tcPr>
            <w:tcW w:w="6634" w:type="dxa"/>
          </w:tcPr>
          <w:p w14:paraId="4F3FC424" w14:textId="4AD18E75" w:rsidR="005B0DFE" w:rsidRPr="007E0B31" w:rsidRDefault="005B0DFE" w:rsidP="005B0DFE">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5B0DFE" w:rsidRPr="007E0B31" w14:paraId="67BDC2D1" w14:textId="77777777" w:rsidTr="57E8CC90">
        <w:trPr>
          <w:cantSplit/>
        </w:trPr>
        <w:tc>
          <w:tcPr>
            <w:tcW w:w="2884" w:type="dxa"/>
          </w:tcPr>
          <w:p w14:paraId="2FB52871" w14:textId="77777777" w:rsidR="005B0DFE" w:rsidRPr="007E0B31" w:rsidRDefault="005B0DFE" w:rsidP="005B0DFE">
            <w:pPr>
              <w:pStyle w:val="Arial11Bold"/>
              <w:rPr>
                <w:rFonts w:cs="Arial"/>
              </w:rPr>
            </w:pPr>
            <w:r w:rsidRPr="007E0B31">
              <w:rPr>
                <w:rFonts w:cs="Arial"/>
              </w:rPr>
              <w:t>Onshore Synchronous Generating Unit</w:t>
            </w:r>
          </w:p>
        </w:tc>
        <w:tc>
          <w:tcPr>
            <w:tcW w:w="6634" w:type="dxa"/>
          </w:tcPr>
          <w:p w14:paraId="53DD316B" w14:textId="296089E4" w:rsidR="005B0DFE" w:rsidRPr="007E0B31" w:rsidRDefault="005B0DFE" w:rsidP="005B0DFE">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5B0DFE" w:rsidRPr="007E0B31" w14:paraId="322DBDDD" w14:textId="77777777" w:rsidTr="57E8CC90">
        <w:trPr>
          <w:cantSplit/>
        </w:trPr>
        <w:tc>
          <w:tcPr>
            <w:tcW w:w="2884" w:type="dxa"/>
          </w:tcPr>
          <w:p w14:paraId="75E7A9CF" w14:textId="77777777" w:rsidR="005B0DFE" w:rsidRPr="007E0B31" w:rsidDel="004B6FBB" w:rsidRDefault="005B0DFE" w:rsidP="005B0DFE">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5B0DFE" w:rsidRDefault="005B0DFE" w:rsidP="005B0DFE">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5B0DFE" w:rsidRPr="00A87826" w:rsidDel="004B6FBB" w:rsidRDefault="005B0DFE" w:rsidP="005B0DFE">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5B0DFE" w:rsidRPr="007E0B31" w14:paraId="57567868" w14:textId="77777777" w:rsidTr="57E8CC90">
        <w:trPr>
          <w:cantSplit/>
        </w:trPr>
        <w:tc>
          <w:tcPr>
            <w:tcW w:w="2884" w:type="dxa"/>
          </w:tcPr>
          <w:p w14:paraId="1FD98361" w14:textId="77777777" w:rsidR="005B0DFE" w:rsidRPr="007E0B31" w:rsidRDefault="005B0DFE" w:rsidP="005B0DFE">
            <w:pPr>
              <w:pStyle w:val="Arial11Bold"/>
              <w:rPr>
                <w:rFonts w:cs="Arial"/>
              </w:rPr>
            </w:pPr>
            <w:r w:rsidRPr="007E0B31">
              <w:rPr>
                <w:rFonts w:cs="Arial"/>
              </w:rPr>
              <w:t>Onshore Transmission Licensee</w:t>
            </w:r>
          </w:p>
        </w:tc>
        <w:tc>
          <w:tcPr>
            <w:tcW w:w="6634" w:type="dxa"/>
          </w:tcPr>
          <w:p w14:paraId="7691EDA3" w14:textId="1AA2E84A" w:rsidR="005B0DFE" w:rsidRPr="007E0B31" w:rsidRDefault="005B0DFE" w:rsidP="005B0DFE">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5B0DFE" w:rsidRPr="007E0B31" w14:paraId="0953DDC7" w14:textId="77777777" w:rsidTr="57E8CC90">
        <w:trPr>
          <w:cantSplit/>
        </w:trPr>
        <w:tc>
          <w:tcPr>
            <w:tcW w:w="2884" w:type="dxa"/>
          </w:tcPr>
          <w:p w14:paraId="2B5600BA" w14:textId="77777777" w:rsidR="005B0DFE" w:rsidRPr="007E0B31" w:rsidRDefault="005B0DFE" w:rsidP="005B0DFE">
            <w:pPr>
              <w:pStyle w:val="Arial11Bold"/>
              <w:rPr>
                <w:rFonts w:cs="Arial"/>
              </w:rPr>
            </w:pPr>
            <w:r w:rsidRPr="007E0B31">
              <w:rPr>
                <w:rFonts w:cs="Arial"/>
              </w:rPr>
              <w:t>Onshore Transmission System</w:t>
            </w:r>
          </w:p>
        </w:tc>
        <w:tc>
          <w:tcPr>
            <w:tcW w:w="6634" w:type="dxa"/>
          </w:tcPr>
          <w:p w14:paraId="1D66BC55" w14:textId="3B198D30" w:rsidR="005B0DFE" w:rsidRPr="007E0B31" w:rsidRDefault="005B0DFE" w:rsidP="005B0DFE">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5B0DFE" w:rsidRPr="007E0B31" w14:paraId="31EBBBE3" w14:textId="77777777" w:rsidTr="57E8CC90">
        <w:trPr>
          <w:cantSplit/>
        </w:trPr>
        <w:tc>
          <w:tcPr>
            <w:tcW w:w="2884" w:type="dxa"/>
          </w:tcPr>
          <w:p w14:paraId="716FC70C" w14:textId="77777777" w:rsidR="005B0DFE" w:rsidRPr="007E0B31" w:rsidRDefault="005B0DFE" w:rsidP="005B0DFE">
            <w:pPr>
              <w:pStyle w:val="Arial11Bold"/>
              <w:rPr>
                <w:rFonts w:cs="Arial"/>
              </w:rPr>
            </w:pPr>
            <w:r w:rsidRPr="007E0B31">
              <w:rPr>
                <w:rFonts w:cs="Arial"/>
              </w:rPr>
              <w:t>On-Site Generator Site</w:t>
            </w:r>
          </w:p>
        </w:tc>
        <w:tc>
          <w:tcPr>
            <w:tcW w:w="6634" w:type="dxa"/>
          </w:tcPr>
          <w:p w14:paraId="68341A8F" w14:textId="77777777" w:rsidR="005B0DFE" w:rsidRPr="007E0B31" w:rsidRDefault="005B0DFE" w:rsidP="005B0DFE">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5B0DFE" w:rsidRPr="007E0B31" w14:paraId="6EC47238" w14:textId="77777777" w:rsidTr="57E8CC90">
        <w:trPr>
          <w:cantSplit/>
        </w:trPr>
        <w:tc>
          <w:tcPr>
            <w:tcW w:w="2884" w:type="dxa"/>
          </w:tcPr>
          <w:p w14:paraId="3B93C86F" w14:textId="77777777" w:rsidR="005B0DFE" w:rsidRPr="007E0B31" w:rsidRDefault="005B0DFE" w:rsidP="005B0DFE">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5B0DFE" w:rsidRPr="007E0B31" w:rsidRDefault="005B0DFE" w:rsidP="005B0DFE">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5B0DFE" w:rsidRPr="007E0B31" w14:paraId="0706312C" w14:textId="77777777" w:rsidTr="57E8CC90">
        <w:trPr>
          <w:cantSplit/>
        </w:trPr>
        <w:tc>
          <w:tcPr>
            <w:tcW w:w="2884" w:type="dxa"/>
          </w:tcPr>
          <w:p w14:paraId="015ED0F3" w14:textId="77777777" w:rsidR="005B0DFE" w:rsidRPr="007E0B31" w:rsidRDefault="005B0DFE" w:rsidP="005B0DFE">
            <w:pPr>
              <w:pStyle w:val="Arial11Bold"/>
              <w:rPr>
                <w:rFonts w:cs="Arial"/>
              </w:rPr>
            </w:pPr>
            <w:r w:rsidRPr="007E0B31">
              <w:rPr>
                <w:rFonts w:cs="Arial"/>
              </w:rPr>
              <w:t>Operating Margin</w:t>
            </w:r>
          </w:p>
        </w:tc>
        <w:tc>
          <w:tcPr>
            <w:tcW w:w="6634" w:type="dxa"/>
          </w:tcPr>
          <w:p w14:paraId="2D829E78" w14:textId="77777777" w:rsidR="005B0DFE" w:rsidRPr="007E0B31" w:rsidRDefault="005B0DFE" w:rsidP="005B0DFE">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5B0DFE" w:rsidRPr="007E0B31" w14:paraId="6399AF34" w14:textId="77777777" w:rsidTr="57E8CC90">
        <w:trPr>
          <w:cantSplit/>
        </w:trPr>
        <w:tc>
          <w:tcPr>
            <w:tcW w:w="2884" w:type="dxa"/>
          </w:tcPr>
          <w:p w14:paraId="13992038" w14:textId="77777777" w:rsidR="005B0DFE" w:rsidRPr="007E0B31" w:rsidRDefault="005B0DFE" w:rsidP="005B0DFE">
            <w:pPr>
              <w:pStyle w:val="Arial11Bold"/>
              <w:rPr>
                <w:rFonts w:cs="Arial"/>
              </w:rPr>
            </w:pPr>
            <w:r w:rsidRPr="007E0B31">
              <w:rPr>
                <w:rFonts w:cs="Arial"/>
              </w:rPr>
              <w:t>Operating Reserve</w:t>
            </w:r>
          </w:p>
        </w:tc>
        <w:tc>
          <w:tcPr>
            <w:tcW w:w="6634" w:type="dxa"/>
          </w:tcPr>
          <w:p w14:paraId="7475BB27" w14:textId="77777777" w:rsidR="005B0DFE" w:rsidRPr="007E0B31" w:rsidRDefault="005B0DFE" w:rsidP="005B0DFE">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5B0DFE" w:rsidRPr="007E0B31" w14:paraId="7103EDE6" w14:textId="77777777" w:rsidTr="57E8CC90">
        <w:trPr>
          <w:cantSplit/>
        </w:trPr>
        <w:tc>
          <w:tcPr>
            <w:tcW w:w="2884" w:type="dxa"/>
          </w:tcPr>
          <w:p w14:paraId="19E35302" w14:textId="77777777" w:rsidR="005B0DFE" w:rsidRPr="007E0B31" w:rsidRDefault="005B0DFE" w:rsidP="005B0DFE">
            <w:pPr>
              <w:pStyle w:val="Arial11Bold"/>
              <w:rPr>
                <w:rFonts w:cs="Arial"/>
              </w:rPr>
            </w:pPr>
            <w:r w:rsidRPr="007E0B31">
              <w:rPr>
                <w:rFonts w:cs="Arial"/>
              </w:rPr>
              <w:t>Operation</w:t>
            </w:r>
          </w:p>
        </w:tc>
        <w:tc>
          <w:tcPr>
            <w:tcW w:w="6634" w:type="dxa"/>
          </w:tcPr>
          <w:p w14:paraId="40F42388" w14:textId="77777777" w:rsidR="005B0DFE" w:rsidRPr="007E0B31" w:rsidRDefault="005B0DFE" w:rsidP="005B0DFE">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5B0DFE" w:rsidRPr="007E0B31" w14:paraId="7F250311" w14:textId="77777777" w:rsidTr="57E8CC90">
        <w:trPr>
          <w:cantSplit/>
        </w:trPr>
        <w:tc>
          <w:tcPr>
            <w:tcW w:w="2884" w:type="dxa"/>
          </w:tcPr>
          <w:p w14:paraId="3ECA740F" w14:textId="77777777" w:rsidR="005B0DFE" w:rsidRPr="007E0B31" w:rsidRDefault="005B0DFE" w:rsidP="005B0DFE">
            <w:pPr>
              <w:pStyle w:val="Arial11Bold"/>
              <w:rPr>
                <w:rFonts w:cs="Arial"/>
              </w:rPr>
            </w:pPr>
            <w:r w:rsidRPr="007E0B31">
              <w:rPr>
                <w:rFonts w:cs="Arial"/>
              </w:rPr>
              <w:lastRenderedPageBreak/>
              <w:t>Operational Data</w:t>
            </w:r>
          </w:p>
        </w:tc>
        <w:tc>
          <w:tcPr>
            <w:tcW w:w="6634" w:type="dxa"/>
          </w:tcPr>
          <w:p w14:paraId="77D345AD" w14:textId="77777777" w:rsidR="005B0DFE" w:rsidRPr="007E0B31" w:rsidRDefault="005B0DFE" w:rsidP="005B0DFE">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5B0DFE" w:rsidRPr="007E0B31" w14:paraId="72A00B17" w14:textId="77777777" w:rsidTr="57E8CC90">
        <w:trPr>
          <w:cantSplit/>
        </w:trPr>
        <w:tc>
          <w:tcPr>
            <w:tcW w:w="2884" w:type="dxa"/>
          </w:tcPr>
          <w:p w14:paraId="49F3A1E1" w14:textId="77777777" w:rsidR="005B0DFE" w:rsidRPr="007E0B31" w:rsidRDefault="005B0DFE" w:rsidP="005B0DFE">
            <w:pPr>
              <w:pStyle w:val="Arial11Bold"/>
              <w:rPr>
                <w:rFonts w:cs="Arial"/>
              </w:rPr>
            </w:pPr>
            <w:r w:rsidRPr="007E0B31">
              <w:rPr>
                <w:rFonts w:cs="Arial"/>
              </w:rPr>
              <w:t>Operational Day</w:t>
            </w:r>
          </w:p>
        </w:tc>
        <w:tc>
          <w:tcPr>
            <w:tcW w:w="6634" w:type="dxa"/>
          </w:tcPr>
          <w:p w14:paraId="22961493" w14:textId="77777777" w:rsidR="005B0DFE" w:rsidRPr="007E0B31" w:rsidRDefault="005B0DFE" w:rsidP="005B0DFE">
            <w:pPr>
              <w:pStyle w:val="TableArial11"/>
              <w:rPr>
                <w:rFonts w:cs="Arial"/>
              </w:rPr>
            </w:pPr>
            <w:r w:rsidRPr="007E0B31">
              <w:rPr>
                <w:rFonts w:cs="Arial"/>
              </w:rPr>
              <w:t>The period from 0500 hours on one day to 0500 on the following day.</w:t>
            </w:r>
          </w:p>
        </w:tc>
      </w:tr>
      <w:tr w:rsidR="005B0DFE" w:rsidRPr="007E0B31" w14:paraId="4B79EEEB" w14:textId="77777777" w:rsidTr="57E8CC90">
        <w:trPr>
          <w:cantSplit/>
        </w:trPr>
        <w:tc>
          <w:tcPr>
            <w:tcW w:w="2884" w:type="dxa"/>
          </w:tcPr>
          <w:p w14:paraId="00D65A56" w14:textId="77777777" w:rsidR="005B0DFE" w:rsidRPr="007E0B31" w:rsidRDefault="005B0DFE" w:rsidP="005B0DFE">
            <w:pPr>
              <w:pStyle w:val="Arial11Bold"/>
              <w:rPr>
                <w:rFonts w:cs="Arial"/>
              </w:rPr>
            </w:pPr>
            <w:r w:rsidRPr="007E0B31">
              <w:rPr>
                <w:rFonts w:cs="Arial"/>
              </w:rPr>
              <w:t>Operation Diagrams</w:t>
            </w:r>
          </w:p>
        </w:tc>
        <w:tc>
          <w:tcPr>
            <w:tcW w:w="6634" w:type="dxa"/>
          </w:tcPr>
          <w:p w14:paraId="3A5434CA" w14:textId="77777777" w:rsidR="005B0DFE" w:rsidRPr="007E0B31" w:rsidRDefault="005B0DFE" w:rsidP="005B0DFE">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5B0DFE" w:rsidRPr="007E0B31" w14:paraId="605B3609" w14:textId="77777777" w:rsidTr="57E8CC90">
        <w:trPr>
          <w:cantSplit/>
        </w:trPr>
        <w:tc>
          <w:tcPr>
            <w:tcW w:w="2884" w:type="dxa"/>
          </w:tcPr>
          <w:p w14:paraId="1FCF81E4" w14:textId="77777777" w:rsidR="005B0DFE" w:rsidRPr="007E0B31" w:rsidRDefault="005B0DFE" w:rsidP="005B0DFE">
            <w:pPr>
              <w:pStyle w:val="Arial11Bold"/>
              <w:rPr>
                <w:rFonts w:cs="Arial"/>
              </w:rPr>
            </w:pPr>
            <w:r w:rsidRPr="007E0B31">
              <w:rPr>
                <w:rFonts w:cs="Arial"/>
              </w:rPr>
              <w:t>Operational Effect</w:t>
            </w:r>
          </w:p>
        </w:tc>
        <w:tc>
          <w:tcPr>
            <w:tcW w:w="6634" w:type="dxa"/>
          </w:tcPr>
          <w:p w14:paraId="76B6DD78" w14:textId="77777777" w:rsidR="005B0DFE" w:rsidRPr="007E0B31" w:rsidRDefault="005B0DFE" w:rsidP="005B0DFE">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5B0DFE" w:rsidRPr="007E0B31" w14:paraId="1CAC0F6C" w14:textId="77777777" w:rsidTr="57E8CC90">
        <w:trPr>
          <w:cantSplit/>
        </w:trPr>
        <w:tc>
          <w:tcPr>
            <w:tcW w:w="2884" w:type="dxa"/>
          </w:tcPr>
          <w:p w14:paraId="2634D169" w14:textId="77777777" w:rsidR="005B0DFE" w:rsidRPr="007E0B31" w:rsidRDefault="005B0DFE" w:rsidP="005B0DFE">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5B0DFE" w:rsidRPr="007E0B31" w:rsidRDefault="005B0DFE" w:rsidP="005B0DFE">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5B0DFE" w:rsidRPr="007E0B31" w14:paraId="6473278D" w14:textId="77777777" w:rsidTr="57E8CC90">
        <w:trPr>
          <w:cantSplit/>
        </w:trPr>
        <w:tc>
          <w:tcPr>
            <w:tcW w:w="2884" w:type="dxa"/>
          </w:tcPr>
          <w:p w14:paraId="0FD871F6" w14:textId="5FABA3D0" w:rsidR="005B0DFE" w:rsidRPr="007E0B31" w:rsidRDefault="005B0DFE" w:rsidP="005B0DFE">
            <w:pPr>
              <w:pStyle w:val="Arial11Bold"/>
              <w:rPr>
                <w:rFonts w:cs="Arial"/>
              </w:rPr>
            </w:pPr>
            <w:bookmarkStart w:id="41" w:name="_DV_C41"/>
            <w:r w:rsidRPr="007E0B31">
              <w:rPr>
                <w:rFonts w:cs="Arial"/>
              </w:rPr>
              <w:t>Operational Notifications</w:t>
            </w:r>
            <w:bookmarkEnd w:id="41"/>
          </w:p>
        </w:tc>
        <w:tc>
          <w:tcPr>
            <w:tcW w:w="6634" w:type="dxa"/>
          </w:tcPr>
          <w:p w14:paraId="7D98A808" w14:textId="07D64618" w:rsidR="005B0DFE" w:rsidRPr="007E0B31" w:rsidRDefault="005B0DFE" w:rsidP="005B0DFE">
            <w:pPr>
              <w:pStyle w:val="TableArial11"/>
              <w:rPr>
                <w:rFonts w:cs="Arial"/>
              </w:rPr>
            </w:pPr>
            <w:bookmarkStart w:id="4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2"/>
          </w:p>
        </w:tc>
      </w:tr>
      <w:tr w:rsidR="005B0DFE" w:rsidRPr="007E0B31" w14:paraId="5A6E5201" w14:textId="77777777" w:rsidTr="57E8CC90">
        <w:trPr>
          <w:cantSplit/>
        </w:trPr>
        <w:tc>
          <w:tcPr>
            <w:tcW w:w="2884" w:type="dxa"/>
          </w:tcPr>
          <w:p w14:paraId="30C134C0" w14:textId="77777777" w:rsidR="005B0DFE" w:rsidRPr="007E0B31" w:rsidRDefault="005B0DFE" w:rsidP="005B0DFE">
            <w:pPr>
              <w:pStyle w:val="Arial11Bold"/>
              <w:rPr>
                <w:rFonts w:cs="Arial"/>
              </w:rPr>
            </w:pPr>
            <w:r w:rsidRPr="007E0B31">
              <w:rPr>
                <w:rFonts w:cs="Arial"/>
              </w:rPr>
              <w:t>Operational Planning</w:t>
            </w:r>
          </w:p>
        </w:tc>
        <w:tc>
          <w:tcPr>
            <w:tcW w:w="6634" w:type="dxa"/>
          </w:tcPr>
          <w:p w14:paraId="7F116C22" w14:textId="0FC12D42" w:rsidR="005B0DFE" w:rsidRPr="007E0B31" w:rsidRDefault="005B0DFE" w:rsidP="005B0DFE">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sidR="00156241">
              <w:rPr>
                <w:rFonts w:cs="Arial"/>
                <w:bCs/>
              </w:rPr>
              <w:t xml:space="preserve">the </w:t>
            </w:r>
            <w:r w:rsidR="00156241">
              <w:rPr>
                <w:rFonts w:cs="Arial"/>
                <w:b/>
              </w:rPr>
              <w:t xml:space="preserve">ESO </w:t>
            </w:r>
            <w:r w:rsidRPr="007E0B31">
              <w:rPr>
                <w:rFonts w:cs="Arial"/>
                <w:b/>
              </w:rPr>
              <w:t>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5B0DFE" w:rsidRPr="007E0B31" w14:paraId="2391955F" w14:textId="77777777" w:rsidTr="57E8CC90">
        <w:trPr>
          <w:cantSplit/>
        </w:trPr>
        <w:tc>
          <w:tcPr>
            <w:tcW w:w="2884" w:type="dxa"/>
          </w:tcPr>
          <w:p w14:paraId="554CE1BB" w14:textId="77777777" w:rsidR="005B0DFE" w:rsidRPr="007E0B31" w:rsidRDefault="005B0DFE" w:rsidP="005B0DFE">
            <w:pPr>
              <w:pStyle w:val="Arial11Bold"/>
              <w:rPr>
                <w:rFonts w:cs="Arial"/>
              </w:rPr>
            </w:pPr>
            <w:r w:rsidRPr="007E0B31">
              <w:rPr>
                <w:rFonts w:cs="Arial"/>
              </w:rPr>
              <w:t xml:space="preserve">Operational Planning Margin </w:t>
            </w:r>
          </w:p>
        </w:tc>
        <w:tc>
          <w:tcPr>
            <w:tcW w:w="6634" w:type="dxa"/>
          </w:tcPr>
          <w:p w14:paraId="017C95F5" w14:textId="0ABFFC9A" w:rsidR="005B0DFE" w:rsidRPr="007E0B31" w:rsidRDefault="005B0DFE" w:rsidP="005B0DFE">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5B0DFE" w:rsidRPr="007E0B31" w14:paraId="2C70A3EB" w14:textId="77777777" w:rsidTr="57E8CC90">
        <w:trPr>
          <w:cantSplit/>
        </w:trPr>
        <w:tc>
          <w:tcPr>
            <w:tcW w:w="2884" w:type="dxa"/>
          </w:tcPr>
          <w:p w14:paraId="231C2E4A" w14:textId="77777777" w:rsidR="005B0DFE" w:rsidRPr="007E0B31" w:rsidRDefault="005B0DFE" w:rsidP="005B0DFE">
            <w:pPr>
              <w:pStyle w:val="Arial11Bold"/>
              <w:rPr>
                <w:rFonts w:cs="Arial"/>
              </w:rPr>
            </w:pPr>
            <w:r w:rsidRPr="007E0B31">
              <w:rPr>
                <w:rFonts w:cs="Arial"/>
              </w:rPr>
              <w:t>Operational Planning Phase</w:t>
            </w:r>
          </w:p>
        </w:tc>
        <w:tc>
          <w:tcPr>
            <w:tcW w:w="6634" w:type="dxa"/>
          </w:tcPr>
          <w:p w14:paraId="0B288485" w14:textId="77777777" w:rsidR="005B0DFE" w:rsidRPr="007E0B31" w:rsidRDefault="005B0DFE" w:rsidP="005B0DFE">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5B0DFE" w:rsidRPr="007E0B31" w14:paraId="5168CED3" w14:textId="77777777" w:rsidTr="57E8CC90">
        <w:trPr>
          <w:cantSplit/>
        </w:trPr>
        <w:tc>
          <w:tcPr>
            <w:tcW w:w="2884" w:type="dxa"/>
          </w:tcPr>
          <w:p w14:paraId="784D3609" w14:textId="77777777" w:rsidR="005B0DFE" w:rsidRPr="007E0B31" w:rsidRDefault="005B0DFE" w:rsidP="005B0DFE">
            <w:pPr>
              <w:pStyle w:val="Arial11Bold"/>
              <w:rPr>
                <w:rFonts w:cs="Arial"/>
              </w:rPr>
            </w:pPr>
            <w:r w:rsidRPr="007E0B31">
              <w:rPr>
                <w:rFonts w:cs="Arial"/>
              </w:rPr>
              <w:t>Operational Procedures</w:t>
            </w:r>
          </w:p>
        </w:tc>
        <w:tc>
          <w:tcPr>
            <w:tcW w:w="6634" w:type="dxa"/>
          </w:tcPr>
          <w:p w14:paraId="451F00A7" w14:textId="77777777" w:rsidR="005B0DFE" w:rsidRPr="007E0B31" w:rsidRDefault="005B0DFE" w:rsidP="005B0DFE">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5B0DFE" w:rsidRPr="007E0B31" w14:paraId="756B3E49" w14:textId="77777777" w:rsidTr="57E8CC90">
        <w:trPr>
          <w:cantSplit/>
        </w:trPr>
        <w:tc>
          <w:tcPr>
            <w:tcW w:w="2884" w:type="dxa"/>
          </w:tcPr>
          <w:p w14:paraId="3CD34B6B" w14:textId="77777777" w:rsidR="005B0DFE" w:rsidRPr="007E0B31" w:rsidRDefault="005B0DFE" w:rsidP="005B0DFE">
            <w:pPr>
              <w:pStyle w:val="Arial11Bold"/>
              <w:rPr>
                <w:rFonts w:cs="Arial"/>
              </w:rPr>
            </w:pPr>
            <w:r w:rsidRPr="007E0B31">
              <w:rPr>
                <w:rFonts w:cs="Arial"/>
              </w:rPr>
              <w:t>Operational Switching</w:t>
            </w:r>
          </w:p>
        </w:tc>
        <w:tc>
          <w:tcPr>
            <w:tcW w:w="6634" w:type="dxa"/>
          </w:tcPr>
          <w:p w14:paraId="11012EC0" w14:textId="782A13A7" w:rsidR="005B0DFE" w:rsidRPr="007E0B31" w:rsidRDefault="005B0DFE" w:rsidP="005B0DFE">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5B0DFE" w:rsidRPr="007E0B31" w14:paraId="19E6505D" w14:textId="77777777" w:rsidTr="57E8CC90">
        <w:trPr>
          <w:cantSplit/>
        </w:trPr>
        <w:tc>
          <w:tcPr>
            <w:tcW w:w="2884" w:type="dxa"/>
          </w:tcPr>
          <w:p w14:paraId="2E415BC0" w14:textId="77777777" w:rsidR="005B0DFE" w:rsidRPr="007E0B31" w:rsidRDefault="005B0DFE" w:rsidP="005B0DFE">
            <w:pPr>
              <w:pStyle w:val="Arial11Bold"/>
              <w:rPr>
                <w:rFonts w:cs="Arial"/>
              </w:rPr>
            </w:pPr>
            <w:r w:rsidRPr="007E0B31">
              <w:rPr>
                <w:rFonts w:cs="Arial"/>
              </w:rPr>
              <w:lastRenderedPageBreak/>
              <w:t>Other Relevant Data</w:t>
            </w:r>
          </w:p>
        </w:tc>
        <w:tc>
          <w:tcPr>
            <w:tcW w:w="6634" w:type="dxa"/>
          </w:tcPr>
          <w:p w14:paraId="1C699783" w14:textId="77777777" w:rsidR="005B0DFE" w:rsidRPr="007E0B31" w:rsidRDefault="005B0DFE" w:rsidP="005B0DFE">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5B0DFE" w:rsidRPr="007E0B31" w14:paraId="24B77B54" w14:textId="77777777" w:rsidTr="57E8CC90">
        <w:trPr>
          <w:cantSplit/>
        </w:trPr>
        <w:tc>
          <w:tcPr>
            <w:tcW w:w="2884" w:type="dxa"/>
          </w:tcPr>
          <w:p w14:paraId="33A5B61C" w14:textId="77777777" w:rsidR="005B0DFE" w:rsidRPr="007E0B31" w:rsidRDefault="005B0DFE" w:rsidP="005B0DFE">
            <w:pPr>
              <w:pStyle w:val="Arial11Bold"/>
              <w:rPr>
                <w:rFonts w:cs="Arial"/>
              </w:rPr>
            </w:pPr>
            <w:r w:rsidRPr="007E0B31">
              <w:rPr>
                <w:rFonts w:cs="Arial"/>
              </w:rPr>
              <w:t>OTSDUW Arrangements</w:t>
            </w:r>
          </w:p>
        </w:tc>
        <w:tc>
          <w:tcPr>
            <w:tcW w:w="6634" w:type="dxa"/>
          </w:tcPr>
          <w:p w14:paraId="77481E18" w14:textId="77777777" w:rsidR="005B0DFE" w:rsidRPr="007E0B31" w:rsidRDefault="005B0DFE" w:rsidP="005B0DFE">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5B0DFE" w:rsidRPr="007E0B31" w14:paraId="6566765E" w14:textId="77777777" w:rsidTr="57E8CC90">
        <w:trPr>
          <w:cantSplit/>
        </w:trPr>
        <w:tc>
          <w:tcPr>
            <w:tcW w:w="2884" w:type="dxa"/>
          </w:tcPr>
          <w:p w14:paraId="2E02FBB1" w14:textId="77777777" w:rsidR="005B0DFE" w:rsidRPr="007E0B31" w:rsidRDefault="005B0DFE" w:rsidP="005B0DFE">
            <w:pPr>
              <w:pStyle w:val="Arial11Bold"/>
              <w:rPr>
                <w:rFonts w:cs="Arial"/>
              </w:rPr>
            </w:pPr>
            <w:r w:rsidRPr="007E0B31">
              <w:rPr>
                <w:rFonts w:cs="Arial"/>
              </w:rPr>
              <w:t>OTSDUW Data and Information</w:t>
            </w:r>
          </w:p>
        </w:tc>
        <w:tc>
          <w:tcPr>
            <w:tcW w:w="6634" w:type="dxa"/>
          </w:tcPr>
          <w:p w14:paraId="437E754A" w14:textId="7B9123D2" w:rsidR="005B0DFE" w:rsidRPr="007E0B31" w:rsidRDefault="005B0DFE" w:rsidP="005B0DFE">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5B0DFE" w:rsidRPr="007E0B31" w14:paraId="0DFC68CA" w14:textId="77777777" w:rsidTr="57E8CC90">
        <w:trPr>
          <w:cantSplit/>
        </w:trPr>
        <w:tc>
          <w:tcPr>
            <w:tcW w:w="2884" w:type="dxa"/>
          </w:tcPr>
          <w:p w14:paraId="26D7CFDD" w14:textId="77777777" w:rsidR="005B0DFE" w:rsidRPr="007E0B31" w:rsidRDefault="005B0DFE" w:rsidP="005B0DFE">
            <w:pPr>
              <w:pStyle w:val="Arial11Bold"/>
              <w:rPr>
                <w:rFonts w:cs="Arial"/>
              </w:rPr>
            </w:pPr>
            <w:r w:rsidRPr="007E0B31">
              <w:rPr>
                <w:rFonts w:cs="Arial"/>
              </w:rPr>
              <w:t>OTSDUW DC Converter</w:t>
            </w:r>
          </w:p>
        </w:tc>
        <w:tc>
          <w:tcPr>
            <w:tcW w:w="6634" w:type="dxa"/>
          </w:tcPr>
          <w:p w14:paraId="404E1159" w14:textId="77777777" w:rsidR="005B0DFE" w:rsidRPr="007E0B31" w:rsidRDefault="005B0DFE" w:rsidP="005B0DFE">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5B0DFE" w:rsidRPr="007E0B31" w14:paraId="1F5DFCE4" w14:textId="77777777" w:rsidTr="57E8CC90">
        <w:trPr>
          <w:cantSplit/>
        </w:trPr>
        <w:tc>
          <w:tcPr>
            <w:tcW w:w="2884" w:type="dxa"/>
          </w:tcPr>
          <w:p w14:paraId="274CBE9D" w14:textId="77777777" w:rsidR="005B0DFE" w:rsidRPr="007E0B31" w:rsidRDefault="005B0DFE" w:rsidP="005B0DFE">
            <w:pPr>
              <w:pStyle w:val="Arial11Bold"/>
              <w:rPr>
                <w:rFonts w:cs="Arial"/>
              </w:rPr>
            </w:pPr>
            <w:r w:rsidRPr="007E0B31">
              <w:rPr>
                <w:rFonts w:cs="Arial"/>
              </w:rPr>
              <w:t>OTSDUW Development and Data Timetable</w:t>
            </w:r>
          </w:p>
        </w:tc>
        <w:tc>
          <w:tcPr>
            <w:tcW w:w="6634" w:type="dxa"/>
          </w:tcPr>
          <w:p w14:paraId="46394D79" w14:textId="77777777" w:rsidR="005B0DFE" w:rsidRPr="007E0B31" w:rsidRDefault="005B0DFE" w:rsidP="005B0DFE">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5B0DFE" w:rsidRPr="007E0B31" w14:paraId="12983990" w14:textId="77777777" w:rsidTr="57E8CC90">
        <w:trPr>
          <w:cantSplit/>
        </w:trPr>
        <w:tc>
          <w:tcPr>
            <w:tcW w:w="2884" w:type="dxa"/>
          </w:tcPr>
          <w:p w14:paraId="73BB79D0" w14:textId="77777777" w:rsidR="005B0DFE" w:rsidRPr="007E0B31" w:rsidRDefault="005B0DFE" w:rsidP="005B0DFE">
            <w:pPr>
              <w:pStyle w:val="Arial11Bold"/>
              <w:rPr>
                <w:rFonts w:cs="Arial"/>
              </w:rPr>
            </w:pPr>
            <w:r w:rsidRPr="007E0B31">
              <w:rPr>
                <w:rFonts w:cs="Arial"/>
              </w:rPr>
              <w:t xml:space="preserve">OTSDUW Network Data and Information </w:t>
            </w:r>
          </w:p>
        </w:tc>
        <w:tc>
          <w:tcPr>
            <w:tcW w:w="6634" w:type="dxa"/>
          </w:tcPr>
          <w:p w14:paraId="7A3D093C" w14:textId="0A18302C" w:rsidR="005B0DFE" w:rsidRPr="007E0B31" w:rsidRDefault="005B0DFE" w:rsidP="005B0DFE">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5B0DFE" w:rsidRPr="007E0B31" w14:paraId="2F357AF2" w14:textId="77777777" w:rsidTr="57E8CC90">
        <w:trPr>
          <w:cantSplit/>
        </w:trPr>
        <w:tc>
          <w:tcPr>
            <w:tcW w:w="2884" w:type="dxa"/>
          </w:tcPr>
          <w:p w14:paraId="74E4F90A" w14:textId="77777777" w:rsidR="005B0DFE" w:rsidRPr="007E0B31" w:rsidRDefault="005B0DFE" w:rsidP="005B0DFE">
            <w:pPr>
              <w:pStyle w:val="Arial11Bold"/>
              <w:rPr>
                <w:rFonts w:cs="Arial"/>
              </w:rPr>
            </w:pPr>
            <w:r w:rsidRPr="007E0B31">
              <w:rPr>
                <w:rFonts w:cs="Arial"/>
              </w:rPr>
              <w:t>OTSDUW Plant and Apparatus</w:t>
            </w:r>
          </w:p>
        </w:tc>
        <w:tc>
          <w:tcPr>
            <w:tcW w:w="6634" w:type="dxa"/>
          </w:tcPr>
          <w:p w14:paraId="0F32E986" w14:textId="77777777" w:rsidR="005B0DFE" w:rsidRPr="007E0B31" w:rsidRDefault="005B0DFE" w:rsidP="005B0DFE">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5B0DFE" w:rsidRPr="007E0B31" w14:paraId="365142B1" w14:textId="77777777" w:rsidTr="57E8CC90">
        <w:trPr>
          <w:cantSplit/>
        </w:trPr>
        <w:tc>
          <w:tcPr>
            <w:tcW w:w="2884" w:type="dxa"/>
          </w:tcPr>
          <w:p w14:paraId="31BA5169" w14:textId="77777777" w:rsidR="005B0DFE" w:rsidRPr="007E0B31" w:rsidRDefault="005B0DFE" w:rsidP="005B0DFE">
            <w:pPr>
              <w:pStyle w:val="Arial11Bold"/>
              <w:rPr>
                <w:rFonts w:cs="Arial"/>
              </w:rPr>
            </w:pPr>
            <w:r w:rsidRPr="007E0B31">
              <w:rPr>
                <w:rFonts w:cs="Arial"/>
              </w:rPr>
              <w:t>OTSUA Transfer Time</w:t>
            </w:r>
          </w:p>
        </w:tc>
        <w:tc>
          <w:tcPr>
            <w:tcW w:w="6634" w:type="dxa"/>
          </w:tcPr>
          <w:p w14:paraId="53D1E529" w14:textId="77777777" w:rsidR="005B0DFE" w:rsidRPr="007E0B31" w:rsidRDefault="005B0DFE" w:rsidP="005B0DFE">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5B0DFE" w:rsidRPr="007E0B31" w14:paraId="3D6D4D93" w14:textId="77777777" w:rsidTr="57E8CC90">
        <w:trPr>
          <w:cantSplit/>
        </w:trPr>
        <w:tc>
          <w:tcPr>
            <w:tcW w:w="2884" w:type="dxa"/>
          </w:tcPr>
          <w:p w14:paraId="6678503F" w14:textId="77777777" w:rsidR="005B0DFE" w:rsidRPr="007E0B31" w:rsidRDefault="005B0DFE" w:rsidP="005B0DFE">
            <w:pPr>
              <w:pStyle w:val="Arial11Bold"/>
              <w:rPr>
                <w:rFonts w:cs="Arial"/>
              </w:rPr>
            </w:pPr>
            <w:r w:rsidRPr="007E0B31">
              <w:rPr>
                <w:rFonts w:cs="Arial"/>
              </w:rPr>
              <w:t>Out of Synchronism</w:t>
            </w:r>
          </w:p>
        </w:tc>
        <w:tc>
          <w:tcPr>
            <w:tcW w:w="6634" w:type="dxa"/>
          </w:tcPr>
          <w:p w14:paraId="30AB79D2" w14:textId="77777777" w:rsidR="005B0DFE" w:rsidRPr="007E0B31" w:rsidRDefault="005B0DFE" w:rsidP="005B0DFE">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5B0DFE" w:rsidRPr="007E0B31" w14:paraId="04D20161" w14:textId="77777777" w:rsidTr="57E8CC90">
        <w:trPr>
          <w:cantSplit/>
        </w:trPr>
        <w:tc>
          <w:tcPr>
            <w:tcW w:w="2884" w:type="dxa"/>
          </w:tcPr>
          <w:p w14:paraId="2545C38A" w14:textId="77777777" w:rsidR="005B0DFE" w:rsidRPr="007E0B31" w:rsidRDefault="005B0DFE" w:rsidP="005B0DFE">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5B0DFE" w:rsidRPr="007E0B31" w:rsidRDefault="005B0DFE" w:rsidP="005B0DFE">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5B0DFE" w:rsidRPr="007E0B31" w:rsidRDefault="005B0DFE" w:rsidP="005B0DFE">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5B0DFE" w:rsidRPr="007E0B31" w14:paraId="4CD6C7B7" w14:textId="77777777" w:rsidTr="57E8CC90">
        <w:trPr>
          <w:cantSplit/>
        </w:trPr>
        <w:tc>
          <w:tcPr>
            <w:tcW w:w="2884" w:type="dxa"/>
          </w:tcPr>
          <w:p w14:paraId="078B9004" w14:textId="77777777" w:rsidR="005B0DFE" w:rsidRPr="007E0B31" w:rsidRDefault="005B0DFE" w:rsidP="005B0DFE">
            <w:pPr>
              <w:pStyle w:val="Arial11Bold"/>
              <w:rPr>
                <w:rFonts w:cs="Arial"/>
              </w:rPr>
            </w:pPr>
            <w:r w:rsidRPr="007E0B31">
              <w:rPr>
                <w:rFonts w:cs="Arial"/>
              </w:rPr>
              <w:t>Over-excitation Limiter</w:t>
            </w:r>
          </w:p>
        </w:tc>
        <w:tc>
          <w:tcPr>
            <w:tcW w:w="6634" w:type="dxa"/>
          </w:tcPr>
          <w:p w14:paraId="102093E7" w14:textId="2C3E59FC" w:rsidR="005B0DFE" w:rsidRPr="007E0B31" w:rsidRDefault="005B0DFE" w:rsidP="005B0DFE">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B0DFE" w:rsidRPr="007E0B31" w14:paraId="30243EFA" w14:textId="77777777" w:rsidTr="57E8CC90">
        <w:trPr>
          <w:cantSplit/>
        </w:trPr>
        <w:tc>
          <w:tcPr>
            <w:tcW w:w="2884" w:type="dxa"/>
          </w:tcPr>
          <w:p w14:paraId="66B8A1EA" w14:textId="0810689B" w:rsidR="005B0DFE" w:rsidRPr="007E0B31" w:rsidRDefault="005B0DFE" w:rsidP="005B0DFE">
            <w:pPr>
              <w:pStyle w:val="Arial11Bold"/>
              <w:rPr>
                <w:rFonts w:cs="Arial"/>
              </w:rPr>
            </w:pPr>
            <w:r w:rsidRPr="007E0B31">
              <w:rPr>
                <w:rFonts w:cs="Arial"/>
              </w:rPr>
              <w:t>Panel Chair</w:t>
            </w:r>
            <w:r>
              <w:rPr>
                <w:rFonts w:cs="Arial"/>
              </w:rPr>
              <w:t>person</w:t>
            </w:r>
          </w:p>
        </w:tc>
        <w:tc>
          <w:tcPr>
            <w:tcW w:w="6634" w:type="dxa"/>
          </w:tcPr>
          <w:p w14:paraId="54287BDA" w14:textId="77777777" w:rsidR="005B0DFE" w:rsidRPr="007E0B31" w:rsidRDefault="005B0DFE" w:rsidP="005B0DFE">
            <w:pPr>
              <w:pStyle w:val="TableArial11"/>
              <w:rPr>
                <w:rFonts w:cs="Arial"/>
              </w:rPr>
            </w:pPr>
            <w:r w:rsidRPr="007E0B31">
              <w:rPr>
                <w:rFonts w:cs="Arial"/>
              </w:rPr>
              <w:t>A person appointed as such in accordance with GR.4.1.</w:t>
            </w:r>
          </w:p>
        </w:tc>
      </w:tr>
      <w:tr w:rsidR="005B0DFE" w:rsidRPr="007E0B31" w14:paraId="407A0574" w14:textId="77777777" w:rsidTr="57E8CC90">
        <w:trPr>
          <w:cantSplit/>
        </w:trPr>
        <w:tc>
          <w:tcPr>
            <w:tcW w:w="2884" w:type="dxa"/>
          </w:tcPr>
          <w:p w14:paraId="7990BC0E" w14:textId="77777777" w:rsidR="005B0DFE" w:rsidRPr="007E0B31" w:rsidRDefault="005B0DFE" w:rsidP="005B0DFE">
            <w:pPr>
              <w:pStyle w:val="Arial11Bold"/>
              <w:rPr>
                <w:rFonts w:cs="Arial"/>
              </w:rPr>
            </w:pPr>
            <w:r w:rsidRPr="007E0B31">
              <w:rPr>
                <w:rFonts w:cs="Arial"/>
              </w:rPr>
              <w:t>Panel Member</w:t>
            </w:r>
          </w:p>
        </w:tc>
        <w:tc>
          <w:tcPr>
            <w:tcW w:w="6634" w:type="dxa"/>
          </w:tcPr>
          <w:p w14:paraId="408B70FA" w14:textId="77777777" w:rsidR="005B0DFE" w:rsidRPr="007E0B31" w:rsidRDefault="005B0DFE" w:rsidP="005B0DFE">
            <w:pPr>
              <w:pStyle w:val="TableArial11"/>
              <w:rPr>
                <w:rFonts w:cs="Arial"/>
              </w:rPr>
            </w:pPr>
            <w:r w:rsidRPr="007E0B31">
              <w:rPr>
                <w:rFonts w:cs="Arial"/>
              </w:rPr>
              <w:t>Any of the persons identified as such in GR.4.</w:t>
            </w:r>
          </w:p>
        </w:tc>
      </w:tr>
      <w:tr w:rsidR="005B0DFE" w:rsidRPr="007E0B31" w14:paraId="4408AF49" w14:textId="77777777" w:rsidTr="57E8CC90">
        <w:trPr>
          <w:cantSplit/>
        </w:trPr>
        <w:tc>
          <w:tcPr>
            <w:tcW w:w="2884" w:type="dxa"/>
          </w:tcPr>
          <w:p w14:paraId="24301CCB" w14:textId="77777777" w:rsidR="005B0DFE" w:rsidRPr="007E0B31" w:rsidRDefault="005B0DFE" w:rsidP="005B0DFE">
            <w:pPr>
              <w:pStyle w:val="Arial11Bold"/>
              <w:rPr>
                <w:rFonts w:cs="Arial"/>
              </w:rPr>
            </w:pPr>
            <w:r w:rsidRPr="007E0B31">
              <w:rPr>
                <w:rFonts w:cs="Arial"/>
              </w:rPr>
              <w:t>Panel Members’</w:t>
            </w:r>
          </w:p>
          <w:p w14:paraId="64CD4F91" w14:textId="77777777" w:rsidR="005B0DFE" w:rsidRPr="007E0B31" w:rsidRDefault="005B0DFE" w:rsidP="005B0DFE">
            <w:pPr>
              <w:pStyle w:val="Arial11Bold"/>
              <w:rPr>
                <w:rFonts w:cs="Arial"/>
              </w:rPr>
            </w:pPr>
            <w:r w:rsidRPr="007E0B31">
              <w:rPr>
                <w:rFonts w:cs="Arial"/>
              </w:rPr>
              <w:t>Recommendation</w:t>
            </w:r>
          </w:p>
        </w:tc>
        <w:tc>
          <w:tcPr>
            <w:tcW w:w="6634" w:type="dxa"/>
          </w:tcPr>
          <w:p w14:paraId="337253E1" w14:textId="33E0395A" w:rsidR="005B0DFE" w:rsidRPr="007E0B31" w:rsidRDefault="005B0DFE" w:rsidP="005B0DFE">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5B0DFE" w:rsidRPr="007E0B31" w14:paraId="73919D58" w14:textId="77777777" w:rsidTr="57E8CC90">
        <w:trPr>
          <w:cantSplit/>
        </w:trPr>
        <w:tc>
          <w:tcPr>
            <w:tcW w:w="2884" w:type="dxa"/>
          </w:tcPr>
          <w:p w14:paraId="1C39677A" w14:textId="77777777" w:rsidR="005B0DFE" w:rsidRPr="007E0B31" w:rsidRDefault="005B0DFE" w:rsidP="005B0DFE">
            <w:pPr>
              <w:pStyle w:val="Arial11Bold"/>
              <w:rPr>
                <w:rFonts w:cs="Arial"/>
              </w:rPr>
            </w:pPr>
            <w:r w:rsidRPr="007E0B31">
              <w:rPr>
                <w:rFonts w:cs="Arial"/>
              </w:rPr>
              <w:lastRenderedPageBreak/>
              <w:t>Panel Secretary</w:t>
            </w:r>
          </w:p>
        </w:tc>
        <w:tc>
          <w:tcPr>
            <w:tcW w:w="6634" w:type="dxa"/>
          </w:tcPr>
          <w:p w14:paraId="614372A2" w14:textId="77777777" w:rsidR="005B0DFE" w:rsidRPr="007E0B31" w:rsidRDefault="005B0DFE" w:rsidP="005B0DFE">
            <w:pPr>
              <w:pStyle w:val="TableArial11"/>
              <w:rPr>
                <w:rFonts w:cs="Arial"/>
              </w:rPr>
            </w:pPr>
            <w:r w:rsidRPr="007E0B31">
              <w:rPr>
                <w:rFonts w:cs="Arial"/>
              </w:rPr>
              <w:t>A person appointed as such in accordance with GR.3.1.2(d).</w:t>
            </w:r>
          </w:p>
        </w:tc>
      </w:tr>
      <w:tr w:rsidR="005B0DFE" w:rsidRPr="007E0B31" w14:paraId="1D7F1B6B" w14:textId="77777777" w:rsidTr="57E8CC90">
        <w:trPr>
          <w:cantSplit/>
        </w:trPr>
        <w:tc>
          <w:tcPr>
            <w:tcW w:w="2884" w:type="dxa"/>
          </w:tcPr>
          <w:p w14:paraId="344E39C6" w14:textId="77777777" w:rsidR="005B0DFE" w:rsidRPr="007E0B31" w:rsidRDefault="005B0DFE" w:rsidP="005B0DFE">
            <w:pPr>
              <w:pStyle w:val="Arial11Bold"/>
              <w:rPr>
                <w:rFonts w:cs="Arial"/>
              </w:rPr>
            </w:pPr>
            <w:r w:rsidRPr="007E0B31">
              <w:rPr>
                <w:rFonts w:cs="Arial"/>
              </w:rPr>
              <w:t>Part 1 System Ancillary Services</w:t>
            </w:r>
          </w:p>
        </w:tc>
        <w:tc>
          <w:tcPr>
            <w:tcW w:w="6634" w:type="dxa"/>
          </w:tcPr>
          <w:p w14:paraId="380B1DB3" w14:textId="09F84F33" w:rsidR="005B0DFE" w:rsidRPr="007E0B31" w:rsidRDefault="005B0DFE" w:rsidP="005B0DFE">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5B0DFE" w:rsidRPr="007E0B31" w14:paraId="0D7E215D" w14:textId="77777777" w:rsidTr="57E8CC90">
        <w:trPr>
          <w:cantSplit/>
        </w:trPr>
        <w:tc>
          <w:tcPr>
            <w:tcW w:w="2884" w:type="dxa"/>
          </w:tcPr>
          <w:p w14:paraId="304BA4F9" w14:textId="77777777" w:rsidR="005B0DFE" w:rsidRPr="007E0B31" w:rsidRDefault="005B0DFE" w:rsidP="005B0DFE">
            <w:pPr>
              <w:pStyle w:val="Arial11Bold"/>
              <w:rPr>
                <w:rFonts w:cs="Arial"/>
              </w:rPr>
            </w:pPr>
            <w:r w:rsidRPr="007E0B31">
              <w:rPr>
                <w:rFonts w:cs="Arial"/>
              </w:rPr>
              <w:t>Part 2 System Ancillary Services</w:t>
            </w:r>
          </w:p>
        </w:tc>
        <w:tc>
          <w:tcPr>
            <w:tcW w:w="6634" w:type="dxa"/>
          </w:tcPr>
          <w:p w14:paraId="6104BAC6" w14:textId="77777777" w:rsidR="005B0DFE" w:rsidRPr="007E0B31" w:rsidRDefault="005B0DFE" w:rsidP="005B0DFE">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5B0DFE" w:rsidRPr="007E0B31" w14:paraId="15BCB468" w14:textId="77777777" w:rsidTr="57E8CC90">
        <w:trPr>
          <w:cantSplit/>
        </w:trPr>
        <w:tc>
          <w:tcPr>
            <w:tcW w:w="2884" w:type="dxa"/>
          </w:tcPr>
          <w:p w14:paraId="3AD2A1AF" w14:textId="77777777" w:rsidR="005B0DFE" w:rsidRPr="007E0B31" w:rsidRDefault="005B0DFE" w:rsidP="005B0DFE">
            <w:pPr>
              <w:pStyle w:val="Arial11Bold"/>
              <w:rPr>
                <w:rFonts w:cs="Arial"/>
              </w:rPr>
            </w:pPr>
            <w:r w:rsidRPr="007E0B31">
              <w:rPr>
                <w:rFonts w:cs="Arial"/>
              </w:rPr>
              <w:t>Part Load</w:t>
            </w:r>
          </w:p>
        </w:tc>
        <w:tc>
          <w:tcPr>
            <w:tcW w:w="6634" w:type="dxa"/>
          </w:tcPr>
          <w:p w14:paraId="3D91998E" w14:textId="77777777" w:rsidR="005B0DFE" w:rsidRPr="007E0B31" w:rsidRDefault="005B0DFE" w:rsidP="005B0DFE">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5B0DFE" w:rsidRPr="007E0B31" w14:paraId="2651AA6E" w14:textId="77777777" w:rsidTr="57E8CC90">
        <w:trPr>
          <w:cantSplit/>
        </w:trPr>
        <w:tc>
          <w:tcPr>
            <w:tcW w:w="2884" w:type="dxa"/>
          </w:tcPr>
          <w:p w14:paraId="18C02C4B" w14:textId="05548110" w:rsidR="005B0DFE" w:rsidRPr="0053170A" w:rsidRDefault="005B0DFE" w:rsidP="005B0DFE">
            <w:pPr>
              <w:pStyle w:val="Arial11Bold"/>
              <w:rPr>
                <w:rFonts w:cs="Arial"/>
              </w:rPr>
            </w:pPr>
            <w:r w:rsidRPr="002510FF">
              <w:rPr>
                <w:rFonts w:cs="Arial"/>
              </w:rPr>
              <w:t>Peak Current Rating</w:t>
            </w:r>
          </w:p>
        </w:tc>
        <w:tc>
          <w:tcPr>
            <w:tcW w:w="6634" w:type="dxa"/>
          </w:tcPr>
          <w:p w14:paraId="15E7F46B" w14:textId="77777777" w:rsidR="005B0DFE" w:rsidRPr="002510FF" w:rsidRDefault="005B0DFE" w:rsidP="005B0DFE">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5B0DFE" w:rsidRPr="002510FF" w:rsidRDefault="005B0DFE" w:rsidP="005B0DFE">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5B0DFE" w:rsidRPr="002510FF" w:rsidRDefault="005B0DFE" w:rsidP="005B0DFE">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5B0DFE" w:rsidRPr="0053170A" w:rsidRDefault="005B0DFE" w:rsidP="005B0DFE">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5B0DFE" w:rsidRPr="007E0B31" w14:paraId="55F461B9" w14:textId="77777777" w:rsidTr="57E8CC90">
        <w:trPr>
          <w:cantSplit/>
        </w:trPr>
        <w:tc>
          <w:tcPr>
            <w:tcW w:w="2884" w:type="dxa"/>
          </w:tcPr>
          <w:p w14:paraId="0361A8C4" w14:textId="77777777" w:rsidR="005B0DFE" w:rsidRPr="007E0B31" w:rsidRDefault="005B0DFE" w:rsidP="005B0DFE">
            <w:pPr>
              <w:pStyle w:val="Arial11Bold"/>
              <w:rPr>
                <w:rFonts w:cs="Arial"/>
              </w:rPr>
            </w:pPr>
            <w:r w:rsidRPr="007E0B31">
              <w:rPr>
                <w:rFonts w:cs="Arial"/>
              </w:rPr>
              <w:t>Permit for Work for proximity work</w:t>
            </w:r>
          </w:p>
        </w:tc>
        <w:tc>
          <w:tcPr>
            <w:tcW w:w="6634" w:type="dxa"/>
          </w:tcPr>
          <w:p w14:paraId="54941668" w14:textId="77777777" w:rsidR="005B0DFE" w:rsidRPr="007E0B31" w:rsidRDefault="005B0DFE" w:rsidP="005B0DFE">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5B0DFE" w:rsidRPr="007E0B31" w:rsidRDefault="005B0DFE" w:rsidP="005B0DFE">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w:t>
            </w:r>
            <w:proofErr w:type="gramStart"/>
            <w:r w:rsidRPr="007E0B31">
              <w:rPr>
                <w:rFonts w:cs="Arial"/>
              </w:rPr>
              <w:t>permits</w:t>
            </w:r>
            <w:proofErr w:type="gramEnd"/>
            <w:r w:rsidRPr="007E0B31">
              <w:rPr>
                <w:rFonts w:cs="Arial"/>
              </w:rPr>
              <w:t xml:space="preserve"> for work are attached as Appendix E to </w:t>
            </w:r>
            <w:r w:rsidRPr="007E0B31">
              <w:rPr>
                <w:rFonts w:cs="Arial"/>
                <w:b/>
              </w:rPr>
              <w:t>OC8B</w:t>
            </w:r>
            <w:r w:rsidRPr="007E0B31">
              <w:rPr>
                <w:rFonts w:cs="Arial"/>
              </w:rPr>
              <w:t>.</w:t>
            </w:r>
          </w:p>
        </w:tc>
      </w:tr>
      <w:tr w:rsidR="005B0DFE" w:rsidRPr="007E0B31" w14:paraId="1F8F8A6D" w14:textId="77777777" w:rsidTr="57E8CC90">
        <w:trPr>
          <w:cantSplit/>
        </w:trPr>
        <w:tc>
          <w:tcPr>
            <w:tcW w:w="2884" w:type="dxa"/>
          </w:tcPr>
          <w:p w14:paraId="1B55D572" w14:textId="77777777" w:rsidR="005B0DFE" w:rsidRPr="007E0B31" w:rsidRDefault="005B0DFE" w:rsidP="005B0DFE">
            <w:pPr>
              <w:pStyle w:val="Arial11Bold"/>
              <w:rPr>
                <w:rFonts w:cs="Arial"/>
              </w:rPr>
            </w:pPr>
            <w:r w:rsidRPr="007E0B31">
              <w:rPr>
                <w:rFonts w:cs="Arial"/>
              </w:rPr>
              <w:t>Partial Shutdown</w:t>
            </w:r>
          </w:p>
        </w:tc>
        <w:tc>
          <w:tcPr>
            <w:tcW w:w="6634" w:type="dxa"/>
          </w:tcPr>
          <w:p w14:paraId="46EA24B8" w14:textId="50C4B317" w:rsidR="005B0DFE" w:rsidRPr="007E0B31" w:rsidRDefault="005B0DFE" w:rsidP="005B0DFE">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5B0DFE" w:rsidRPr="007E0B31" w14:paraId="01813162" w14:textId="77777777" w:rsidTr="57E8CC90">
        <w:trPr>
          <w:cantSplit/>
        </w:trPr>
        <w:tc>
          <w:tcPr>
            <w:tcW w:w="2884" w:type="dxa"/>
          </w:tcPr>
          <w:p w14:paraId="60BE3A6F" w14:textId="77777777" w:rsidR="005B0DFE" w:rsidRPr="007E0B31" w:rsidRDefault="005B0DFE" w:rsidP="005B0DFE">
            <w:pPr>
              <w:pStyle w:val="Arial11Bold"/>
              <w:rPr>
                <w:rFonts w:cs="Arial"/>
              </w:rPr>
            </w:pPr>
            <w:r w:rsidRPr="007E0B31">
              <w:rPr>
                <w:rFonts w:cs="Arial"/>
              </w:rPr>
              <w:lastRenderedPageBreak/>
              <w:t>Pending Grid Code Modification Proposal</w:t>
            </w:r>
          </w:p>
        </w:tc>
        <w:tc>
          <w:tcPr>
            <w:tcW w:w="6634" w:type="dxa"/>
          </w:tcPr>
          <w:p w14:paraId="7CD48F0F" w14:textId="4F7E12C4" w:rsidR="005B0DFE" w:rsidRPr="007E0B31" w:rsidRDefault="005B0DFE" w:rsidP="005B0DFE">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00FD26E2">
              <w:rPr>
                <w:rFonts w:cs="Arial"/>
                <w:b/>
              </w:rPr>
              <w:t>ESO</w:t>
            </w:r>
            <w:r w:rsidR="00FD26E2" w:rsidRPr="007E0B31">
              <w:rPr>
                <w:rFonts w:cs="Arial"/>
                <w:b/>
              </w:rPr>
              <w:t xml:space="preserve"> </w:t>
            </w:r>
            <w:r w:rsidRPr="007E0B31">
              <w:rPr>
                <w:rFonts w:cs="Arial"/>
                <w:b/>
              </w:rPr>
              <w:t>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5B0DFE" w:rsidRPr="007E0B31" w14:paraId="6FD50AA9" w14:textId="77777777" w:rsidTr="57E8CC90">
        <w:trPr>
          <w:cantSplit/>
        </w:trPr>
        <w:tc>
          <w:tcPr>
            <w:tcW w:w="2884" w:type="dxa"/>
          </w:tcPr>
          <w:p w14:paraId="18519627" w14:textId="64385BF6" w:rsidR="005B0DFE" w:rsidRPr="00247DBF" w:rsidRDefault="005B0DFE" w:rsidP="005B0DFE">
            <w:pPr>
              <w:pStyle w:val="Arial11Bold"/>
              <w:rPr>
                <w:rFonts w:cs="Arial"/>
              </w:rPr>
            </w:pPr>
            <w:r w:rsidRPr="002510FF">
              <w:rPr>
                <w:rFonts w:cs="Arial"/>
              </w:rPr>
              <w:t>Phase Jump Angle</w:t>
            </w:r>
          </w:p>
        </w:tc>
        <w:tc>
          <w:tcPr>
            <w:tcW w:w="6634" w:type="dxa"/>
          </w:tcPr>
          <w:p w14:paraId="0CFA0D18" w14:textId="612CCA40" w:rsidR="005B0DFE" w:rsidRPr="00247DBF" w:rsidRDefault="005B0DFE" w:rsidP="005B0DFE">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5B0DFE" w:rsidRPr="007E0B31" w14:paraId="4A36544F" w14:textId="77777777" w:rsidTr="57E8CC90">
        <w:trPr>
          <w:cantSplit/>
        </w:trPr>
        <w:tc>
          <w:tcPr>
            <w:tcW w:w="2884" w:type="dxa"/>
          </w:tcPr>
          <w:p w14:paraId="4B64D01C" w14:textId="0E57E9F2" w:rsidR="005B0DFE" w:rsidRPr="00247DBF" w:rsidRDefault="005B0DFE" w:rsidP="005B0DFE">
            <w:pPr>
              <w:pStyle w:val="Arial11Bold"/>
              <w:rPr>
                <w:rFonts w:cs="Arial"/>
              </w:rPr>
            </w:pPr>
            <w:r w:rsidRPr="002510FF">
              <w:rPr>
                <w:rFonts w:cs="Arial"/>
              </w:rPr>
              <w:t xml:space="preserve">Phase Jump Angle Limit </w:t>
            </w:r>
          </w:p>
        </w:tc>
        <w:tc>
          <w:tcPr>
            <w:tcW w:w="6634" w:type="dxa"/>
          </w:tcPr>
          <w:p w14:paraId="7590AC7E" w14:textId="5DB6A395" w:rsidR="005B0DFE" w:rsidRPr="00247DBF" w:rsidRDefault="005B0DFE" w:rsidP="005B0DFE">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5B0DFE" w:rsidRPr="007E0B31" w14:paraId="6A5A8541" w14:textId="77777777" w:rsidTr="57E8CC90">
        <w:trPr>
          <w:cantSplit/>
        </w:trPr>
        <w:tc>
          <w:tcPr>
            <w:tcW w:w="2884" w:type="dxa"/>
          </w:tcPr>
          <w:p w14:paraId="22CECB1C" w14:textId="42AE6D96" w:rsidR="005B0DFE" w:rsidRPr="00247DBF" w:rsidRDefault="005B0DFE" w:rsidP="005B0DFE">
            <w:pPr>
              <w:pStyle w:val="Arial11Bold"/>
              <w:rPr>
                <w:rFonts w:cs="Arial"/>
              </w:rPr>
            </w:pPr>
            <w:r w:rsidRPr="002510FF">
              <w:rPr>
                <w:rFonts w:cs="Arial"/>
              </w:rPr>
              <w:t>Phase Jump Angle Withstand</w:t>
            </w:r>
          </w:p>
        </w:tc>
        <w:tc>
          <w:tcPr>
            <w:tcW w:w="6634" w:type="dxa"/>
          </w:tcPr>
          <w:p w14:paraId="7252B79A" w14:textId="38AEE0E5" w:rsidR="005B0DFE" w:rsidRPr="00247DBF" w:rsidRDefault="005B0DFE" w:rsidP="005B0DFE">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5B0DFE" w:rsidRPr="007E0B31" w14:paraId="05663CAA" w14:textId="77777777" w:rsidTr="57E8CC90">
        <w:trPr>
          <w:cantSplit/>
        </w:trPr>
        <w:tc>
          <w:tcPr>
            <w:tcW w:w="2884" w:type="dxa"/>
          </w:tcPr>
          <w:p w14:paraId="545024B0" w14:textId="77777777" w:rsidR="005B0DFE" w:rsidRPr="007E0B31" w:rsidRDefault="005B0DFE" w:rsidP="005B0DFE">
            <w:pPr>
              <w:pStyle w:val="Arial11Bold"/>
              <w:rPr>
                <w:rFonts w:cs="Arial"/>
              </w:rPr>
            </w:pPr>
            <w:r w:rsidRPr="007E0B31">
              <w:rPr>
                <w:rFonts w:cs="Arial"/>
              </w:rPr>
              <w:t>Phase (Voltage) Unbalance</w:t>
            </w:r>
          </w:p>
        </w:tc>
        <w:tc>
          <w:tcPr>
            <w:tcW w:w="6634" w:type="dxa"/>
          </w:tcPr>
          <w:p w14:paraId="219C5499" w14:textId="77777777" w:rsidR="005B0DFE" w:rsidRPr="007E0B31" w:rsidRDefault="005B0DFE" w:rsidP="005B0DFE">
            <w:pPr>
              <w:pStyle w:val="TableArial11"/>
              <w:rPr>
                <w:rFonts w:cs="Arial"/>
              </w:rPr>
            </w:pPr>
            <w:r w:rsidRPr="007E0B31">
              <w:rPr>
                <w:rFonts w:cs="Arial"/>
              </w:rPr>
              <w:t>The ratio (in percent) between the rms values of the negative sequence component and the positive sequence component of the voltage.</w:t>
            </w:r>
          </w:p>
        </w:tc>
      </w:tr>
      <w:tr w:rsidR="005B0DFE" w:rsidRPr="007E0B31" w14:paraId="0C635CC5" w14:textId="77777777" w:rsidTr="57E8CC90">
        <w:trPr>
          <w:cantSplit/>
        </w:trPr>
        <w:tc>
          <w:tcPr>
            <w:tcW w:w="2884" w:type="dxa"/>
          </w:tcPr>
          <w:p w14:paraId="3E31F962" w14:textId="77777777" w:rsidR="005B0DFE" w:rsidRPr="007E0B31" w:rsidRDefault="005B0DFE" w:rsidP="005B0DFE">
            <w:pPr>
              <w:pStyle w:val="Arial11Bold"/>
              <w:rPr>
                <w:rFonts w:cs="Arial"/>
              </w:rPr>
            </w:pPr>
            <w:r w:rsidRPr="007E0B31">
              <w:rPr>
                <w:rFonts w:cs="Arial"/>
              </w:rPr>
              <w:t>Physical Notification</w:t>
            </w:r>
          </w:p>
        </w:tc>
        <w:tc>
          <w:tcPr>
            <w:tcW w:w="6634" w:type="dxa"/>
          </w:tcPr>
          <w:p w14:paraId="1E390436" w14:textId="77777777" w:rsidR="005B0DFE" w:rsidRPr="007E0B31" w:rsidRDefault="005B0DFE" w:rsidP="005B0DFE">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5B0DFE" w:rsidRPr="007E0B31" w14:paraId="583C475D" w14:textId="77777777" w:rsidTr="57E8CC90">
        <w:trPr>
          <w:cantSplit/>
        </w:trPr>
        <w:tc>
          <w:tcPr>
            <w:tcW w:w="2884" w:type="dxa"/>
          </w:tcPr>
          <w:p w14:paraId="5AEA9A2D" w14:textId="77777777" w:rsidR="005B0DFE" w:rsidRPr="007E0B31" w:rsidRDefault="005B0DFE" w:rsidP="005B0DFE">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5B0DFE" w:rsidRPr="007E0B31" w:rsidRDefault="005B0DFE" w:rsidP="005B0DFE">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5B0DFE" w:rsidRPr="007E0B31" w14:paraId="5058EEC1" w14:textId="77777777" w:rsidTr="57E8CC90">
        <w:trPr>
          <w:cantSplit/>
        </w:trPr>
        <w:tc>
          <w:tcPr>
            <w:tcW w:w="2884" w:type="dxa"/>
          </w:tcPr>
          <w:p w14:paraId="1B8A9F6B" w14:textId="77777777" w:rsidR="005B0DFE" w:rsidRPr="007E0B31" w:rsidRDefault="005B0DFE" w:rsidP="005B0DFE">
            <w:pPr>
              <w:pStyle w:val="Arial11Bold"/>
              <w:rPr>
                <w:rFonts w:cs="Arial"/>
              </w:rPr>
            </w:pPr>
            <w:r w:rsidRPr="007E0B31">
              <w:rPr>
                <w:rFonts w:cs="Arial"/>
              </w:rPr>
              <w:t>Planned Maintenance Outage</w:t>
            </w:r>
          </w:p>
        </w:tc>
        <w:tc>
          <w:tcPr>
            <w:tcW w:w="6634" w:type="dxa"/>
          </w:tcPr>
          <w:p w14:paraId="30127D2D" w14:textId="435FEC76" w:rsidR="005B0DFE" w:rsidRPr="007E0B31" w:rsidRDefault="005B0DFE" w:rsidP="005B0DFE">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5B0DFE" w:rsidRPr="007E0B31" w14:paraId="0012AFBC" w14:textId="77777777" w:rsidTr="57E8CC90">
        <w:trPr>
          <w:cantSplit/>
        </w:trPr>
        <w:tc>
          <w:tcPr>
            <w:tcW w:w="2884" w:type="dxa"/>
          </w:tcPr>
          <w:p w14:paraId="7ECC3FEC" w14:textId="77777777" w:rsidR="005B0DFE" w:rsidRPr="007E0B31" w:rsidRDefault="005B0DFE" w:rsidP="005B0DFE">
            <w:pPr>
              <w:pStyle w:val="Arial11Bold"/>
              <w:rPr>
                <w:rFonts w:cs="Arial"/>
              </w:rPr>
            </w:pPr>
            <w:r w:rsidRPr="007E0B31">
              <w:rPr>
                <w:rFonts w:cs="Arial"/>
              </w:rPr>
              <w:t>Planned Outage</w:t>
            </w:r>
          </w:p>
        </w:tc>
        <w:tc>
          <w:tcPr>
            <w:tcW w:w="6634" w:type="dxa"/>
          </w:tcPr>
          <w:p w14:paraId="7CBD2A74" w14:textId="51FF4C20" w:rsidR="005B0DFE" w:rsidRPr="007E0B31" w:rsidRDefault="005B0DFE" w:rsidP="005B0DFE">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5B0DFE" w:rsidRPr="007E0B31" w14:paraId="5F0D47AA" w14:textId="77777777" w:rsidTr="57E8CC90">
        <w:trPr>
          <w:cantSplit/>
        </w:trPr>
        <w:tc>
          <w:tcPr>
            <w:tcW w:w="2884" w:type="dxa"/>
          </w:tcPr>
          <w:p w14:paraId="67EC820E" w14:textId="77777777" w:rsidR="005B0DFE" w:rsidRPr="007E0B31" w:rsidRDefault="005B0DFE" w:rsidP="005B0DFE">
            <w:pPr>
              <w:pStyle w:val="Arial11Bold"/>
              <w:rPr>
                <w:rFonts w:cs="Arial"/>
              </w:rPr>
            </w:pPr>
            <w:r w:rsidRPr="007E0B31">
              <w:rPr>
                <w:rFonts w:cs="Arial"/>
              </w:rPr>
              <w:t>Plant</w:t>
            </w:r>
          </w:p>
        </w:tc>
        <w:tc>
          <w:tcPr>
            <w:tcW w:w="6634" w:type="dxa"/>
          </w:tcPr>
          <w:p w14:paraId="77464D38" w14:textId="77777777" w:rsidR="005B0DFE" w:rsidRPr="007E0B31" w:rsidRDefault="005B0DFE" w:rsidP="005B0DFE">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5B0DFE" w:rsidRPr="007E0B31" w14:paraId="78245E04" w14:textId="77777777" w:rsidTr="57E8CC90">
        <w:trPr>
          <w:cantSplit/>
        </w:trPr>
        <w:tc>
          <w:tcPr>
            <w:tcW w:w="2884" w:type="dxa"/>
          </w:tcPr>
          <w:p w14:paraId="1B833B5F" w14:textId="77777777" w:rsidR="005B0DFE" w:rsidRPr="007E0B31" w:rsidRDefault="005B0DFE" w:rsidP="005B0DFE">
            <w:pPr>
              <w:pStyle w:val="Arial11Bold"/>
              <w:rPr>
                <w:rFonts w:cs="Arial"/>
              </w:rPr>
            </w:pPr>
            <w:r w:rsidRPr="007E0B31">
              <w:rPr>
                <w:rFonts w:cs="Arial"/>
              </w:rPr>
              <w:lastRenderedPageBreak/>
              <w:t>Point of Common Coupling</w:t>
            </w:r>
          </w:p>
        </w:tc>
        <w:tc>
          <w:tcPr>
            <w:tcW w:w="6634" w:type="dxa"/>
          </w:tcPr>
          <w:p w14:paraId="14897399" w14:textId="77777777" w:rsidR="005B0DFE" w:rsidRPr="007E0B31" w:rsidRDefault="005B0DFE" w:rsidP="005B0DFE">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5B0DFE" w:rsidRPr="007E0B31" w14:paraId="5E9A00B9" w14:textId="77777777" w:rsidTr="57E8CC90">
        <w:trPr>
          <w:cantSplit/>
        </w:trPr>
        <w:tc>
          <w:tcPr>
            <w:tcW w:w="2884" w:type="dxa"/>
          </w:tcPr>
          <w:p w14:paraId="2637AA74" w14:textId="77777777" w:rsidR="005B0DFE" w:rsidRPr="007E0B31" w:rsidRDefault="005B0DFE" w:rsidP="005B0DFE">
            <w:pPr>
              <w:pStyle w:val="Arial11Bold"/>
              <w:rPr>
                <w:rFonts w:cs="Arial"/>
              </w:rPr>
            </w:pPr>
            <w:r w:rsidRPr="007E0B31">
              <w:rPr>
                <w:rFonts w:cs="Arial"/>
              </w:rPr>
              <w:t>Point of Connection</w:t>
            </w:r>
          </w:p>
        </w:tc>
        <w:tc>
          <w:tcPr>
            <w:tcW w:w="6634" w:type="dxa"/>
          </w:tcPr>
          <w:p w14:paraId="4092E64D" w14:textId="77777777" w:rsidR="005B0DFE" w:rsidRPr="007E0B31" w:rsidRDefault="005B0DFE" w:rsidP="005B0DFE">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5B0DFE" w:rsidRPr="007E0B31" w14:paraId="12DBCD04" w14:textId="77777777" w:rsidTr="57E8CC90">
        <w:trPr>
          <w:cantSplit/>
        </w:trPr>
        <w:tc>
          <w:tcPr>
            <w:tcW w:w="2884" w:type="dxa"/>
          </w:tcPr>
          <w:p w14:paraId="551A907F" w14:textId="77777777" w:rsidR="005B0DFE" w:rsidRPr="007E0B31" w:rsidRDefault="005B0DFE" w:rsidP="005B0DFE">
            <w:pPr>
              <w:pStyle w:val="Arial11Bold"/>
              <w:rPr>
                <w:rFonts w:cs="Arial"/>
              </w:rPr>
            </w:pPr>
            <w:r w:rsidRPr="007E0B31">
              <w:rPr>
                <w:rFonts w:cs="Arial"/>
              </w:rPr>
              <w:t>Point of Isolation</w:t>
            </w:r>
          </w:p>
        </w:tc>
        <w:tc>
          <w:tcPr>
            <w:tcW w:w="6634" w:type="dxa"/>
          </w:tcPr>
          <w:p w14:paraId="7726496D" w14:textId="77777777" w:rsidR="005B0DFE" w:rsidRPr="007E0B31" w:rsidRDefault="005B0DFE" w:rsidP="005B0DFE">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5B0DFE" w:rsidRPr="007E0B31" w14:paraId="79CC6E2F" w14:textId="77777777" w:rsidTr="57E8CC90">
        <w:trPr>
          <w:cantSplit/>
        </w:trPr>
        <w:tc>
          <w:tcPr>
            <w:tcW w:w="2884" w:type="dxa"/>
          </w:tcPr>
          <w:p w14:paraId="1554D405" w14:textId="77777777" w:rsidR="005B0DFE" w:rsidRPr="007E0B31" w:rsidRDefault="005B0DFE" w:rsidP="005B0DFE">
            <w:pPr>
              <w:pStyle w:val="Arial11Bold"/>
              <w:rPr>
                <w:rFonts w:cs="Arial"/>
              </w:rPr>
            </w:pPr>
            <w:r w:rsidRPr="007E0B31">
              <w:rPr>
                <w:rFonts w:cs="Arial"/>
              </w:rPr>
              <w:t>Post-Control Phase</w:t>
            </w:r>
          </w:p>
        </w:tc>
        <w:tc>
          <w:tcPr>
            <w:tcW w:w="6634" w:type="dxa"/>
          </w:tcPr>
          <w:p w14:paraId="725674D1" w14:textId="77777777" w:rsidR="005B0DFE" w:rsidRPr="007E0B31" w:rsidRDefault="005B0DFE" w:rsidP="005B0DFE">
            <w:pPr>
              <w:pStyle w:val="TableArial11"/>
              <w:rPr>
                <w:rFonts w:cs="Arial"/>
              </w:rPr>
            </w:pPr>
            <w:r w:rsidRPr="007E0B31">
              <w:rPr>
                <w:rFonts w:cs="Arial"/>
              </w:rPr>
              <w:t>The period following real time operation.</w:t>
            </w:r>
          </w:p>
        </w:tc>
      </w:tr>
      <w:tr w:rsidR="005B0DFE" w:rsidRPr="007E0B31" w14:paraId="6D586683" w14:textId="77777777" w:rsidTr="57E8CC90">
        <w:trPr>
          <w:cantSplit/>
        </w:trPr>
        <w:tc>
          <w:tcPr>
            <w:tcW w:w="2884" w:type="dxa"/>
          </w:tcPr>
          <w:p w14:paraId="32ABEF72" w14:textId="77777777" w:rsidR="005B0DFE" w:rsidRPr="007E0B31" w:rsidRDefault="005B0DFE" w:rsidP="005B0DFE">
            <w:pPr>
              <w:pStyle w:val="Arial11Bold"/>
              <w:rPr>
                <w:rFonts w:cs="Arial"/>
              </w:rPr>
            </w:pPr>
            <w:r w:rsidRPr="007E0B31">
              <w:rPr>
                <w:rFonts w:cs="Arial"/>
              </w:rPr>
              <w:t>Power Available</w:t>
            </w:r>
          </w:p>
        </w:tc>
        <w:tc>
          <w:tcPr>
            <w:tcW w:w="6634" w:type="dxa"/>
          </w:tcPr>
          <w:p w14:paraId="090DB153" w14:textId="783F911A" w:rsidR="005B0DFE" w:rsidRPr="007E0B31" w:rsidRDefault="005B0DFE" w:rsidP="005B0DFE">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5B0DFE" w:rsidRPr="007E0B31" w14:paraId="345CCB51" w14:textId="77777777" w:rsidTr="57E8CC90">
        <w:trPr>
          <w:cantSplit/>
        </w:trPr>
        <w:tc>
          <w:tcPr>
            <w:tcW w:w="2884" w:type="dxa"/>
          </w:tcPr>
          <w:p w14:paraId="7361939E" w14:textId="77777777" w:rsidR="005B0DFE" w:rsidRPr="007E0B31" w:rsidRDefault="005B0DFE" w:rsidP="005B0DFE">
            <w:pPr>
              <w:pStyle w:val="Arial11Bold"/>
              <w:rPr>
                <w:rFonts w:cs="Arial"/>
              </w:rPr>
            </w:pPr>
            <w:r w:rsidRPr="007E0B31">
              <w:rPr>
                <w:rFonts w:cs="Arial"/>
              </w:rPr>
              <w:t>Power Factor</w:t>
            </w:r>
          </w:p>
        </w:tc>
        <w:tc>
          <w:tcPr>
            <w:tcW w:w="6634" w:type="dxa"/>
          </w:tcPr>
          <w:p w14:paraId="01690120" w14:textId="77777777" w:rsidR="005B0DFE" w:rsidRPr="007E0B31" w:rsidRDefault="005B0DFE" w:rsidP="005B0DFE">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5B0DFE" w:rsidRPr="007E0B31" w14:paraId="2852E6E0" w14:textId="77777777" w:rsidTr="57E8CC90">
        <w:trPr>
          <w:cantSplit/>
        </w:trPr>
        <w:tc>
          <w:tcPr>
            <w:tcW w:w="2884" w:type="dxa"/>
          </w:tcPr>
          <w:p w14:paraId="66F0C016" w14:textId="77777777" w:rsidR="005B0DFE" w:rsidRPr="007E0B31" w:rsidRDefault="005B0DFE" w:rsidP="005B0DFE">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5B0DFE" w:rsidRPr="007E0B31" w:rsidRDefault="005B0DFE" w:rsidP="005B0DFE">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5B0DFE" w:rsidRPr="007E0B31" w14:paraId="562ACF6D" w14:textId="77777777" w:rsidTr="57E8CC90">
        <w:trPr>
          <w:cantSplit/>
        </w:trPr>
        <w:tc>
          <w:tcPr>
            <w:tcW w:w="2884" w:type="dxa"/>
          </w:tcPr>
          <w:p w14:paraId="0F6FF16D"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5B0DFE" w:rsidRPr="007E0B31" w14:paraId="53E0E2A7" w14:textId="77777777" w:rsidTr="57E8CC90">
        <w:trPr>
          <w:cantSplit/>
        </w:trPr>
        <w:tc>
          <w:tcPr>
            <w:tcW w:w="2884" w:type="dxa"/>
          </w:tcPr>
          <w:p w14:paraId="43647C96"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5B0DFE" w:rsidRPr="007E0B31" w14:paraId="06D65955" w14:textId="77777777" w:rsidTr="57E8CC90">
        <w:trPr>
          <w:cantSplit/>
        </w:trPr>
        <w:tc>
          <w:tcPr>
            <w:tcW w:w="2884" w:type="dxa"/>
          </w:tcPr>
          <w:p w14:paraId="7563FE8D" w14:textId="77777777" w:rsidR="005B0DFE" w:rsidRPr="007E0B31" w:rsidRDefault="005B0DFE" w:rsidP="005B0DFE">
            <w:pPr>
              <w:pStyle w:val="Arial11Bold"/>
              <w:rPr>
                <w:rFonts w:cs="Arial"/>
              </w:rPr>
            </w:pPr>
            <w:r w:rsidRPr="007E0B31">
              <w:rPr>
                <w:rFonts w:cs="Arial"/>
              </w:rPr>
              <w:t>Power Island</w:t>
            </w:r>
          </w:p>
        </w:tc>
        <w:tc>
          <w:tcPr>
            <w:tcW w:w="6634" w:type="dxa"/>
          </w:tcPr>
          <w:p w14:paraId="18296362" w14:textId="0B558EC0" w:rsidR="005B0DFE" w:rsidRPr="007E0B31" w:rsidRDefault="005B0DFE" w:rsidP="005B0DFE">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5B0DFE" w:rsidRPr="007E0B31" w14:paraId="7C3D7BF6" w14:textId="77777777" w:rsidTr="57E8CC90">
        <w:trPr>
          <w:cantSplit/>
        </w:trPr>
        <w:tc>
          <w:tcPr>
            <w:tcW w:w="2884" w:type="dxa"/>
          </w:tcPr>
          <w:p w14:paraId="682DC43B" w14:textId="77777777" w:rsidR="005B0DFE" w:rsidRPr="007E0B31" w:rsidRDefault="005B0DFE" w:rsidP="005B0DFE">
            <w:pPr>
              <w:pStyle w:val="Arial11Bold"/>
              <w:rPr>
                <w:rFonts w:cs="Arial"/>
              </w:rPr>
            </w:pPr>
            <w:r w:rsidRPr="007E0B31">
              <w:rPr>
                <w:rFonts w:cs="Arial"/>
              </w:rPr>
              <w:t>Power Park Module</w:t>
            </w:r>
          </w:p>
        </w:tc>
        <w:tc>
          <w:tcPr>
            <w:tcW w:w="6634" w:type="dxa"/>
          </w:tcPr>
          <w:p w14:paraId="3ECDE7AC" w14:textId="77777777" w:rsidR="005B0DFE" w:rsidRPr="007E0B31" w:rsidRDefault="005B0DFE" w:rsidP="005B0DFE">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5B0DFE" w:rsidRPr="007E0B31" w14:paraId="6D897286" w14:textId="77777777" w:rsidTr="57E8CC90">
        <w:trPr>
          <w:cantSplit/>
        </w:trPr>
        <w:tc>
          <w:tcPr>
            <w:tcW w:w="2884" w:type="dxa"/>
          </w:tcPr>
          <w:p w14:paraId="5DC97B56" w14:textId="77777777" w:rsidR="005B0DFE" w:rsidRPr="007E0B31" w:rsidRDefault="005B0DFE" w:rsidP="005B0DFE">
            <w:pPr>
              <w:pStyle w:val="Arial11Bold"/>
              <w:rPr>
                <w:rFonts w:cs="Arial"/>
              </w:rPr>
            </w:pPr>
            <w:r w:rsidRPr="007E0B31">
              <w:rPr>
                <w:rFonts w:cs="Arial"/>
              </w:rPr>
              <w:t>Power Park Module Availability Matrix</w:t>
            </w:r>
          </w:p>
        </w:tc>
        <w:tc>
          <w:tcPr>
            <w:tcW w:w="6634" w:type="dxa"/>
          </w:tcPr>
          <w:p w14:paraId="158D6C89" w14:textId="77777777" w:rsidR="005B0DFE" w:rsidRPr="007E0B31" w:rsidRDefault="005B0DFE" w:rsidP="005B0DFE">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5B0DFE" w:rsidRPr="007E0B31" w14:paraId="4C2DEAED" w14:textId="77777777" w:rsidTr="57E8CC90">
        <w:trPr>
          <w:cantSplit/>
        </w:trPr>
        <w:tc>
          <w:tcPr>
            <w:tcW w:w="2884" w:type="dxa"/>
          </w:tcPr>
          <w:p w14:paraId="4CFB65B5" w14:textId="77777777" w:rsidR="005B0DFE" w:rsidRPr="007E0B31" w:rsidRDefault="005B0DFE" w:rsidP="005B0DFE">
            <w:pPr>
              <w:pStyle w:val="Arial11Bold"/>
              <w:rPr>
                <w:rFonts w:cs="Arial"/>
              </w:rPr>
            </w:pPr>
            <w:r w:rsidRPr="007E0B31">
              <w:rPr>
                <w:rFonts w:cs="Arial"/>
              </w:rPr>
              <w:lastRenderedPageBreak/>
              <w:t>Power Park Module Planning Matrix</w:t>
            </w:r>
          </w:p>
        </w:tc>
        <w:tc>
          <w:tcPr>
            <w:tcW w:w="6634" w:type="dxa"/>
          </w:tcPr>
          <w:p w14:paraId="6379A14D" w14:textId="77777777" w:rsidR="005B0DFE" w:rsidRPr="007E0B31" w:rsidRDefault="005B0DFE" w:rsidP="005B0DFE">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5B0DFE" w:rsidRPr="007E0B31" w14:paraId="73636B09" w14:textId="77777777" w:rsidTr="57E8CC90">
        <w:trPr>
          <w:cantSplit/>
        </w:trPr>
        <w:tc>
          <w:tcPr>
            <w:tcW w:w="2884" w:type="dxa"/>
          </w:tcPr>
          <w:p w14:paraId="189A6BC7" w14:textId="77777777" w:rsidR="005B0DFE" w:rsidRPr="007E0B31" w:rsidRDefault="005B0DFE" w:rsidP="005B0DFE">
            <w:pPr>
              <w:pStyle w:val="Arial11Bold"/>
              <w:rPr>
                <w:rFonts w:cs="Arial"/>
              </w:rPr>
            </w:pPr>
            <w:r w:rsidRPr="007E0B31">
              <w:rPr>
                <w:rFonts w:cs="Arial"/>
              </w:rPr>
              <w:t>Power Park Unit</w:t>
            </w:r>
          </w:p>
        </w:tc>
        <w:tc>
          <w:tcPr>
            <w:tcW w:w="6634" w:type="dxa"/>
          </w:tcPr>
          <w:p w14:paraId="7725776C" w14:textId="77777777"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5B0DFE" w:rsidRPr="007E0B31" w14:paraId="45419B2C" w14:textId="77777777" w:rsidTr="57E8CC90">
        <w:trPr>
          <w:cantSplit/>
        </w:trPr>
        <w:tc>
          <w:tcPr>
            <w:tcW w:w="2884" w:type="dxa"/>
          </w:tcPr>
          <w:p w14:paraId="480E1B66" w14:textId="77777777" w:rsidR="005B0DFE" w:rsidRPr="007E0B31" w:rsidRDefault="005B0DFE" w:rsidP="005B0DFE">
            <w:pPr>
              <w:pStyle w:val="Arial11Bold"/>
              <w:rPr>
                <w:rFonts w:cs="Arial"/>
              </w:rPr>
            </w:pPr>
            <w:r w:rsidRPr="007E0B31">
              <w:rPr>
                <w:rFonts w:cs="Arial"/>
              </w:rPr>
              <w:t xml:space="preserve">Power Station </w:t>
            </w:r>
          </w:p>
        </w:tc>
        <w:tc>
          <w:tcPr>
            <w:tcW w:w="6634" w:type="dxa"/>
          </w:tcPr>
          <w:p w14:paraId="603DFDE1" w14:textId="32880D9B" w:rsidR="005B0DFE" w:rsidRPr="007E0B31" w:rsidRDefault="005B0DFE" w:rsidP="005B0DFE">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5B0DFE" w:rsidRPr="007E0B31" w14:paraId="1862C3E5" w14:textId="77777777" w:rsidTr="57E8CC90">
        <w:trPr>
          <w:cantSplit/>
        </w:trPr>
        <w:tc>
          <w:tcPr>
            <w:tcW w:w="2884" w:type="dxa"/>
          </w:tcPr>
          <w:p w14:paraId="6BADBEA3" w14:textId="792A21DE" w:rsidR="005B0DFE" w:rsidRPr="00497D1F" w:rsidRDefault="005B0DFE" w:rsidP="005B0DFE">
            <w:pPr>
              <w:pStyle w:val="Arial11Bold"/>
              <w:rPr>
                <w:rFonts w:cs="Arial"/>
              </w:rPr>
            </w:pPr>
            <w:r w:rsidRPr="002101F7">
              <w:t>Power System Difference Model (PSDM)</w:t>
            </w:r>
          </w:p>
        </w:tc>
        <w:tc>
          <w:tcPr>
            <w:tcW w:w="6634" w:type="dxa"/>
          </w:tcPr>
          <w:p w14:paraId="03777226" w14:textId="606235DC" w:rsidR="005B0DFE" w:rsidRPr="00497D1F" w:rsidRDefault="005B0DFE" w:rsidP="005B0DFE">
            <w:pPr>
              <w:pStyle w:val="TableArial11"/>
              <w:rPr>
                <w:rFonts w:cs="Arial"/>
              </w:rPr>
            </w:pPr>
            <w:r w:rsidRPr="002101F7">
              <w:t xml:space="preserve">A digital model that describes changes to the </w:t>
            </w:r>
            <w:r w:rsidRPr="002101F7">
              <w:rPr>
                <w:b/>
              </w:rPr>
              <w:t>Structural Data</w:t>
            </w:r>
            <w:r w:rsidRPr="002101F7">
              <w:t xml:space="preserve"> of a </w:t>
            </w:r>
            <w:r w:rsidRPr="002101F7">
              <w:rPr>
                <w:b/>
              </w:rPr>
              <w:t>PSM</w:t>
            </w:r>
            <w:r w:rsidRPr="002101F7">
              <w:t>.</w:t>
            </w:r>
          </w:p>
        </w:tc>
      </w:tr>
      <w:tr w:rsidR="005B0DFE" w:rsidRPr="007E0B31" w14:paraId="71E40AFA" w14:textId="77777777" w:rsidTr="57E8CC90">
        <w:trPr>
          <w:cantSplit/>
        </w:trPr>
        <w:tc>
          <w:tcPr>
            <w:tcW w:w="2884" w:type="dxa"/>
          </w:tcPr>
          <w:p w14:paraId="756E1383" w14:textId="6442FF93" w:rsidR="005B0DFE" w:rsidRPr="007E0B31" w:rsidRDefault="005B0DFE" w:rsidP="005B0DFE">
            <w:pPr>
              <w:pStyle w:val="Arial11Bold"/>
              <w:rPr>
                <w:rFonts w:cs="Arial"/>
              </w:rPr>
            </w:pPr>
            <w:r w:rsidRPr="009D62AD">
              <w:rPr>
                <w:bCs/>
              </w:rPr>
              <w:t>Power System Model (PSM)</w:t>
            </w:r>
          </w:p>
        </w:tc>
        <w:tc>
          <w:tcPr>
            <w:tcW w:w="6634" w:type="dxa"/>
          </w:tcPr>
          <w:p w14:paraId="1AEF8593" w14:textId="13F3D0F9" w:rsidR="005B0DFE" w:rsidRPr="007E0B31" w:rsidRDefault="005B0DFE" w:rsidP="005B0DFE">
            <w:pPr>
              <w:pStyle w:val="TableArial11"/>
              <w:rPr>
                <w:rFonts w:cs="Arial"/>
              </w:rPr>
            </w:pPr>
            <w:r w:rsidRPr="009D62AD">
              <w:t xml:space="preserve">A digital model of an electricity transmission and/or distribution system created for the purpose of performing studies. It organises the relevant data into: </w:t>
            </w:r>
            <w:r w:rsidRPr="009D62AD">
              <w:rPr>
                <w:b/>
                <w:bCs/>
              </w:rPr>
              <w:t>Structural Data</w:t>
            </w:r>
            <w:r w:rsidRPr="009D62AD">
              <w:t xml:space="preserve">, </w:t>
            </w:r>
            <w:r w:rsidRPr="009D62AD">
              <w:rPr>
                <w:b/>
                <w:bCs/>
              </w:rPr>
              <w:t>Situation Data</w:t>
            </w:r>
            <w:r w:rsidRPr="009D62AD">
              <w:t xml:space="preserve">, and </w:t>
            </w:r>
            <w:r w:rsidRPr="009D62AD">
              <w:rPr>
                <w:b/>
                <w:bCs/>
              </w:rPr>
              <w:t>Solution Data</w:t>
            </w:r>
            <w:r w:rsidRPr="009D62AD">
              <w:t xml:space="preserve">, and facilitates data exchange between relevant </w:t>
            </w:r>
            <w:proofErr w:type="gramStart"/>
            <w:r w:rsidRPr="009D62AD">
              <w:t>parties..</w:t>
            </w:r>
            <w:proofErr w:type="gramEnd"/>
          </w:p>
        </w:tc>
      </w:tr>
      <w:tr w:rsidR="005B0DFE" w:rsidRPr="007E0B31" w14:paraId="6AE088B1" w14:textId="77777777" w:rsidTr="57E8CC90">
        <w:trPr>
          <w:cantSplit/>
        </w:trPr>
        <w:tc>
          <w:tcPr>
            <w:tcW w:w="2884" w:type="dxa"/>
          </w:tcPr>
          <w:p w14:paraId="00EAB92F" w14:textId="77777777" w:rsidR="005B0DFE" w:rsidRPr="007E0B31" w:rsidRDefault="005B0DFE" w:rsidP="005B0DFE">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5B0DFE" w:rsidRPr="007E0B31" w:rsidRDefault="005B0DFE" w:rsidP="005B0DFE">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5B0DFE" w:rsidRPr="007E0B31" w14:paraId="4E0EED07" w14:textId="77777777" w:rsidTr="57E8CC90">
        <w:trPr>
          <w:cantSplit/>
        </w:trPr>
        <w:tc>
          <w:tcPr>
            <w:tcW w:w="2884" w:type="dxa"/>
          </w:tcPr>
          <w:p w14:paraId="42E8EE81" w14:textId="77777777" w:rsidR="005B0DFE" w:rsidRPr="007E0B31" w:rsidRDefault="005B0DFE" w:rsidP="005B0DFE">
            <w:pPr>
              <w:pStyle w:val="Arial11Bold"/>
              <w:rPr>
                <w:rFonts w:cs="Arial"/>
              </w:rPr>
            </w:pPr>
            <w:r w:rsidRPr="007E0B31">
              <w:rPr>
                <w:rFonts w:cs="Arial"/>
              </w:rPr>
              <w:t>Preface</w:t>
            </w:r>
          </w:p>
        </w:tc>
        <w:tc>
          <w:tcPr>
            <w:tcW w:w="6634" w:type="dxa"/>
          </w:tcPr>
          <w:p w14:paraId="7D129C9B" w14:textId="77777777" w:rsidR="005B0DFE" w:rsidRPr="007E0B31" w:rsidRDefault="005B0DFE" w:rsidP="005B0DFE">
            <w:pPr>
              <w:pStyle w:val="TableArial11"/>
              <w:rPr>
                <w:rFonts w:cs="Arial"/>
              </w:rPr>
            </w:pPr>
            <w:r w:rsidRPr="007E0B31">
              <w:rPr>
                <w:rFonts w:cs="Arial"/>
              </w:rPr>
              <w:t>The preface to the Grid Code (which does not form part of the Grid Code and therefore is not binding).</w:t>
            </w:r>
          </w:p>
        </w:tc>
      </w:tr>
      <w:tr w:rsidR="005B0DFE" w:rsidRPr="007E0B31" w14:paraId="1E032995" w14:textId="77777777" w:rsidTr="57E8CC90">
        <w:trPr>
          <w:cantSplit/>
        </w:trPr>
        <w:tc>
          <w:tcPr>
            <w:tcW w:w="2884" w:type="dxa"/>
          </w:tcPr>
          <w:p w14:paraId="2DA81629" w14:textId="77777777" w:rsidR="005B0DFE" w:rsidRPr="007E0B31" w:rsidRDefault="005B0DFE" w:rsidP="005B0DFE">
            <w:pPr>
              <w:pStyle w:val="Arial11Bold"/>
              <w:rPr>
                <w:rFonts w:cs="Arial"/>
              </w:rPr>
            </w:pPr>
            <w:r w:rsidRPr="007E0B31">
              <w:rPr>
                <w:rFonts w:cs="Arial"/>
              </w:rPr>
              <w:t>Preliminary Notice</w:t>
            </w:r>
          </w:p>
        </w:tc>
        <w:tc>
          <w:tcPr>
            <w:tcW w:w="6634" w:type="dxa"/>
          </w:tcPr>
          <w:p w14:paraId="2466FCF6" w14:textId="4188FF36" w:rsidR="005B0DFE" w:rsidRPr="007E0B31" w:rsidRDefault="005B0DFE" w:rsidP="005B0DFE">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5B0DFE" w:rsidRPr="007E0B31" w14:paraId="717ACE5D" w14:textId="77777777" w:rsidTr="57E8CC90">
        <w:trPr>
          <w:cantSplit/>
        </w:trPr>
        <w:tc>
          <w:tcPr>
            <w:tcW w:w="2884" w:type="dxa"/>
          </w:tcPr>
          <w:p w14:paraId="7A5F0627" w14:textId="77777777" w:rsidR="005B0DFE" w:rsidRPr="007E0B31" w:rsidRDefault="005B0DFE" w:rsidP="005B0DFE">
            <w:pPr>
              <w:pStyle w:val="Arial11Bold"/>
              <w:rPr>
                <w:rFonts w:cs="Arial"/>
              </w:rPr>
            </w:pPr>
            <w:r w:rsidRPr="007E0B31">
              <w:rPr>
                <w:rFonts w:cs="Arial"/>
              </w:rPr>
              <w:t>Preliminary Project Planning Data</w:t>
            </w:r>
          </w:p>
        </w:tc>
        <w:tc>
          <w:tcPr>
            <w:tcW w:w="6634" w:type="dxa"/>
          </w:tcPr>
          <w:p w14:paraId="2A7BFBE2" w14:textId="77777777" w:rsidR="005B0DFE" w:rsidRPr="007E0B31" w:rsidRDefault="005B0DFE" w:rsidP="005B0DFE">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5B0DFE" w:rsidRPr="007E0B31" w14:paraId="3A69BCE4" w14:textId="77777777" w:rsidTr="57E8CC90">
        <w:trPr>
          <w:cantSplit/>
        </w:trPr>
        <w:tc>
          <w:tcPr>
            <w:tcW w:w="2884" w:type="dxa"/>
          </w:tcPr>
          <w:p w14:paraId="7E5AC1B9" w14:textId="77777777" w:rsidR="005B0DFE" w:rsidRPr="007E0B31" w:rsidRDefault="005B0DFE" w:rsidP="005B0DFE">
            <w:pPr>
              <w:pStyle w:val="Arial11Bold"/>
              <w:rPr>
                <w:rFonts w:cs="Arial"/>
              </w:rPr>
            </w:pPr>
            <w:r w:rsidRPr="007E0B31">
              <w:rPr>
                <w:rFonts w:cs="Arial"/>
              </w:rPr>
              <w:t>Primary Response</w:t>
            </w:r>
          </w:p>
        </w:tc>
        <w:tc>
          <w:tcPr>
            <w:tcW w:w="6634" w:type="dxa"/>
          </w:tcPr>
          <w:p w14:paraId="7AC6DF19" w14:textId="77777777" w:rsidR="005B0DFE" w:rsidRPr="007E0B31" w:rsidRDefault="005B0DFE" w:rsidP="005B0DFE">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5B0DFE" w:rsidRPr="007E0B31" w14:paraId="2901EA52" w14:textId="77777777" w:rsidTr="57E8CC90">
        <w:trPr>
          <w:cantSplit/>
        </w:trPr>
        <w:tc>
          <w:tcPr>
            <w:tcW w:w="2884" w:type="dxa"/>
          </w:tcPr>
          <w:p w14:paraId="05804595" w14:textId="77777777" w:rsidR="005B0DFE" w:rsidRPr="007E0B31" w:rsidRDefault="005B0DFE" w:rsidP="005B0DFE">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5B0DFE" w:rsidRPr="007E0B31" w:rsidRDefault="005B0DFE" w:rsidP="005B0DFE">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5B0DFE" w:rsidRPr="007E0B31" w14:paraId="147F892A" w14:textId="77777777" w:rsidTr="57E8CC90">
        <w:trPr>
          <w:cantSplit/>
        </w:trPr>
        <w:tc>
          <w:tcPr>
            <w:tcW w:w="2884" w:type="dxa"/>
          </w:tcPr>
          <w:p w14:paraId="498708EE" w14:textId="77777777" w:rsidR="005B0DFE" w:rsidRPr="007E0B31" w:rsidRDefault="005B0DFE" w:rsidP="005B0DFE">
            <w:pPr>
              <w:pStyle w:val="Arial11Bold"/>
              <w:rPr>
                <w:rFonts w:cs="Arial"/>
              </w:rPr>
            </w:pPr>
            <w:r w:rsidRPr="007E0B31">
              <w:rPr>
                <w:rFonts w:cs="Arial"/>
              </w:rPr>
              <w:t>Programming Phase</w:t>
            </w:r>
          </w:p>
        </w:tc>
        <w:tc>
          <w:tcPr>
            <w:tcW w:w="6634" w:type="dxa"/>
          </w:tcPr>
          <w:p w14:paraId="5C6E74B1" w14:textId="77777777" w:rsidR="005B0DFE" w:rsidRPr="007E0B31" w:rsidRDefault="005B0DFE" w:rsidP="005B0DFE">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5B0DFE" w:rsidRPr="007E0B31" w14:paraId="528BEDE3" w14:textId="77777777" w:rsidTr="57E8CC90">
        <w:trPr>
          <w:cantSplit/>
        </w:trPr>
        <w:tc>
          <w:tcPr>
            <w:tcW w:w="2884" w:type="dxa"/>
          </w:tcPr>
          <w:p w14:paraId="7BBDC215" w14:textId="77777777" w:rsidR="005B0DFE" w:rsidRPr="007E0B31" w:rsidRDefault="005B0DFE" w:rsidP="005B0DFE">
            <w:pPr>
              <w:pStyle w:val="Arial11Bold"/>
              <w:rPr>
                <w:rFonts w:cs="Arial"/>
              </w:rPr>
            </w:pPr>
            <w:r w:rsidRPr="007E0B31">
              <w:rPr>
                <w:rFonts w:cs="Arial"/>
              </w:rPr>
              <w:lastRenderedPageBreak/>
              <w:t>Proposal Notice</w:t>
            </w:r>
          </w:p>
        </w:tc>
        <w:tc>
          <w:tcPr>
            <w:tcW w:w="6634" w:type="dxa"/>
          </w:tcPr>
          <w:p w14:paraId="39CB97D1" w14:textId="64B55C4F" w:rsidR="005B0DFE" w:rsidRPr="007E0B31" w:rsidRDefault="005B0DFE" w:rsidP="005B0DFE">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5B0DFE" w:rsidRPr="007E0B31" w14:paraId="432EF504" w14:textId="77777777" w:rsidTr="57E8CC90">
        <w:trPr>
          <w:cantSplit/>
        </w:trPr>
        <w:tc>
          <w:tcPr>
            <w:tcW w:w="2884" w:type="dxa"/>
          </w:tcPr>
          <w:p w14:paraId="5D3209CF" w14:textId="77777777" w:rsidR="005B0DFE" w:rsidRPr="007E0B31" w:rsidRDefault="005B0DFE" w:rsidP="005B0DFE">
            <w:pPr>
              <w:pStyle w:val="Arial11Bold"/>
              <w:rPr>
                <w:rFonts w:cs="Arial"/>
              </w:rPr>
            </w:pPr>
            <w:r w:rsidRPr="007E0B31">
              <w:rPr>
                <w:rFonts w:cs="Arial"/>
              </w:rPr>
              <w:t>Proposal Report</w:t>
            </w:r>
          </w:p>
        </w:tc>
        <w:tc>
          <w:tcPr>
            <w:tcW w:w="6634" w:type="dxa"/>
          </w:tcPr>
          <w:p w14:paraId="63AF3D10" w14:textId="77777777" w:rsidR="005B0DFE" w:rsidRPr="007E0B31" w:rsidRDefault="005B0DFE" w:rsidP="005B0DFE">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5B0DFE" w:rsidRPr="007E0B31" w:rsidRDefault="005B0DFE" w:rsidP="005B0DFE">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5B0DFE" w:rsidRPr="007E0B31" w14:paraId="6C46AF56" w14:textId="77777777" w:rsidTr="57E8CC90">
        <w:trPr>
          <w:cantSplit/>
        </w:trPr>
        <w:tc>
          <w:tcPr>
            <w:tcW w:w="2884" w:type="dxa"/>
          </w:tcPr>
          <w:p w14:paraId="7B7A60CF" w14:textId="77777777" w:rsidR="005B0DFE" w:rsidRPr="007E0B31" w:rsidRDefault="005B0DFE" w:rsidP="005B0DFE">
            <w:pPr>
              <w:pStyle w:val="Arial11Bold"/>
              <w:rPr>
                <w:rFonts w:cs="Arial"/>
              </w:rPr>
            </w:pPr>
            <w:r w:rsidRPr="007E0B31">
              <w:rPr>
                <w:rFonts w:cs="Arial"/>
              </w:rPr>
              <w:t>Proposed Implementation Date</w:t>
            </w:r>
          </w:p>
        </w:tc>
        <w:tc>
          <w:tcPr>
            <w:tcW w:w="6634" w:type="dxa"/>
          </w:tcPr>
          <w:p w14:paraId="20E0D48B" w14:textId="77777777" w:rsidR="005B0DFE" w:rsidRPr="007E0B31" w:rsidRDefault="005B0DFE" w:rsidP="005B0DFE">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5B0DFE" w:rsidRPr="007E0B31" w14:paraId="600FA7E2" w14:textId="77777777" w:rsidTr="57E8CC90">
        <w:trPr>
          <w:cantSplit/>
        </w:trPr>
        <w:tc>
          <w:tcPr>
            <w:tcW w:w="2884" w:type="dxa"/>
          </w:tcPr>
          <w:p w14:paraId="2EF9FB68" w14:textId="57079F41" w:rsidR="005B0DFE" w:rsidRPr="007E0B31" w:rsidRDefault="005B0DFE" w:rsidP="005B0DFE">
            <w:pPr>
              <w:pStyle w:val="Arial11Bold"/>
              <w:rPr>
                <w:rFonts w:cs="Arial"/>
              </w:rPr>
            </w:pPr>
            <w:r w:rsidRPr="00090EF5">
              <w:rPr>
                <w:rFonts w:eastAsia="Calibri" w:cs="Arial"/>
                <w:lang w:val="en-US"/>
              </w:rPr>
              <w:t>Proposer</w:t>
            </w:r>
          </w:p>
        </w:tc>
        <w:tc>
          <w:tcPr>
            <w:tcW w:w="6634" w:type="dxa"/>
          </w:tcPr>
          <w:p w14:paraId="472E8E23" w14:textId="5A7572BA" w:rsidR="005B0DFE" w:rsidRPr="007E0B31" w:rsidRDefault="005B0DFE" w:rsidP="005B0DFE">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5B0DFE" w:rsidRPr="007E0B31" w14:paraId="2FDD1EFD" w14:textId="77777777" w:rsidTr="57E8CC90">
        <w:trPr>
          <w:cantSplit/>
        </w:trPr>
        <w:tc>
          <w:tcPr>
            <w:tcW w:w="2884" w:type="dxa"/>
          </w:tcPr>
          <w:p w14:paraId="6EC16416" w14:textId="77777777" w:rsidR="005B0DFE" w:rsidRPr="007E0B31" w:rsidRDefault="005B0DFE" w:rsidP="005B0DFE">
            <w:pPr>
              <w:pStyle w:val="Arial11Bold"/>
              <w:rPr>
                <w:rFonts w:cs="Arial"/>
              </w:rPr>
            </w:pPr>
            <w:r w:rsidRPr="007E0B31">
              <w:rPr>
                <w:rFonts w:cs="Arial"/>
              </w:rPr>
              <w:t>Protection</w:t>
            </w:r>
          </w:p>
        </w:tc>
        <w:tc>
          <w:tcPr>
            <w:tcW w:w="6634" w:type="dxa"/>
          </w:tcPr>
          <w:p w14:paraId="0C2984ED" w14:textId="77777777" w:rsidR="005B0DFE" w:rsidRPr="007E0B31" w:rsidRDefault="005B0DFE" w:rsidP="005B0DFE">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5B0DFE" w:rsidRPr="007E0B31" w14:paraId="339E4B68" w14:textId="77777777" w:rsidTr="57E8CC90">
        <w:trPr>
          <w:cantSplit/>
        </w:trPr>
        <w:tc>
          <w:tcPr>
            <w:tcW w:w="2884" w:type="dxa"/>
          </w:tcPr>
          <w:p w14:paraId="50FA8DCD" w14:textId="77777777" w:rsidR="005B0DFE" w:rsidRPr="007E0B31" w:rsidRDefault="005B0DFE" w:rsidP="005B0DFE">
            <w:pPr>
              <w:pStyle w:val="Arial11Bold"/>
              <w:rPr>
                <w:rFonts w:cs="Arial"/>
              </w:rPr>
            </w:pPr>
            <w:r w:rsidRPr="007E0B31">
              <w:rPr>
                <w:rFonts w:cs="Arial"/>
              </w:rPr>
              <w:t>Protection Apparatus</w:t>
            </w:r>
          </w:p>
        </w:tc>
        <w:tc>
          <w:tcPr>
            <w:tcW w:w="6634" w:type="dxa"/>
          </w:tcPr>
          <w:p w14:paraId="371ECCA9" w14:textId="77777777" w:rsidR="005B0DFE" w:rsidRPr="007E0B31" w:rsidRDefault="005B0DFE" w:rsidP="005B0DFE">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5B0DFE" w:rsidRPr="007E0B31" w14:paraId="49B4921B" w14:textId="77777777" w:rsidTr="57E8CC90">
        <w:trPr>
          <w:cantSplit/>
        </w:trPr>
        <w:tc>
          <w:tcPr>
            <w:tcW w:w="2884" w:type="dxa"/>
          </w:tcPr>
          <w:p w14:paraId="4DA47723" w14:textId="38F1ED02" w:rsidR="005B0DFE" w:rsidRPr="007E0B31" w:rsidRDefault="005B0DFE" w:rsidP="005B0DFE">
            <w:pPr>
              <w:pStyle w:val="Arial11Bold"/>
              <w:rPr>
                <w:rFonts w:cs="Arial"/>
              </w:rPr>
            </w:pPr>
            <w:commentRangeStart w:id="43"/>
            <w:r w:rsidRPr="009D62AD">
              <w:rPr>
                <w:bCs/>
              </w:rPr>
              <w:t>PSM Change Document</w:t>
            </w:r>
            <w:commentRangeEnd w:id="43"/>
            <w:r w:rsidR="0090207F">
              <w:rPr>
                <w:rStyle w:val="CommentReference"/>
                <w:b w:val="0"/>
              </w:rPr>
              <w:commentReference w:id="43"/>
            </w:r>
          </w:p>
        </w:tc>
        <w:tc>
          <w:tcPr>
            <w:tcW w:w="6634" w:type="dxa"/>
          </w:tcPr>
          <w:p w14:paraId="397B4937" w14:textId="47A24606" w:rsidR="005B0DFE" w:rsidRPr="007E0B31" w:rsidRDefault="005B0DFE" w:rsidP="005B0DFE">
            <w:pPr>
              <w:pStyle w:val="TableArial11"/>
              <w:rPr>
                <w:rFonts w:cs="Arial"/>
              </w:rPr>
            </w:pPr>
            <w:r w:rsidRPr="57E8CC90">
              <w:rPr>
                <w:noProof/>
              </w:rPr>
              <w:t xml:space="preserve">A document associated with a submission </w:t>
            </w:r>
            <w:r>
              <w:t xml:space="preserve">describing changes to the </w:t>
            </w:r>
            <w:r w:rsidRPr="57E8CC90">
              <w:rPr>
                <w:b/>
                <w:bCs/>
              </w:rPr>
              <w:t>NETS</w:t>
            </w:r>
            <w:r>
              <w:t xml:space="preserve"> or </w:t>
            </w:r>
            <w:r w:rsidRPr="57E8CC90">
              <w:rPr>
                <w:b/>
                <w:bCs/>
              </w:rPr>
              <w:t>Network Operator’s</w:t>
            </w:r>
            <w:r>
              <w:t xml:space="preserve"> system or its operation and changes to the assumptions used in the creation of a </w:t>
            </w:r>
            <w:r w:rsidRPr="57E8CC90">
              <w:rPr>
                <w:b/>
                <w:bCs/>
              </w:rPr>
              <w:t>Solved PSM</w:t>
            </w:r>
            <w:r>
              <w:t xml:space="preserve"> and/or the associated schedules forming part of the periodic information exchanges.  </w:t>
            </w:r>
            <w:r w:rsidRPr="57E8CC90">
              <w:rPr>
                <w:noProof/>
              </w:rPr>
              <w:t>Additional detail is provided in PC.G.</w:t>
            </w:r>
            <w:r>
              <w:rPr>
                <w:noProof/>
              </w:rPr>
              <w:t>6</w:t>
            </w:r>
          </w:p>
        </w:tc>
      </w:tr>
      <w:tr w:rsidR="005B0DFE" w:rsidRPr="007E0B31" w14:paraId="34C516B3" w14:textId="77777777" w:rsidTr="57E8CC90">
        <w:trPr>
          <w:cantSplit/>
        </w:trPr>
        <w:tc>
          <w:tcPr>
            <w:tcW w:w="2884" w:type="dxa"/>
          </w:tcPr>
          <w:p w14:paraId="71BC2302" w14:textId="46D8CF81" w:rsidR="005B0DFE" w:rsidRPr="007E0B31" w:rsidRDefault="005B0DFE" w:rsidP="005B0DFE">
            <w:pPr>
              <w:pStyle w:val="Arial11Bold"/>
              <w:rPr>
                <w:rFonts w:cs="Arial"/>
              </w:rPr>
            </w:pPr>
            <w:r w:rsidRPr="009D62AD">
              <w:rPr>
                <w:bCs/>
              </w:rPr>
              <w:t>PSM Implementation Date</w:t>
            </w:r>
          </w:p>
        </w:tc>
        <w:tc>
          <w:tcPr>
            <w:tcW w:w="6634" w:type="dxa"/>
          </w:tcPr>
          <w:p w14:paraId="5997EF53" w14:textId="59161A70" w:rsidR="005B0DFE" w:rsidRPr="007E0B31" w:rsidRDefault="005B0DFE" w:rsidP="005B0DFE">
            <w:pPr>
              <w:pStyle w:val="TableArial11"/>
              <w:rPr>
                <w:rFonts w:cs="Arial"/>
              </w:rPr>
            </w:pPr>
            <w:r w:rsidRPr="009D62AD">
              <w:rPr>
                <w:rFonts w:cs="Arial"/>
                <w:snapToGrid/>
                <w:lang w:eastAsia="en-GB"/>
              </w:rPr>
              <w:t>1</w:t>
            </w:r>
            <w:r w:rsidRPr="009D62AD">
              <w:rPr>
                <w:rFonts w:cs="Arial"/>
                <w:snapToGrid/>
                <w:vertAlign w:val="superscript"/>
                <w:lang w:eastAsia="en-GB"/>
              </w:rPr>
              <w:t>st</w:t>
            </w:r>
            <w:r w:rsidRPr="009D62AD">
              <w:rPr>
                <w:rFonts w:cs="Arial"/>
                <w:snapToGrid/>
                <w:lang w:eastAsia="en-GB"/>
              </w:rPr>
              <w:t xml:space="preserve"> January 2026 unless otherwise agreed in accordance with </w:t>
            </w:r>
            <w:commentRangeStart w:id="44"/>
            <w:r w:rsidRPr="009D62AD">
              <w:rPr>
                <w:rFonts w:cs="Arial"/>
                <w:snapToGrid/>
                <w:lang w:eastAsia="en-GB"/>
              </w:rPr>
              <w:t>PC3.1.2.</w:t>
            </w:r>
            <w:commentRangeEnd w:id="44"/>
            <w:r w:rsidR="00942D0F">
              <w:rPr>
                <w:rStyle w:val="CommentReference"/>
              </w:rPr>
              <w:commentReference w:id="44"/>
            </w:r>
          </w:p>
        </w:tc>
      </w:tr>
      <w:tr w:rsidR="005B0DFE" w:rsidRPr="007E0B31" w14:paraId="266F419D" w14:textId="77777777" w:rsidTr="57E8CC90">
        <w:trPr>
          <w:cantSplit/>
        </w:trPr>
        <w:tc>
          <w:tcPr>
            <w:tcW w:w="2884" w:type="dxa"/>
          </w:tcPr>
          <w:p w14:paraId="38542D27" w14:textId="03F68A12" w:rsidR="005B0DFE" w:rsidRPr="007E0B31" w:rsidRDefault="005B0DFE" w:rsidP="005B0DFE">
            <w:pPr>
              <w:pStyle w:val="Arial11Bold"/>
              <w:rPr>
                <w:rFonts w:cs="Arial"/>
              </w:rPr>
            </w:pPr>
            <w:r w:rsidRPr="009D62AD">
              <w:rPr>
                <w:bCs/>
              </w:rPr>
              <w:t>PSM Interface Node</w:t>
            </w:r>
          </w:p>
        </w:tc>
        <w:tc>
          <w:tcPr>
            <w:tcW w:w="6634" w:type="dxa"/>
          </w:tcPr>
          <w:p w14:paraId="1054F608" w14:textId="241B979A" w:rsidR="005B0DFE" w:rsidRPr="007E0B31" w:rsidRDefault="005B0DFE" w:rsidP="005B0DFE">
            <w:pPr>
              <w:pStyle w:val="TableArial11"/>
              <w:rPr>
                <w:rFonts w:cs="Arial"/>
              </w:rPr>
            </w:pPr>
            <w:r w:rsidRPr="009D62AD">
              <w:t>A point in an interconnected electrical system model that defines the boundary either side of which different parties are responsible for data.</w:t>
            </w:r>
          </w:p>
        </w:tc>
      </w:tr>
      <w:tr w:rsidR="005B0DFE" w:rsidRPr="007E0B31" w14:paraId="6874A7E2" w14:textId="77777777" w:rsidTr="57E8CC90">
        <w:trPr>
          <w:cantSplit/>
        </w:trPr>
        <w:tc>
          <w:tcPr>
            <w:tcW w:w="2884" w:type="dxa"/>
          </w:tcPr>
          <w:p w14:paraId="376F8785" w14:textId="5193B839" w:rsidR="005B0DFE" w:rsidRPr="007E0B31" w:rsidRDefault="005B0DFE" w:rsidP="005B0DFE">
            <w:pPr>
              <w:pStyle w:val="Arial11Bold"/>
              <w:rPr>
                <w:rFonts w:cs="Arial"/>
              </w:rPr>
            </w:pPr>
            <w:commentRangeStart w:id="45"/>
            <w:r w:rsidRPr="009D62AD">
              <w:rPr>
                <w:bCs/>
                <w:noProof/>
              </w:rPr>
              <w:t>PSM Scenario Document</w:t>
            </w:r>
            <w:commentRangeEnd w:id="45"/>
            <w:r w:rsidR="00551C98">
              <w:rPr>
                <w:rStyle w:val="CommentReference"/>
                <w:b w:val="0"/>
              </w:rPr>
              <w:commentReference w:id="45"/>
            </w:r>
          </w:p>
        </w:tc>
        <w:tc>
          <w:tcPr>
            <w:tcW w:w="6634" w:type="dxa"/>
          </w:tcPr>
          <w:p w14:paraId="4CAEC97D" w14:textId="4D496CE3" w:rsidR="005B0DFE" w:rsidRPr="007E0B31" w:rsidRDefault="005B0DFE" w:rsidP="005B0DFE">
            <w:pPr>
              <w:pStyle w:val="TableArial11"/>
              <w:rPr>
                <w:rFonts w:cs="Arial"/>
              </w:rPr>
            </w:pPr>
            <w:r w:rsidRPr="57E8CC90">
              <w:rPr>
                <w:noProof/>
              </w:rPr>
              <w:t>A document associated with a submission which provides</w:t>
            </w:r>
            <w:r>
              <w:t xml:space="preserve"> information relating to the assumptions used in preparation of the solved </w:t>
            </w:r>
            <w:r w:rsidRPr="57E8CC90">
              <w:rPr>
                <w:b/>
                <w:bCs/>
              </w:rPr>
              <w:t>PSM</w:t>
            </w:r>
            <w:r>
              <w:t xml:space="preserve"> and the associated schedules. Additional detail is provided in PC.G.5</w:t>
            </w:r>
            <w:r w:rsidRPr="57E8CC90">
              <w:rPr>
                <w:noProof/>
              </w:rPr>
              <w:t>.</w:t>
            </w:r>
          </w:p>
        </w:tc>
      </w:tr>
      <w:tr w:rsidR="005B0DFE" w:rsidRPr="007E0B31" w14:paraId="0D949FA8" w14:textId="77777777" w:rsidTr="57E8CC90">
        <w:trPr>
          <w:cantSplit/>
        </w:trPr>
        <w:tc>
          <w:tcPr>
            <w:tcW w:w="2884" w:type="dxa"/>
          </w:tcPr>
          <w:p w14:paraId="5ABFB0B8" w14:textId="1B073C6D" w:rsidR="005B0DFE" w:rsidRPr="007E0B31" w:rsidRDefault="005B0DFE" w:rsidP="005B0DFE">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1C4B4753" w:rsidR="005B0DFE" w:rsidRPr="007E0B31" w:rsidRDefault="005B0DFE" w:rsidP="005B0DFE">
            <w:pPr>
              <w:pStyle w:val="TableArial11"/>
              <w:rPr>
                <w:rFonts w:cs="Arial"/>
              </w:rPr>
            </w:pPr>
            <w:r w:rsidRPr="57E8CC90">
              <w:rPr>
                <w:rFonts w:cs="Arial"/>
              </w:rPr>
              <w:t>A hydro unit in which water can be raised by means of pumps and stored to be used for the generation of electrical energy</w:t>
            </w:r>
            <w:r>
              <w:rPr>
                <w:rFonts w:cs="Arial"/>
              </w:rPr>
              <w:t>.</w:t>
            </w:r>
          </w:p>
        </w:tc>
      </w:tr>
      <w:tr w:rsidR="005B0DFE" w:rsidRPr="007E0B31" w14:paraId="763F95A9" w14:textId="77777777" w:rsidTr="57E8CC90">
        <w:trPr>
          <w:cantSplit/>
        </w:trPr>
        <w:tc>
          <w:tcPr>
            <w:tcW w:w="2884" w:type="dxa"/>
          </w:tcPr>
          <w:p w14:paraId="3489E2F3" w14:textId="4937B4CF" w:rsidR="005B0DFE" w:rsidRPr="007E0B31" w:rsidRDefault="005B0DFE" w:rsidP="005B0DFE">
            <w:pPr>
              <w:pStyle w:val="Arial11Bold"/>
              <w:rPr>
                <w:rFonts w:cs="Arial"/>
              </w:rPr>
            </w:pPr>
            <w:r>
              <w:t>Pumped Storage Generating Unit</w:t>
            </w:r>
          </w:p>
        </w:tc>
        <w:tc>
          <w:tcPr>
            <w:tcW w:w="6634" w:type="dxa"/>
          </w:tcPr>
          <w:p w14:paraId="28D45EA5" w14:textId="7D9D302F" w:rsidR="005B0DFE" w:rsidRPr="00F01E2A" w:rsidRDefault="005B0DFE" w:rsidP="005B0DFE">
            <w:pPr>
              <w:pStyle w:val="TableArial11"/>
              <w:rPr>
                <w:rFonts w:cs="Arial"/>
              </w:rPr>
            </w:pPr>
            <w:r>
              <w:t xml:space="preserve">A </w:t>
            </w:r>
            <w:r w:rsidRPr="57E8CC90">
              <w:rPr>
                <w:b/>
                <w:bCs/>
              </w:rPr>
              <w:t>Generating Unit</w:t>
            </w:r>
            <w:r>
              <w:t xml:space="preserve"> at a </w:t>
            </w:r>
            <w:r w:rsidRPr="57E8CC90">
              <w:rPr>
                <w:b/>
                <w:bCs/>
              </w:rPr>
              <w:t>Pumped Storage Plant</w:t>
            </w:r>
            <w:r>
              <w:t>.</w:t>
            </w:r>
          </w:p>
        </w:tc>
      </w:tr>
      <w:tr w:rsidR="005B0DFE" w:rsidRPr="007E0B31" w14:paraId="1F4EB396" w14:textId="77777777" w:rsidTr="57E8CC90">
        <w:trPr>
          <w:cantSplit/>
        </w:trPr>
        <w:tc>
          <w:tcPr>
            <w:tcW w:w="2884" w:type="dxa"/>
          </w:tcPr>
          <w:p w14:paraId="19BDA263" w14:textId="77777777" w:rsidR="005B0DFE" w:rsidRPr="007E0B31" w:rsidRDefault="005B0DFE" w:rsidP="005B0DFE">
            <w:pPr>
              <w:pStyle w:val="Arial11Bold"/>
              <w:rPr>
                <w:rFonts w:cs="Arial"/>
              </w:rPr>
            </w:pPr>
            <w:r w:rsidRPr="007E0B31">
              <w:rPr>
                <w:rFonts w:cs="Arial"/>
              </w:rPr>
              <w:t>Pumped Storage Generator</w:t>
            </w:r>
          </w:p>
        </w:tc>
        <w:tc>
          <w:tcPr>
            <w:tcW w:w="6634" w:type="dxa"/>
          </w:tcPr>
          <w:p w14:paraId="1B0B65D7" w14:textId="77777777" w:rsidR="005B0DFE" w:rsidRPr="007E0B31" w:rsidRDefault="005B0DFE" w:rsidP="005B0DFE">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5B0DFE" w:rsidRPr="007E0B31" w14:paraId="5C5DE0C2" w14:textId="77777777" w:rsidTr="57E8CC90">
        <w:trPr>
          <w:cantSplit/>
        </w:trPr>
        <w:tc>
          <w:tcPr>
            <w:tcW w:w="2884" w:type="dxa"/>
          </w:tcPr>
          <w:p w14:paraId="294C4A19" w14:textId="77777777" w:rsidR="005B0DFE" w:rsidRPr="007E0B31" w:rsidRDefault="005B0DFE" w:rsidP="005B0DFE">
            <w:pPr>
              <w:pStyle w:val="Arial11Bold"/>
              <w:rPr>
                <w:rFonts w:cs="Arial"/>
              </w:rPr>
            </w:pPr>
            <w:r w:rsidRPr="007E0B31">
              <w:rPr>
                <w:rFonts w:cs="Arial"/>
              </w:rPr>
              <w:t>Pumped Storage Plant</w:t>
            </w:r>
          </w:p>
        </w:tc>
        <w:tc>
          <w:tcPr>
            <w:tcW w:w="6634" w:type="dxa"/>
          </w:tcPr>
          <w:p w14:paraId="6EC37B4B" w14:textId="3205A98B" w:rsidR="005B0DFE" w:rsidRPr="007E0B31" w:rsidRDefault="005B0DFE" w:rsidP="005B0DFE">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5B0DFE" w:rsidRPr="007E0B31" w14:paraId="374B3C1B" w14:textId="77777777" w:rsidTr="57E8CC90">
        <w:trPr>
          <w:cantSplit/>
        </w:trPr>
        <w:tc>
          <w:tcPr>
            <w:tcW w:w="2884" w:type="dxa"/>
          </w:tcPr>
          <w:p w14:paraId="18845DB4" w14:textId="77777777" w:rsidR="005B0DFE" w:rsidRPr="007E0B31" w:rsidRDefault="005B0DFE" w:rsidP="005B0DFE">
            <w:pPr>
              <w:pStyle w:val="Arial11Bold"/>
              <w:rPr>
                <w:rFonts w:cs="Arial"/>
              </w:rPr>
            </w:pPr>
            <w:r w:rsidRPr="007E0B31">
              <w:rPr>
                <w:rFonts w:cs="Arial"/>
              </w:rPr>
              <w:lastRenderedPageBreak/>
              <w:t>Pumped Storage Unit</w:t>
            </w:r>
          </w:p>
        </w:tc>
        <w:tc>
          <w:tcPr>
            <w:tcW w:w="6634" w:type="dxa"/>
          </w:tcPr>
          <w:p w14:paraId="290B7319" w14:textId="7CE3B4C0"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5B0DFE" w:rsidRPr="007E0B31" w14:paraId="449CBA4A" w14:textId="77777777" w:rsidTr="57E8CC90">
        <w:trPr>
          <w:cantSplit/>
        </w:trPr>
        <w:tc>
          <w:tcPr>
            <w:tcW w:w="2884" w:type="dxa"/>
          </w:tcPr>
          <w:p w14:paraId="5C4DB039" w14:textId="77777777" w:rsidR="005B0DFE" w:rsidRPr="007E0B31" w:rsidRDefault="005B0DFE" w:rsidP="005B0DFE">
            <w:pPr>
              <w:pStyle w:val="Arial11Bold"/>
              <w:rPr>
                <w:rFonts w:cs="Arial"/>
              </w:rPr>
            </w:pPr>
            <w:r w:rsidRPr="007E0B31">
              <w:rPr>
                <w:rFonts w:cs="Arial"/>
              </w:rPr>
              <w:t>Purchase Contracts</w:t>
            </w:r>
          </w:p>
        </w:tc>
        <w:tc>
          <w:tcPr>
            <w:tcW w:w="6634" w:type="dxa"/>
          </w:tcPr>
          <w:p w14:paraId="2B6E616F" w14:textId="77777777" w:rsidR="005B0DFE" w:rsidRPr="007E0B31" w:rsidRDefault="005B0DFE" w:rsidP="005B0DFE">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5B0DFE" w:rsidRPr="007E0B31" w14:paraId="169C7FAB" w14:textId="77777777" w:rsidTr="57E8CC90">
        <w:trPr>
          <w:cantSplit/>
        </w:trPr>
        <w:tc>
          <w:tcPr>
            <w:tcW w:w="2884" w:type="dxa"/>
          </w:tcPr>
          <w:p w14:paraId="4BA36FFD" w14:textId="77777777" w:rsidR="005B0DFE" w:rsidRPr="007E0B31" w:rsidRDefault="005B0DFE" w:rsidP="005B0DFE">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5B0DFE" w:rsidRPr="007E0B31" w:rsidRDefault="005B0DFE" w:rsidP="005B0DFE">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5B0DFE" w:rsidRPr="007E0B31" w:rsidRDefault="005B0DFE" w:rsidP="005B0DFE">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ins w:id="46" w:author="Afifi, Sara" w:date="2025-01-16T19:04:00Z" w16du:dateUtc="2025-01-16T19:04:00Z">
                      <w:rPr>
                        <w:rFonts w:ascii="Cambria Math" w:hAnsi="Cambria Math"/>
                        <w:b/>
                        <w:i/>
                        <w:sz w:val="24"/>
                      </w:rPr>
                    </w:ins>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5B0DFE" w:rsidRPr="007E0B31" w:rsidRDefault="005B0DFE" w:rsidP="005B0DFE">
            <w:pPr>
              <w:pStyle w:val="Level1Text"/>
              <w:tabs>
                <w:tab w:val="left" w:pos="0"/>
              </w:tabs>
              <w:ind w:left="0" w:firstLine="0"/>
              <w:rPr>
                <w:rFonts w:cs="Arial"/>
                <w:color w:val="auto"/>
              </w:rPr>
            </w:pPr>
          </w:p>
          <w:p w14:paraId="3CF8247C" w14:textId="77777777" w:rsidR="005B0DFE" w:rsidRPr="007E0B31" w:rsidDel="00FD6436" w:rsidRDefault="005B0DFE" w:rsidP="005B0DFE">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5B0DFE" w:rsidRPr="007E0B31" w14:paraId="7C2E6242" w14:textId="77777777" w:rsidTr="57E8CC90">
        <w:trPr>
          <w:cantSplit/>
        </w:trPr>
        <w:tc>
          <w:tcPr>
            <w:tcW w:w="2884" w:type="dxa"/>
          </w:tcPr>
          <w:p w14:paraId="68D71726" w14:textId="238986E0" w:rsidR="005B0DFE" w:rsidRPr="000B675D" w:rsidRDefault="005B0DFE" w:rsidP="005B0DFE">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5B0DFE" w:rsidRPr="000B675D" w:rsidRDefault="005B0DFE" w:rsidP="005B0DFE">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5B0DFE" w:rsidRPr="007E0B31" w14:paraId="2E8D30AC" w14:textId="77777777" w:rsidTr="57E8CC90">
        <w:trPr>
          <w:cantSplit/>
        </w:trPr>
        <w:tc>
          <w:tcPr>
            <w:tcW w:w="2884" w:type="dxa"/>
          </w:tcPr>
          <w:p w14:paraId="2AB6F035" w14:textId="5D123789" w:rsidR="005B0DFE" w:rsidRPr="000B675D" w:rsidRDefault="005B0DFE" w:rsidP="005B0DFE">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5B0DFE" w:rsidRPr="000B675D" w:rsidRDefault="005B0DFE" w:rsidP="005B0DFE">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5B0DFE" w:rsidRPr="007E0B31" w14:paraId="42E6F9C6" w14:textId="77777777" w:rsidTr="57E8CC90">
        <w:trPr>
          <w:cantSplit/>
        </w:trPr>
        <w:tc>
          <w:tcPr>
            <w:tcW w:w="2884" w:type="dxa"/>
          </w:tcPr>
          <w:p w14:paraId="07A05229" w14:textId="77777777" w:rsidR="005B0DFE" w:rsidRPr="007E0B31" w:rsidRDefault="005B0DFE" w:rsidP="005B0DFE">
            <w:pPr>
              <w:pStyle w:val="Arial11Bold"/>
              <w:rPr>
                <w:rFonts w:cs="Arial"/>
              </w:rPr>
            </w:pPr>
            <w:r w:rsidRPr="007E0B31">
              <w:rPr>
                <w:rFonts w:cs="Arial"/>
              </w:rPr>
              <w:t>Range CCGT Module</w:t>
            </w:r>
          </w:p>
        </w:tc>
        <w:tc>
          <w:tcPr>
            <w:tcW w:w="6634" w:type="dxa"/>
          </w:tcPr>
          <w:p w14:paraId="2C7C982E" w14:textId="77777777" w:rsidR="005B0DFE" w:rsidRPr="007E0B31" w:rsidRDefault="005B0DFE" w:rsidP="005B0DFE">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5B0DFE" w:rsidRPr="007E0B31" w14:paraId="7556AD12" w14:textId="77777777" w:rsidTr="57E8CC90">
        <w:trPr>
          <w:cantSplit/>
        </w:trPr>
        <w:tc>
          <w:tcPr>
            <w:tcW w:w="2884" w:type="dxa"/>
          </w:tcPr>
          <w:p w14:paraId="3208EB56" w14:textId="77777777" w:rsidR="005B0DFE" w:rsidRPr="007E0B31" w:rsidRDefault="005B0DFE" w:rsidP="005B0DFE">
            <w:pPr>
              <w:pStyle w:val="Arial11Bold"/>
              <w:rPr>
                <w:rFonts w:cs="Arial"/>
              </w:rPr>
            </w:pPr>
            <w:r w:rsidRPr="007E0B31">
              <w:rPr>
                <w:rFonts w:cs="Arial"/>
              </w:rPr>
              <w:t>Rated Field Voltage</w:t>
            </w:r>
          </w:p>
        </w:tc>
        <w:tc>
          <w:tcPr>
            <w:tcW w:w="6634" w:type="dxa"/>
          </w:tcPr>
          <w:p w14:paraId="1B3903E2" w14:textId="26BE47F5" w:rsidR="005B0DFE" w:rsidRPr="007E0B31" w:rsidRDefault="005B0DFE" w:rsidP="005B0DFE">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B0DFE" w:rsidRPr="007E0B31" w14:paraId="51D42A6E" w14:textId="77777777" w:rsidTr="57E8CC90">
        <w:trPr>
          <w:cantSplit/>
        </w:trPr>
        <w:tc>
          <w:tcPr>
            <w:tcW w:w="2884" w:type="dxa"/>
          </w:tcPr>
          <w:p w14:paraId="193A7FAE" w14:textId="77777777" w:rsidR="005B0DFE" w:rsidRPr="007E0B31" w:rsidRDefault="005B0DFE" w:rsidP="005B0DFE">
            <w:pPr>
              <w:pStyle w:val="Arial11Bold"/>
              <w:rPr>
                <w:rFonts w:cs="Arial"/>
              </w:rPr>
            </w:pPr>
            <w:r w:rsidRPr="007E0B31">
              <w:rPr>
                <w:rFonts w:cs="Arial"/>
              </w:rPr>
              <w:lastRenderedPageBreak/>
              <w:t>Rated MW</w:t>
            </w:r>
          </w:p>
        </w:tc>
        <w:tc>
          <w:tcPr>
            <w:tcW w:w="6634" w:type="dxa"/>
          </w:tcPr>
          <w:p w14:paraId="7440FEAA" w14:textId="5AE0AD7F" w:rsidR="005B0DFE" w:rsidRPr="007E0B31" w:rsidRDefault="005B0DFE" w:rsidP="005B0DFE">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5B0DFE" w:rsidRDefault="005B0DFE" w:rsidP="005B0DFE">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5B0DFE" w:rsidRDefault="005B0DFE" w:rsidP="005B0DFE">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5B0DFE" w:rsidRDefault="005B0DFE" w:rsidP="005B0DFE">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5B0DFE" w:rsidRPr="007E0B31" w:rsidRDefault="005B0DFE" w:rsidP="005B0DFE">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5B0DFE" w:rsidRPr="007E0B31" w14:paraId="273F78B3" w14:textId="77777777" w:rsidTr="57E8CC90">
        <w:trPr>
          <w:cantSplit/>
        </w:trPr>
        <w:tc>
          <w:tcPr>
            <w:tcW w:w="2884" w:type="dxa"/>
          </w:tcPr>
          <w:p w14:paraId="536CA4E9" w14:textId="77777777" w:rsidR="005B0DFE" w:rsidRPr="007E0B31" w:rsidRDefault="005B0DFE" w:rsidP="005B0DFE">
            <w:pPr>
              <w:pStyle w:val="Arial11Bold"/>
              <w:rPr>
                <w:rFonts w:cs="Arial"/>
              </w:rPr>
            </w:pPr>
            <w:r w:rsidRPr="007E0B31">
              <w:rPr>
                <w:rFonts w:cs="Arial"/>
              </w:rPr>
              <w:t>Reactive Despatch Instruction</w:t>
            </w:r>
          </w:p>
        </w:tc>
        <w:tc>
          <w:tcPr>
            <w:tcW w:w="6634" w:type="dxa"/>
          </w:tcPr>
          <w:p w14:paraId="09FF6E84"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B0DFE" w:rsidRPr="007E0B31" w14:paraId="109CC66C" w14:textId="77777777" w:rsidTr="57E8CC90">
        <w:trPr>
          <w:cantSplit/>
        </w:trPr>
        <w:tc>
          <w:tcPr>
            <w:tcW w:w="2884" w:type="dxa"/>
          </w:tcPr>
          <w:p w14:paraId="49062E17" w14:textId="77777777" w:rsidR="005B0DFE" w:rsidRPr="007E0B31" w:rsidRDefault="005B0DFE" w:rsidP="005B0DFE">
            <w:pPr>
              <w:pStyle w:val="Arial11Bold"/>
              <w:rPr>
                <w:rFonts w:cs="Arial"/>
              </w:rPr>
            </w:pPr>
            <w:r w:rsidRPr="007E0B31">
              <w:rPr>
                <w:rFonts w:cs="Arial"/>
              </w:rPr>
              <w:t>Reactive Despatch Network Restriction</w:t>
            </w:r>
          </w:p>
        </w:tc>
        <w:tc>
          <w:tcPr>
            <w:tcW w:w="6634" w:type="dxa"/>
          </w:tcPr>
          <w:p w14:paraId="0D22F1A4" w14:textId="6CDB39AC" w:rsidR="005B0DFE" w:rsidRPr="007E0B31" w:rsidRDefault="005B0DFE" w:rsidP="005B0DFE">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5B0DFE" w:rsidRPr="0079139F" w14:paraId="41F1D243" w14:textId="77777777" w:rsidTr="57E8CC90">
        <w:trPr>
          <w:cantSplit/>
        </w:trPr>
        <w:tc>
          <w:tcPr>
            <w:tcW w:w="2884" w:type="dxa"/>
          </w:tcPr>
          <w:p w14:paraId="09E990EB" w14:textId="53E66CB7" w:rsidR="005B0DFE" w:rsidRPr="0079139F" w:rsidRDefault="005B0DFE" w:rsidP="005B0DFE">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5B0DFE" w:rsidRPr="0079139F" w:rsidRDefault="005B0DFE" w:rsidP="005B0DFE">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5B0DFE" w:rsidRPr="007E0B31" w14:paraId="46314AF8" w14:textId="77777777" w:rsidTr="57E8CC90">
        <w:trPr>
          <w:cantSplit/>
        </w:trPr>
        <w:tc>
          <w:tcPr>
            <w:tcW w:w="2884" w:type="dxa"/>
          </w:tcPr>
          <w:p w14:paraId="6974C64B" w14:textId="77777777" w:rsidR="005B0DFE" w:rsidRPr="007E0B31" w:rsidRDefault="005B0DFE" w:rsidP="005B0DFE">
            <w:pPr>
              <w:pStyle w:val="Arial11Bold"/>
              <w:rPr>
                <w:rFonts w:cs="Arial"/>
              </w:rPr>
            </w:pPr>
            <w:r w:rsidRPr="007E0B31">
              <w:rPr>
                <w:rFonts w:cs="Arial"/>
              </w:rPr>
              <w:t>Reactive Energy</w:t>
            </w:r>
          </w:p>
        </w:tc>
        <w:tc>
          <w:tcPr>
            <w:tcW w:w="6634" w:type="dxa"/>
          </w:tcPr>
          <w:p w14:paraId="3FE819C4" w14:textId="77777777" w:rsidR="005B0DFE" w:rsidRPr="007E0B31" w:rsidRDefault="005B0DFE" w:rsidP="005B0DFE">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5B0DFE" w:rsidRPr="007E0B31" w14:paraId="4C6A9206" w14:textId="77777777" w:rsidTr="57E8CC90">
        <w:trPr>
          <w:cantSplit/>
        </w:trPr>
        <w:tc>
          <w:tcPr>
            <w:tcW w:w="2884" w:type="dxa"/>
          </w:tcPr>
          <w:p w14:paraId="6C15F2F8" w14:textId="77777777" w:rsidR="005B0DFE" w:rsidRPr="007E0B31" w:rsidRDefault="005B0DFE" w:rsidP="005B0DFE">
            <w:pPr>
              <w:pStyle w:val="Arial11Bold"/>
              <w:rPr>
                <w:rFonts w:cs="Arial"/>
              </w:rPr>
            </w:pPr>
            <w:r w:rsidRPr="007E0B31">
              <w:rPr>
                <w:rFonts w:cs="Arial"/>
              </w:rPr>
              <w:lastRenderedPageBreak/>
              <w:t>Reactive Power</w:t>
            </w:r>
          </w:p>
        </w:tc>
        <w:tc>
          <w:tcPr>
            <w:tcW w:w="6634" w:type="dxa"/>
          </w:tcPr>
          <w:p w14:paraId="2116FCFF" w14:textId="77777777" w:rsidR="005B0DFE" w:rsidRPr="007E0B31" w:rsidRDefault="005B0DFE" w:rsidP="005B0DFE">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5B0DFE" w:rsidRPr="007E0B31" w:rsidRDefault="005B0DFE" w:rsidP="005B0DFE">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5B0DFE" w:rsidRPr="007E0B31" w:rsidRDefault="005B0DFE" w:rsidP="005B0DFE">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5B0DFE" w:rsidRPr="007E0B31" w14:paraId="3CD853A2" w14:textId="77777777" w:rsidTr="57E8CC90">
        <w:trPr>
          <w:cantSplit/>
        </w:trPr>
        <w:tc>
          <w:tcPr>
            <w:tcW w:w="2884" w:type="dxa"/>
          </w:tcPr>
          <w:p w14:paraId="2F70D0FD" w14:textId="77777777" w:rsidR="005B0DFE" w:rsidRPr="007E0B31" w:rsidRDefault="005B0DFE" w:rsidP="005B0DFE">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5B0DFE" w:rsidRPr="007E0B31" w:rsidRDefault="005B0DFE" w:rsidP="005B0DFE">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5B0DFE" w:rsidRPr="007E0B31" w14:paraId="0FE2CCF3" w14:textId="77777777" w:rsidTr="57E8CC90">
        <w:trPr>
          <w:cantSplit/>
        </w:trPr>
        <w:tc>
          <w:tcPr>
            <w:tcW w:w="2884" w:type="dxa"/>
          </w:tcPr>
          <w:p w14:paraId="4CA01335" w14:textId="11F1E4DD" w:rsidR="005B0DFE" w:rsidRPr="007E0B31" w:rsidRDefault="005B0DFE" w:rsidP="005B0DFE">
            <w:pPr>
              <w:pStyle w:val="Arial11Bold"/>
              <w:rPr>
                <w:rFonts w:cs="Arial"/>
              </w:rPr>
            </w:pPr>
            <w:r>
              <w:t>Regenerative Braking</w:t>
            </w:r>
          </w:p>
        </w:tc>
        <w:tc>
          <w:tcPr>
            <w:tcW w:w="6634" w:type="dxa"/>
          </w:tcPr>
          <w:p w14:paraId="340DC8F2" w14:textId="18ACDBC8" w:rsidR="005B0DFE" w:rsidRPr="007E0B31" w:rsidRDefault="005B0DFE" w:rsidP="005B0DFE">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5B0DFE" w:rsidRPr="007E0B31" w14:paraId="02810D1E" w14:textId="77777777" w:rsidTr="57E8CC90">
        <w:trPr>
          <w:cantSplit/>
        </w:trPr>
        <w:tc>
          <w:tcPr>
            <w:tcW w:w="2884" w:type="dxa"/>
          </w:tcPr>
          <w:p w14:paraId="520D388E" w14:textId="77777777" w:rsidR="005B0DFE" w:rsidRPr="007E0B31" w:rsidRDefault="005B0DFE" w:rsidP="005B0DFE">
            <w:pPr>
              <w:pStyle w:val="Arial11Bold"/>
              <w:rPr>
                <w:rFonts w:cs="Arial"/>
              </w:rPr>
            </w:pPr>
            <w:r w:rsidRPr="007E0B31">
              <w:rPr>
                <w:rFonts w:cs="Arial"/>
              </w:rPr>
              <w:lastRenderedPageBreak/>
              <w:t>Registered Capacity</w:t>
            </w:r>
          </w:p>
        </w:tc>
        <w:tc>
          <w:tcPr>
            <w:tcW w:w="6634" w:type="dxa"/>
          </w:tcPr>
          <w:p w14:paraId="603F7D18"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5B0DFE" w:rsidRPr="007E0B31" w:rsidRDefault="005B0DFE" w:rsidP="005B0DFE">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5B0DFE" w:rsidRDefault="005B0DFE" w:rsidP="005B0DFE">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5B0DFE" w:rsidRPr="007E0B31" w:rsidRDefault="005B0DFE" w:rsidP="005B0DFE">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5B0DFE" w:rsidRPr="007E0B31" w14:paraId="28E3B2E3" w14:textId="77777777" w:rsidTr="57E8CC90">
        <w:trPr>
          <w:cantSplit/>
        </w:trPr>
        <w:tc>
          <w:tcPr>
            <w:tcW w:w="2884" w:type="dxa"/>
          </w:tcPr>
          <w:p w14:paraId="2BE0DBDE" w14:textId="77777777" w:rsidR="005B0DFE" w:rsidRPr="007E0B31" w:rsidRDefault="005B0DFE" w:rsidP="005B0DFE">
            <w:pPr>
              <w:pStyle w:val="Arial11Bold"/>
              <w:rPr>
                <w:rFonts w:cs="Arial"/>
              </w:rPr>
            </w:pPr>
            <w:r w:rsidRPr="007E0B31">
              <w:rPr>
                <w:rFonts w:cs="Arial"/>
              </w:rPr>
              <w:lastRenderedPageBreak/>
              <w:t>Registered Data</w:t>
            </w:r>
          </w:p>
        </w:tc>
        <w:tc>
          <w:tcPr>
            <w:tcW w:w="6634" w:type="dxa"/>
          </w:tcPr>
          <w:p w14:paraId="6C5F8E51" w14:textId="77777777" w:rsidR="005B0DFE" w:rsidRPr="007E0B31" w:rsidRDefault="005B0DFE" w:rsidP="005B0DFE">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5B0DFE" w:rsidRPr="007E0B31" w14:paraId="6D4F3B34" w14:textId="77777777" w:rsidTr="57E8CC90">
        <w:trPr>
          <w:cantSplit/>
        </w:trPr>
        <w:tc>
          <w:tcPr>
            <w:tcW w:w="2884" w:type="dxa"/>
          </w:tcPr>
          <w:p w14:paraId="425272E0" w14:textId="77777777" w:rsidR="005B0DFE" w:rsidRPr="007E0B31" w:rsidRDefault="005B0DFE" w:rsidP="005B0DFE">
            <w:pPr>
              <w:pStyle w:val="Arial11Bold"/>
              <w:rPr>
                <w:rFonts w:cs="Arial"/>
              </w:rPr>
            </w:pPr>
            <w:r w:rsidRPr="007E0B31">
              <w:rPr>
                <w:rFonts w:cs="Arial"/>
              </w:rPr>
              <w:t>Registered Import Capability</w:t>
            </w:r>
          </w:p>
        </w:tc>
        <w:tc>
          <w:tcPr>
            <w:tcW w:w="6634" w:type="dxa"/>
          </w:tcPr>
          <w:p w14:paraId="700DCEFE" w14:textId="77777777" w:rsidR="005B0DFE" w:rsidRPr="007E0B31" w:rsidRDefault="005B0DFE" w:rsidP="005B0DFE">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5B0DFE" w:rsidRDefault="005B0DFE" w:rsidP="005B0DFE">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5B0DFE" w:rsidRPr="007E0B31" w:rsidRDefault="005B0DFE" w:rsidP="005B0DFE">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5B0DFE" w:rsidRPr="007E0B31" w14:paraId="2F4B1BA2" w14:textId="77777777" w:rsidTr="57E8CC90">
        <w:trPr>
          <w:cantSplit/>
        </w:trPr>
        <w:tc>
          <w:tcPr>
            <w:tcW w:w="2884" w:type="dxa"/>
          </w:tcPr>
          <w:p w14:paraId="139F3CB8" w14:textId="77777777" w:rsidR="005B0DFE" w:rsidRPr="007E0B31" w:rsidRDefault="005B0DFE" w:rsidP="005B0DFE">
            <w:pPr>
              <w:pStyle w:val="Arial11Bold"/>
              <w:rPr>
                <w:rFonts w:cs="Arial"/>
              </w:rPr>
            </w:pPr>
            <w:r w:rsidRPr="007E0B31">
              <w:rPr>
                <w:rFonts w:cs="Arial"/>
              </w:rPr>
              <w:t>Regulations</w:t>
            </w:r>
          </w:p>
        </w:tc>
        <w:tc>
          <w:tcPr>
            <w:tcW w:w="6634" w:type="dxa"/>
          </w:tcPr>
          <w:p w14:paraId="5EE91803" w14:textId="77777777" w:rsidR="005B0DFE" w:rsidRPr="007E0B31" w:rsidRDefault="005B0DFE" w:rsidP="005B0DFE">
            <w:pPr>
              <w:pStyle w:val="TableArial11"/>
              <w:rPr>
                <w:rFonts w:cs="Arial"/>
              </w:rPr>
            </w:pPr>
            <w:r w:rsidRPr="007E0B31">
              <w:rPr>
                <w:rFonts w:cs="Arial"/>
              </w:rPr>
              <w:t>The Utilities Contracts Regulations 1996, as amended from time to time.</w:t>
            </w:r>
          </w:p>
        </w:tc>
      </w:tr>
      <w:tr w:rsidR="005B0DFE" w:rsidRPr="00DE788D" w14:paraId="2B2A16BA" w14:textId="77777777" w:rsidTr="57E8CC90">
        <w:trPr>
          <w:cantSplit/>
        </w:trPr>
        <w:tc>
          <w:tcPr>
            <w:tcW w:w="2884" w:type="dxa"/>
          </w:tcPr>
          <w:p w14:paraId="07E0207E" w14:textId="00F1704F" w:rsidR="005B0DFE" w:rsidRPr="00845BD2" w:rsidRDefault="005B0DFE" w:rsidP="005B0DFE">
            <w:pPr>
              <w:pStyle w:val="Arial11Bold"/>
              <w:rPr>
                <w:rFonts w:cs="Arial"/>
              </w:rPr>
            </w:pPr>
            <w:r w:rsidRPr="00845BD2">
              <w:rPr>
                <w:rFonts w:cs="Arial"/>
                <w:snapToGrid/>
                <w:lang w:val="x-none" w:eastAsia="en-GB"/>
              </w:rPr>
              <w:t>Regulated Sections</w:t>
            </w:r>
          </w:p>
        </w:tc>
        <w:tc>
          <w:tcPr>
            <w:tcW w:w="6634" w:type="dxa"/>
          </w:tcPr>
          <w:p w14:paraId="198AE7F5" w14:textId="77777777" w:rsidR="005B0DFE" w:rsidRPr="00845BD2" w:rsidRDefault="005B0DFE" w:rsidP="005B0DFE">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5B0DFE" w:rsidRPr="00845BD2" w:rsidRDefault="005B0DFE" w:rsidP="005B0DFE">
            <w:pPr>
              <w:widowControl/>
              <w:autoSpaceDE w:val="0"/>
              <w:autoSpaceDN w:val="0"/>
              <w:adjustRightInd w:val="0"/>
              <w:snapToGrid w:val="0"/>
              <w:rPr>
                <w:rFonts w:cs="Arial"/>
              </w:rPr>
            </w:pPr>
          </w:p>
        </w:tc>
      </w:tr>
      <w:tr w:rsidR="005B0DFE" w:rsidRPr="00DE788D" w14:paraId="7DFB31AF" w14:textId="77777777" w:rsidTr="57E8CC90">
        <w:trPr>
          <w:cantSplit/>
        </w:trPr>
        <w:tc>
          <w:tcPr>
            <w:tcW w:w="2884" w:type="dxa"/>
          </w:tcPr>
          <w:p w14:paraId="6F6FE8F2" w14:textId="77777777" w:rsidR="005B0DFE" w:rsidRPr="00DE788D" w:rsidRDefault="005B0DFE" w:rsidP="005B0DFE">
            <w:pPr>
              <w:pStyle w:val="Arial11Bold"/>
              <w:rPr>
                <w:rFonts w:cs="Arial"/>
              </w:rPr>
            </w:pPr>
            <w:r w:rsidRPr="00DE788D">
              <w:rPr>
                <w:rFonts w:cs="Arial"/>
              </w:rPr>
              <w:t>Reheater Time Constant</w:t>
            </w:r>
          </w:p>
        </w:tc>
        <w:tc>
          <w:tcPr>
            <w:tcW w:w="6634" w:type="dxa"/>
          </w:tcPr>
          <w:p w14:paraId="3348769D" w14:textId="77777777" w:rsidR="005B0DFE" w:rsidRPr="00DE788D" w:rsidRDefault="005B0DFE" w:rsidP="005B0DFE">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5B0DFE" w:rsidRPr="007E0B31" w14:paraId="23631208" w14:textId="77777777" w:rsidTr="57E8CC90">
        <w:trPr>
          <w:cantSplit/>
        </w:trPr>
        <w:tc>
          <w:tcPr>
            <w:tcW w:w="2884" w:type="dxa"/>
          </w:tcPr>
          <w:p w14:paraId="28ADFFCF" w14:textId="77777777" w:rsidR="005B0DFE" w:rsidRPr="007E0B31" w:rsidRDefault="005B0DFE" w:rsidP="005B0DFE">
            <w:pPr>
              <w:pStyle w:val="Arial11Bold"/>
              <w:rPr>
                <w:rFonts w:cs="Arial"/>
              </w:rPr>
            </w:pPr>
            <w:r w:rsidRPr="007E0B31">
              <w:rPr>
                <w:rFonts w:cs="Arial"/>
              </w:rPr>
              <w:t>Rejected Grid Code Modification Proposal</w:t>
            </w:r>
          </w:p>
        </w:tc>
        <w:tc>
          <w:tcPr>
            <w:tcW w:w="6634" w:type="dxa"/>
          </w:tcPr>
          <w:p w14:paraId="363B7E25" w14:textId="1D3851E4" w:rsidR="005B0DFE" w:rsidRPr="007E0B31" w:rsidRDefault="005B0DFE" w:rsidP="005B0DFE">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00FD26E2">
              <w:rPr>
                <w:rFonts w:cs="Arial"/>
                <w:bCs/>
              </w:rPr>
              <w:t xml:space="preserve">the </w:t>
            </w:r>
            <w:r w:rsidR="00FD26E2">
              <w:rPr>
                <w:rFonts w:cs="Arial"/>
                <w:b/>
              </w:rPr>
              <w:t xml:space="preserve">ESO </w:t>
            </w:r>
            <w:r w:rsidRPr="007E0B31">
              <w:rPr>
                <w:rFonts w:cs="Arial"/>
                <w:b/>
              </w:rPr>
              <w:t>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5B0DFE" w:rsidRPr="007E0B31" w14:paraId="35CFBFAD" w14:textId="77777777" w:rsidTr="57E8CC90">
        <w:trPr>
          <w:cantSplit/>
        </w:trPr>
        <w:tc>
          <w:tcPr>
            <w:tcW w:w="2884" w:type="dxa"/>
          </w:tcPr>
          <w:p w14:paraId="2AB7866A" w14:textId="77777777" w:rsidR="005B0DFE" w:rsidRPr="007E0B31" w:rsidRDefault="005B0DFE" w:rsidP="005B0DFE">
            <w:pPr>
              <w:pStyle w:val="Arial11Bold"/>
              <w:rPr>
                <w:rFonts w:cs="Arial"/>
              </w:rPr>
            </w:pPr>
            <w:r w:rsidRPr="007E0B31">
              <w:rPr>
                <w:rFonts w:cs="Arial"/>
              </w:rPr>
              <w:t>Related Person</w:t>
            </w:r>
          </w:p>
        </w:tc>
        <w:tc>
          <w:tcPr>
            <w:tcW w:w="6634" w:type="dxa"/>
          </w:tcPr>
          <w:p w14:paraId="5DAC4B40" w14:textId="088FFBC5" w:rsidR="005B0DFE" w:rsidRPr="007E0B31" w:rsidRDefault="005B0DFE" w:rsidP="005B0DFE">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5B0DFE" w:rsidRPr="007E0B31" w14:paraId="09C3CE4E" w14:textId="77777777" w:rsidTr="57E8CC90">
        <w:trPr>
          <w:cantSplit/>
        </w:trPr>
        <w:tc>
          <w:tcPr>
            <w:tcW w:w="2884" w:type="dxa"/>
          </w:tcPr>
          <w:p w14:paraId="7DF91920" w14:textId="77777777" w:rsidR="005B0DFE" w:rsidRPr="007E0B31" w:rsidRDefault="005B0DFE" w:rsidP="005B0DFE">
            <w:pPr>
              <w:pStyle w:val="Arial11Bold"/>
              <w:rPr>
                <w:rFonts w:cs="Arial"/>
              </w:rPr>
            </w:pPr>
            <w:r w:rsidRPr="007E0B31">
              <w:rPr>
                <w:rFonts w:cs="Arial"/>
              </w:rPr>
              <w:t>Relevant E&amp;W Transmission Licensee</w:t>
            </w:r>
          </w:p>
        </w:tc>
        <w:tc>
          <w:tcPr>
            <w:tcW w:w="6634" w:type="dxa"/>
          </w:tcPr>
          <w:p w14:paraId="5845D330" w14:textId="29A6343A" w:rsidR="005B0DFE" w:rsidRPr="007E0B31" w:rsidRDefault="005B0DFE" w:rsidP="005B0DFE">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5B0DFE" w:rsidRPr="007E0B31" w14:paraId="00495AD3" w14:textId="77777777" w:rsidTr="57E8CC90">
        <w:trPr>
          <w:cantSplit/>
        </w:trPr>
        <w:tc>
          <w:tcPr>
            <w:tcW w:w="2884" w:type="dxa"/>
          </w:tcPr>
          <w:p w14:paraId="37CE2F19" w14:textId="77777777" w:rsidR="005B0DFE" w:rsidRPr="007E0B31" w:rsidRDefault="005B0DFE" w:rsidP="005B0DFE">
            <w:pPr>
              <w:pStyle w:val="Arial11Bold"/>
              <w:rPr>
                <w:rFonts w:cs="Arial"/>
              </w:rPr>
            </w:pPr>
            <w:r w:rsidRPr="007E0B31">
              <w:rPr>
                <w:rFonts w:cs="Arial"/>
              </w:rPr>
              <w:t>Relevant Party</w:t>
            </w:r>
          </w:p>
        </w:tc>
        <w:tc>
          <w:tcPr>
            <w:tcW w:w="6634" w:type="dxa"/>
          </w:tcPr>
          <w:p w14:paraId="7BF1A4B9" w14:textId="77777777" w:rsidR="005B0DFE" w:rsidRPr="007E0B31" w:rsidRDefault="005B0DFE" w:rsidP="005B0DFE">
            <w:pPr>
              <w:pStyle w:val="TableArial11"/>
              <w:rPr>
                <w:rFonts w:cs="Arial"/>
              </w:rPr>
            </w:pPr>
            <w:r w:rsidRPr="007E0B31">
              <w:rPr>
                <w:rFonts w:cs="Arial"/>
              </w:rPr>
              <w:t>Has the meaning given in GR15.10(a).</w:t>
            </w:r>
          </w:p>
        </w:tc>
      </w:tr>
      <w:tr w:rsidR="005B0DFE" w:rsidRPr="007E0B31" w14:paraId="0089BD19" w14:textId="77777777" w:rsidTr="57E8CC90">
        <w:trPr>
          <w:cantSplit/>
        </w:trPr>
        <w:tc>
          <w:tcPr>
            <w:tcW w:w="2884" w:type="dxa"/>
          </w:tcPr>
          <w:p w14:paraId="192E0FD2" w14:textId="77777777" w:rsidR="005B0DFE" w:rsidRPr="007E0B31" w:rsidRDefault="005B0DFE" w:rsidP="005B0DFE">
            <w:pPr>
              <w:pStyle w:val="Arial11Bold"/>
              <w:rPr>
                <w:rFonts w:cs="Arial"/>
              </w:rPr>
            </w:pPr>
            <w:r w:rsidRPr="007E0B31">
              <w:rPr>
                <w:rFonts w:cs="Arial"/>
              </w:rPr>
              <w:t>Relevant Scottish Transmission Licensee</w:t>
            </w:r>
          </w:p>
        </w:tc>
        <w:tc>
          <w:tcPr>
            <w:tcW w:w="6634" w:type="dxa"/>
          </w:tcPr>
          <w:p w14:paraId="1721A37D" w14:textId="77777777" w:rsidR="005B0DFE" w:rsidRPr="007E0B31" w:rsidRDefault="005B0DFE" w:rsidP="005B0DFE">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5B0DFE" w:rsidRPr="007E0B31" w14:paraId="1E25E753" w14:textId="77777777" w:rsidTr="57E8CC90">
        <w:trPr>
          <w:cantSplit/>
        </w:trPr>
        <w:tc>
          <w:tcPr>
            <w:tcW w:w="2884" w:type="dxa"/>
          </w:tcPr>
          <w:p w14:paraId="3F282714" w14:textId="77777777" w:rsidR="005B0DFE" w:rsidRPr="007E0B31" w:rsidRDefault="005B0DFE" w:rsidP="005B0DFE">
            <w:pPr>
              <w:pStyle w:val="Arial11Bold"/>
              <w:rPr>
                <w:rFonts w:cs="Arial"/>
              </w:rPr>
            </w:pPr>
            <w:r w:rsidRPr="007E0B31">
              <w:rPr>
                <w:rFonts w:cs="Arial"/>
              </w:rPr>
              <w:lastRenderedPageBreak/>
              <w:t>Relevant Transmission Licensee</w:t>
            </w:r>
          </w:p>
        </w:tc>
        <w:tc>
          <w:tcPr>
            <w:tcW w:w="6634" w:type="dxa"/>
          </w:tcPr>
          <w:p w14:paraId="027002BE" w14:textId="766B658F" w:rsidR="005B0DFE" w:rsidRPr="007E0B31" w:rsidRDefault="005B0DFE" w:rsidP="005B0DFE">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5B0DFE" w:rsidRPr="007E0B31" w14:paraId="2C38A6A1" w14:textId="77777777" w:rsidTr="57E8CC90">
        <w:trPr>
          <w:cantSplit/>
        </w:trPr>
        <w:tc>
          <w:tcPr>
            <w:tcW w:w="2884" w:type="dxa"/>
          </w:tcPr>
          <w:p w14:paraId="2F282CC1" w14:textId="77777777" w:rsidR="005B0DFE" w:rsidRPr="007E0B31" w:rsidRDefault="005B0DFE" w:rsidP="005B0DFE">
            <w:pPr>
              <w:pStyle w:val="Arial11Bold"/>
              <w:rPr>
                <w:rFonts w:cs="Arial"/>
              </w:rPr>
            </w:pPr>
            <w:r w:rsidRPr="007E0B31">
              <w:rPr>
                <w:rFonts w:cs="Arial"/>
              </w:rPr>
              <w:t>Relevant Unit</w:t>
            </w:r>
          </w:p>
        </w:tc>
        <w:tc>
          <w:tcPr>
            <w:tcW w:w="6634" w:type="dxa"/>
          </w:tcPr>
          <w:p w14:paraId="3349AB2D" w14:textId="77777777" w:rsidR="005B0DFE" w:rsidRPr="007E0B31" w:rsidRDefault="005B0DFE" w:rsidP="005B0DFE">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5B0DFE" w:rsidRPr="007E0B31" w14:paraId="661512B9" w14:textId="77777777" w:rsidTr="57E8CC90">
        <w:trPr>
          <w:cantSplit/>
        </w:trPr>
        <w:tc>
          <w:tcPr>
            <w:tcW w:w="2884" w:type="dxa"/>
          </w:tcPr>
          <w:p w14:paraId="145D3AB1" w14:textId="77777777" w:rsidR="005B0DFE" w:rsidRPr="007E0B31" w:rsidRDefault="005B0DFE" w:rsidP="005B0DFE">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5B0DFE" w:rsidRPr="007E0B31" w:rsidRDefault="005B0DFE" w:rsidP="005B0DFE">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5B0DFE" w:rsidRPr="007E0B31" w14:paraId="0FC4184C" w14:textId="77777777" w:rsidTr="57E8CC90">
        <w:trPr>
          <w:cantSplit/>
        </w:trPr>
        <w:tc>
          <w:tcPr>
            <w:tcW w:w="2884" w:type="dxa"/>
          </w:tcPr>
          <w:p w14:paraId="517C4056" w14:textId="77777777" w:rsidR="005B0DFE" w:rsidRPr="007E0B31" w:rsidRDefault="005B0DFE" w:rsidP="005B0DFE">
            <w:pPr>
              <w:pStyle w:val="Arial11Bold"/>
              <w:rPr>
                <w:rFonts w:cs="Arial"/>
              </w:rPr>
            </w:pPr>
            <w:r w:rsidRPr="007E0B31">
              <w:rPr>
                <w:rFonts w:cs="Arial"/>
              </w:rPr>
              <w:t>Remote Transmission Assets</w:t>
            </w:r>
          </w:p>
        </w:tc>
        <w:tc>
          <w:tcPr>
            <w:tcW w:w="6634" w:type="dxa"/>
          </w:tcPr>
          <w:p w14:paraId="26BD0A1F" w14:textId="402ED181" w:rsidR="005B0DFE" w:rsidRPr="007E0B31" w:rsidRDefault="005B0DFE" w:rsidP="005B0DFE">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5B0DFE" w:rsidRPr="007E0B31" w:rsidRDefault="005B0DFE" w:rsidP="005B0DFE">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5B0DFE" w:rsidRPr="007E0B31" w14:paraId="4A5E7BA6" w14:textId="77777777" w:rsidTr="57E8CC90">
        <w:trPr>
          <w:cantSplit/>
        </w:trPr>
        <w:tc>
          <w:tcPr>
            <w:tcW w:w="2884" w:type="dxa"/>
          </w:tcPr>
          <w:p w14:paraId="57C0BDFF" w14:textId="339174F7" w:rsidR="005B0DFE" w:rsidRPr="007E0B31" w:rsidRDefault="005B0DFE" w:rsidP="005B0DFE">
            <w:pPr>
              <w:pStyle w:val="Arial11Bold"/>
              <w:rPr>
                <w:rFonts w:cs="Arial"/>
              </w:rPr>
            </w:pPr>
            <w:r>
              <w:rPr>
                <w:rFonts w:cs="Arial"/>
              </w:rPr>
              <w:t>Replacement Reserves (RR)</w:t>
            </w:r>
          </w:p>
        </w:tc>
        <w:tc>
          <w:tcPr>
            <w:tcW w:w="6634" w:type="dxa"/>
          </w:tcPr>
          <w:p w14:paraId="1845D73A" w14:textId="2F61E8A5" w:rsidR="005B0DFE" w:rsidRPr="007E0B31" w:rsidRDefault="005B0DFE" w:rsidP="005B0DFE">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5B0DFE" w:rsidRPr="007E0B31" w14:paraId="3E793E1A" w14:textId="77777777" w:rsidTr="57E8CC90">
        <w:trPr>
          <w:cantSplit/>
        </w:trPr>
        <w:tc>
          <w:tcPr>
            <w:tcW w:w="2884" w:type="dxa"/>
          </w:tcPr>
          <w:p w14:paraId="70E4C232" w14:textId="77777777" w:rsidR="005B0DFE" w:rsidRPr="007E0B31" w:rsidRDefault="005B0DFE" w:rsidP="005B0DFE">
            <w:pPr>
              <w:pStyle w:val="Arial11Bold"/>
              <w:rPr>
                <w:rFonts w:cs="Arial"/>
              </w:rPr>
            </w:pPr>
            <w:r w:rsidRPr="007E0B31">
              <w:rPr>
                <w:rFonts w:cs="Arial"/>
              </w:rPr>
              <w:t>Requesting Safety Co-ordinator</w:t>
            </w:r>
          </w:p>
        </w:tc>
        <w:tc>
          <w:tcPr>
            <w:tcW w:w="6634" w:type="dxa"/>
          </w:tcPr>
          <w:p w14:paraId="12FAE6E9" w14:textId="77777777" w:rsidR="005B0DFE" w:rsidRPr="007E0B31" w:rsidRDefault="005B0DFE" w:rsidP="005B0DFE">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5B0DFE" w:rsidRPr="007E0B31" w14:paraId="221B80DF" w14:textId="77777777" w:rsidTr="57E8CC90">
        <w:trPr>
          <w:cantSplit/>
        </w:trPr>
        <w:tc>
          <w:tcPr>
            <w:tcW w:w="2884" w:type="dxa"/>
          </w:tcPr>
          <w:p w14:paraId="4C5053E5" w14:textId="77777777" w:rsidR="005B0DFE" w:rsidRPr="007E0B31" w:rsidRDefault="005B0DFE" w:rsidP="005B0DFE">
            <w:pPr>
              <w:pStyle w:val="Arial11Bold"/>
              <w:rPr>
                <w:rFonts w:cs="Arial"/>
              </w:rPr>
            </w:pPr>
            <w:r w:rsidRPr="007E0B31">
              <w:rPr>
                <w:rFonts w:cs="Arial"/>
              </w:rPr>
              <w:t>Responsible Engineer/ Operator</w:t>
            </w:r>
          </w:p>
        </w:tc>
        <w:tc>
          <w:tcPr>
            <w:tcW w:w="6634" w:type="dxa"/>
          </w:tcPr>
          <w:p w14:paraId="40AF59F9" w14:textId="77777777" w:rsidR="005B0DFE" w:rsidRPr="007E0B31" w:rsidRDefault="005B0DFE" w:rsidP="005B0DFE">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5B0DFE" w:rsidRPr="007E0B31" w14:paraId="43B07A92" w14:textId="77777777" w:rsidTr="57E8CC90">
        <w:trPr>
          <w:cantSplit/>
        </w:trPr>
        <w:tc>
          <w:tcPr>
            <w:tcW w:w="2884" w:type="dxa"/>
          </w:tcPr>
          <w:p w14:paraId="142BB592" w14:textId="77777777" w:rsidR="005B0DFE" w:rsidRPr="007E0B31" w:rsidRDefault="005B0DFE" w:rsidP="005B0DFE">
            <w:pPr>
              <w:pStyle w:val="Arial11Bold"/>
              <w:rPr>
                <w:rFonts w:cs="Arial"/>
              </w:rPr>
            </w:pPr>
            <w:r w:rsidRPr="007E0B31">
              <w:rPr>
                <w:rFonts w:cs="Arial"/>
              </w:rPr>
              <w:t>Responsible Manager</w:t>
            </w:r>
          </w:p>
        </w:tc>
        <w:tc>
          <w:tcPr>
            <w:tcW w:w="6634" w:type="dxa"/>
          </w:tcPr>
          <w:p w14:paraId="3D10AC58" w14:textId="010E800C" w:rsidR="005B0DFE" w:rsidRPr="007E0B31" w:rsidRDefault="005B0DFE" w:rsidP="005B0DFE">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5B0DFE" w:rsidRPr="007E0B31" w14:paraId="6833C556" w14:textId="77777777" w:rsidTr="57E8CC90">
        <w:trPr>
          <w:cantSplit/>
        </w:trPr>
        <w:tc>
          <w:tcPr>
            <w:tcW w:w="2884" w:type="dxa"/>
          </w:tcPr>
          <w:p w14:paraId="78C5A95A" w14:textId="03432A01" w:rsidR="005B0DFE" w:rsidRPr="007E0B31" w:rsidRDefault="005B0DFE" w:rsidP="005B0DFE">
            <w:pPr>
              <w:pStyle w:val="Arial11Bold"/>
              <w:rPr>
                <w:rFonts w:cs="Arial"/>
              </w:rPr>
            </w:pPr>
            <w:r>
              <w:rPr>
                <w:rFonts w:cs="Arial"/>
              </w:rPr>
              <w:t>Restoration Contractor</w:t>
            </w:r>
          </w:p>
        </w:tc>
        <w:tc>
          <w:tcPr>
            <w:tcW w:w="6634" w:type="dxa"/>
          </w:tcPr>
          <w:p w14:paraId="51FEE20C" w14:textId="73B0FBED" w:rsidR="005B0DFE" w:rsidRPr="007E0B31" w:rsidRDefault="005B0DFE" w:rsidP="005B0DFE">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5B0DFE" w:rsidRPr="007E0B31" w14:paraId="06F23606" w14:textId="77777777" w:rsidTr="57E8CC90">
        <w:trPr>
          <w:cantSplit/>
        </w:trPr>
        <w:tc>
          <w:tcPr>
            <w:tcW w:w="2884" w:type="dxa"/>
          </w:tcPr>
          <w:p w14:paraId="40195733" w14:textId="7E5F900B" w:rsidR="005B0DFE" w:rsidRPr="007E0B31" w:rsidRDefault="005B0DFE" w:rsidP="005B0DFE">
            <w:pPr>
              <w:pStyle w:val="Arial11Bold"/>
              <w:rPr>
                <w:rFonts w:cs="Arial"/>
              </w:rPr>
            </w:pPr>
            <w:r>
              <w:rPr>
                <w:rFonts w:cs="Arial"/>
              </w:rPr>
              <w:t>Restoration Plan</w:t>
            </w:r>
          </w:p>
        </w:tc>
        <w:tc>
          <w:tcPr>
            <w:tcW w:w="6634" w:type="dxa"/>
          </w:tcPr>
          <w:p w14:paraId="27330630" w14:textId="2932C2DD" w:rsidR="005B0DFE" w:rsidRPr="007E0B31" w:rsidRDefault="005B0DFE" w:rsidP="005B0DFE">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5B0DFE" w:rsidRPr="007E0B31" w14:paraId="359C52EC" w14:textId="77777777" w:rsidTr="57E8CC90">
        <w:trPr>
          <w:cantSplit/>
        </w:trPr>
        <w:tc>
          <w:tcPr>
            <w:tcW w:w="2884" w:type="dxa"/>
          </w:tcPr>
          <w:p w14:paraId="600D70C7" w14:textId="2CA36F4C" w:rsidR="005B0DFE" w:rsidRPr="007E0B31" w:rsidRDefault="005B0DFE" w:rsidP="005B0DFE">
            <w:pPr>
              <w:pStyle w:val="Arial11Bold"/>
              <w:rPr>
                <w:rFonts w:cs="Arial"/>
              </w:rPr>
            </w:pPr>
            <w:r w:rsidRPr="00C95F94">
              <w:rPr>
                <w:rFonts w:cs="Arial"/>
              </w:rPr>
              <w:t>Restoration Service Provider</w:t>
            </w:r>
          </w:p>
        </w:tc>
        <w:tc>
          <w:tcPr>
            <w:tcW w:w="6634" w:type="dxa"/>
          </w:tcPr>
          <w:p w14:paraId="7EAC5DED" w14:textId="41096B5E" w:rsidR="005B0DFE" w:rsidRPr="00A87826" w:rsidRDefault="005B0DFE" w:rsidP="005B0DFE">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5B0DFE" w:rsidRPr="007E0B31" w14:paraId="7A57EE5C" w14:textId="77777777" w:rsidTr="57E8CC90">
        <w:trPr>
          <w:cantSplit/>
        </w:trPr>
        <w:tc>
          <w:tcPr>
            <w:tcW w:w="2884" w:type="dxa"/>
          </w:tcPr>
          <w:p w14:paraId="31F5E0E2" w14:textId="0C4C577D" w:rsidR="005B0DFE" w:rsidRPr="007E0B31" w:rsidRDefault="005B0DFE" w:rsidP="005B0DFE">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5B0DFE" w:rsidRPr="007E0B31" w:rsidRDefault="005B0DFE" w:rsidP="005B0DFE">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5B0DFE" w:rsidRPr="007E0B31" w14:paraId="200F923B" w14:textId="77777777" w:rsidTr="57E8CC90">
        <w:trPr>
          <w:cantSplit/>
        </w:trPr>
        <w:tc>
          <w:tcPr>
            <w:tcW w:w="2884" w:type="dxa"/>
          </w:tcPr>
          <w:p w14:paraId="645AFB45" w14:textId="77777777" w:rsidR="005B0DFE" w:rsidRPr="007E0B31" w:rsidRDefault="005B0DFE" w:rsidP="005B0DFE">
            <w:pPr>
              <w:pStyle w:val="Arial11Bold"/>
              <w:rPr>
                <w:rFonts w:cs="Arial"/>
              </w:rPr>
            </w:pPr>
            <w:r w:rsidRPr="008B64D0">
              <w:rPr>
                <w:rFonts w:cs="Arial"/>
              </w:rPr>
              <w:t>Re-synchronisation</w:t>
            </w:r>
          </w:p>
        </w:tc>
        <w:tc>
          <w:tcPr>
            <w:tcW w:w="6634" w:type="dxa"/>
          </w:tcPr>
          <w:p w14:paraId="116663CE" w14:textId="77777777" w:rsidR="005B0DFE" w:rsidRPr="007E0B31" w:rsidRDefault="005B0DFE" w:rsidP="005B0DFE">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5B0DFE" w:rsidRPr="007E0B31" w14:paraId="6CA184A0" w14:textId="77777777" w:rsidTr="57E8CC90">
        <w:trPr>
          <w:cantSplit/>
        </w:trPr>
        <w:tc>
          <w:tcPr>
            <w:tcW w:w="2884" w:type="dxa"/>
          </w:tcPr>
          <w:p w14:paraId="0F616CE0" w14:textId="68331982" w:rsidR="005B0DFE" w:rsidRPr="007E0B31" w:rsidRDefault="005B0DFE" w:rsidP="005B0DFE">
            <w:pPr>
              <w:pStyle w:val="Arial11Bold"/>
              <w:rPr>
                <w:rFonts w:cs="Arial"/>
              </w:rPr>
            </w:pPr>
            <w:r>
              <w:rPr>
                <w:rFonts w:cs="Arial"/>
              </w:rPr>
              <w:t>RR Acceptance</w:t>
            </w:r>
          </w:p>
        </w:tc>
        <w:tc>
          <w:tcPr>
            <w:tcW w:w="6634" w:type="dxa"/>
          </w:tcPr>
          <w:p w14:paraId="279A7C5B" w14:textId="3CF00C6B" w:rsidR="005B0DFE" w:rsidRPr="007E0B31" w:rsidRDefault="005B0DFE" w:rsidP="005B0DFE">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5B0DFE" w:rsidRPr="007E0B31" w14:paraId="375C4E00" w14:textId="77777777" w:rsidTr="57E8CC90">
        <w:trPr>
          <w:cantSplit/>
        </w:trPr>
        <w:tc>
          <w:tcPr>
            <w:tcW w:w="2884" w:type="dxa"/>
          </w:tcPr>
          <w:p w14:paraId="1EAC68C5" w14:textId="2FCFB406" w:rsidR="005B0DFE" w:rsidRDefault="005B0DFE" w:rsidP="005B0DFE">
            <w:pPr>
              <w:pStyle w:val="Arial11Bold"/>
              <w:rPr>
                <w:rFonts w:cs="Arial"/>
              </w:rPr>
            </w:pPr>
            <w:r>
              <w:rPr>
                <w:rFonts w:cs="Arial"/>
              </w:rPr>
              <w:t>Restricted</w:t>
            </w:r>
          </w:p>
        </w:tc>
        <w:tc>
          <w:tcPr>
            <w:tcW w:w="6634" w:type="dxa"/>
          </w:tcPr>
          <w:p w14:paraId="573C1772" w14:textId="01CB4CF7" w:rsidR="005B0DFE" w:rsidRPr="008D5BEE" w:rsidRDefault="005B0DFE" w:rsidP="005B0DFE">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5B0DFE" w:rsidRPr="007E0B31" w14:paraId="43440108" w14:textId="77777777" w:rsidTr="57E8CC90">
        <w:trPr>
          <w:cantSplit/>
        </w:trPr>
        <w:tc>
          <w:tcPr>
            <w:tcW w:w="2884" w:type="dxa"/>
          </w:tcPr>
          <w:p w14:paraId="2D0B4C2D" w14:textId="026534D0" w:rsidR="005B0DFE" w:rsidRPr="000B7208" w:rsidRDefault="005B0DFE" w:rsidP="005B0DFE">
            <w:pPr>
              <w:pStyle w:val="Arial11Bold"/>
              <w:rPr>
                <w:rFonts w:cs="Arial"/>
              </w:rPr>
            </w:pPr>
            <w:r w:rsidRPr="002510FF">
              <w:rPr>
                <w:rFonts w:cs="Arial"/>
                <w:bCs/>
              </w:rPr>
              <w:lastRenderedPageBreak/>
              <w:t>ROCOF</w:t>
            </w:r>
          </w:p>
        </w:tc>
        <w:tc>
          <w:tcPr>
            <w:tcW w:w="6634" w:type="dxa"/>
          </w:tcPr>
          <w:p w14:paraId="257637B6" w14:textId="7FA7C548" w:rsidR="005B0DFE" w:rsidRPr="000B7208" w:rsidRDefault="005B0DFE" w:rsidP="005B0DFE">
            <w:pPr>
              <w:pStyle w:val="TableArial11"/>
              <w:rPr>
                <w:rFonts w:cs="Arial"/>
                <w:b/>
              </w:rPr>
            </w:pPr>
            <w:r w:rsidRPr="002510FF">
              <w:rPr>
                <w:rFonts w:cs="Arial"/>
                <w:b/>
              </w:rPr>
              <w:t>Rate of Change of Frequency</w:t>
            </w:r>
          </w:p>
        </w:tc>
      </w:tr>
      <w:tr w:rsidR="005B0DFE" w:rsidRPr="007E0B31" w14:paraId="724EBAD0" w14:textId="77777777" w:rsidTr="57E8CC90">
        <w:trPr>
          <w:cantSplit/>
        </w:trPr>
        <w:tc>
          <w:tcPr>
            <w:tcW w:w="2884" w:type="dxa"/>
          </w:tcPr>
          <w:p w14:paraId="389CD79A" w14:textId="38EDBFB4" w:rsidR="005B0DFE" w:rsidRDefault="005B0DFE" w:rsidP="005B0DFE">
            <w:pPr>
              <w:pStyle w:val="Arial11Bold"/>
              <w:rPr>
                <w:rFonts w:cs="Arial"/>
              </w:rPr>
            </w:pPr>
            <w:r>
              <w:rPr>
                <w:rFonts w:cs="Arial"/>
              </w:rPr>
              <w:t>RR Instruction</w:t>
            </w:r>
          </w:p>
        </w:tc>
        <w:tc>
          <w:tcPr>
            <w:tcW w:w="6634" w:type="dxa"/>
          </w:tcPr>
          <w:p w14:paraId="74080257" w14:textId="66AE87CD" w:rsidR="005B0DFE" w:rsidRPr="008D5BEE" w:rsidRDefault="005B0DFE" w:rsidP="005B0DFE">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5B0DFE" w:rsidRPr="007E0B31" w14:paraId="0F2AB24C" w14:textId="77777777" w:rsidTr="57E8CC90">
        <w:trPr>
          <w:cantSplit/>
        </w:trPr>
        <w:tc>
          <w:tcPr>
            <w:tcW w:w="2884" w:type="dxa"/>
          </w:tcPr>
          <w:p w14:paraId="1069A459" w14:textId="77777777" w:rsidR="005B0DFE" w:rsidRPr="007E0B31" w:rsidRDefault="005B0DFE" w:rsidP="005B0DFE">
            <w:pPr>
              <w:pStyle w:val="Arial11Bold"/>
              <w:rPr>
                <w:rFonts w:cs="Arial"/>
              </w:rPr>
            </w:pPr>
            <w:r w:rsidRPr="007E0B31">
              <w:rPr>
                <w:rFonts w:cs="Arial"/>
              </w:rPr>
              <w:t>Safety Co-ordinator</w:t>
            </w:r>
          </w:p>
        </w:tc>
        <w:tc>
          <w:tcPr>
            <w:tcW w:w="6634" w:type="dxa"/>
          </w:tcPr>
          <w:p w14:paraId="3FD2A5AD" w14:textId="77777777" w:rsidR="005B0DFE" w:rsidRPr="007E0B31" w:rsidRDefault="005B0DFE" w:rsidP="005B0DFE">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5B0DFE" w:rsidRPr="007E0B31" w14:paraId="3A1DC384" w14:textId="77777777" w:rsidTr="57E8CC90">
        <w:trPr>
          <w:cantSplit/>
        </w:trPr>
        <w:tc>
          <w:tcPr>
            <w:tcW w:w="2884" w:type="dxa"/>
          </w:tcPr>
          <w:p w14:paraId="7406B5EB" w14:textId="77777777" w:rsidR="005B0DFE" w:rsidRPr="007E0B31" w:rsidRDefault="005B0DFE" w:rsidP="005B0DFE">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5B0DFE" w:rsidRPr="007E0B31" w:rsidRDefault="005B0DFE" w:rsidP="005B0DFE">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5B0DFE" w:rsidRPr="007E0B31" w14:paraId="70243D83" w14:textId="77777777" w:rsidTr="57E8CC90">
        <w:trPr>
          <w:cantSplit/>
        </w:trPr>
        <w:tc>
          <w:tcPr>
            <w:tcW w:w="2884" w:type="dxa"/>
          </w:tcPr>
          <w:p w14:paraId="22E262B1" w14:textId="77777777" w:rsidR="005B0DFE" w:rsidRPr="007E0B31" w:rsidRDefault="005B0DFE" w:rsidP="005B0DFE">
            <w:pPr>
              <w:pStyle w:val="Arial11Bold"/>
              <w:rPr>
                <w:rFonts w:cs="Arial"/>
              </w:rPr>
            </w:pPr>
            <w:r w:rsidRPr="007E0B31">
              <w:rPr>
                <w:rFonts w:cs="Arial"/>
              </w:rPr>
              <w:t xml:space="preserve">Safety Key </w:t>
            </w:r>
          </w:p>
        </w:tc>
        <w:tc>
          <w:tcPr>
            <w:tcW w:w="6634" w:type="dxa"/>
          </w:tcPr>
          <w:p w14:paraId="61F0DB91" w14:textId="77777777" w:rsidR="005B0DFE" w:rsidRPr="007E0B31" w:rsidRDefault="005B0DFE" w:rsidP="005B0DFE">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5B0DFE" w:rsidRPr="007E0B31" w14:paraId="30E0A369" w14:textId="77777777" w:rsidTr="57E8CC90">
        <w:trPr>
          <w:cantSplit/>
        </w:trPr>
        <w:tc>
          <w:tcPr>
            <w:tcW w:w="2884" w:type="dxa"/>
          </w:tcPr>
          <w:p w14:paraId="3958C3C0" w14:textId="77777777" w:rsidR="005B0DFE" w:rsidRPr="007E0B31" w:rsidRDefault="005B0DFE" w:rsidP="005B0DFE">
            <w:pPr>
              <w:pStyle w:val="Arial11Bold"/>
              <w:rPr>
                <w:rFonts w:cs="Arial"/>
              </w:rPr>
            </w:pPr>
            <w:r w:rsidRPr="007E0B31">
              <w:rPr>
                <w:rFonts w:cs="Arial"/>
              </w:rPr>
              <w:t>Safety Log</w:t>
            </w:r>
          </w:p>
        </w:tc>
        <w:tc>
          <w:tcPr>
            <w:tcW w:w="6634" w:type="dxa"/>
          </w:tcPr>
          <w:p w14:paraId="1D5A6BA7" w14:textId="77777777" w:rsidR="005B0DFE" w:rsidRPr="007E0B31" w:rsidRDefault="005B0DFE" w:rsidP="005B0DFE">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5B0DFE" w:rsidRPr="007E0B31" w14:paraId="7B8B0D19" w14:textId="77777777" w:rsidTr="57E8CC90">
        <w:trPr>
          <w:cantSplit/>
        </w:trPr>
        <w:tc>
          <w:tcPr>
            <w:tcW w:w="2884" w:type="dxa"/>
          </w:tcPr>
          <w:p w14:paraId="34E9C066" w14:textId="77777777" w:rsidR="005B0DFE" w:rsidRPr="007E0B31" w:rsidRDefault="005B0DFE" w:rsidP="005B0DFE">
            <w:pPr>
              <w:pStyle w:val="Arial11Bold"/>
              <w:rPr>
                <w:rFonts w:cs="Arial"/>
              </w:rPr>
            </w:pPr>
            <w:r w:rsidRPr="007E0B31">
              <w:rPr>
                <w:rFonts w:cs="Arial"/>
              </w:rPr>
              <w:t>Safety Precautions</w:t>
            </w:r>
          </w:p>
        </w:tc>
        <w:tc>
          <w:tcPr>
            <w:tcW w:w="6634" w:type="dxa"/>
          </w:tcPr>
          <w:p w14:paraId="0686C6F3" w14:textId="77777777" w:rsidR="005B0DFE" w:rsidRPr="007E0B31" w:rsidRDefault="005B0DFE" w:rsidP="005B0DFE">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5B0DFE" w:rsidRPr="007E0B31" w14:paraId="5883E205" w14:textId="77777777" w:rsidTr="57E8CC90">
        <w:trPr>
          <w:cantSplit/>
        </w:trPr>
        <w:tc>
          <w:tcPr>
            <w:tcW w:w="2884" w:type="dxa"/>
          </w:tcPr>
          <w:p w14:paraId="20827A76" w14:textId="77777777" w:rsidR="005B0DFE" w:rsidRPr="007E0B31" w:rsidRDefault="005B0DFE" w:rsidP="005B0DFE">
            <w:pPr>
              <w:pStyle w:val="Arial11Bold"/>
              <w:rPr>
                <w:rFonts w:cs="Arial"/>
              </w:rPr>
            </w:pPr>
            <w:r w:rsidRPr="007E0B31">
              <w:rPr>
                <w:rFonts w:cs="Arial"/>
              </w:rPr>
              <w:t>Safety Rules</w:t>
            </w:r>
          </w:p>
        </w:tc>
        <w:tc>
          <w:tcPr>
            <w:tcW w:w="6634" w:type="dxa"/>
          </w:tcPr>
          <w:p w14:paraId="48A0B671" w14:textId="174D5A7A" w:rsidR="005B0DFE" w:rsidRPr="007E0B31" w:rsidRDefault="005B0DFE" w:rsidP="005B0DFE">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5B0DFE" w:rsidRPr="007E0B31" w14:paraId="44AE80E0" w14:textId="77777777" w:rsidTr="57E8CC90">
        <w:trPr>
          <w:cantSplit/>
        </w:trPr>
        <w:tc>
          <w:tcPr>
            <w:tcW w:w="2884" w:type="dxa"/>
          </w:tcPr>
          <w:p w14:paraId="5682B2E8" w14:textId="77777777" w:rsidR="005B0DFE" w:rsidRPr="007E0B31" w:rsidRDefault="005B0DFE" w:rsidP="005B0DFE">
            <w:pPr>
              <w:pStyle w:val="Arial11Bold"/>
              <w:rPr>
                <w:rFonts w:cs="Arial"/>
              </w:rPr>
            </w:pPr>
            <w:r w:rsidRPr="007E0B31">
              <w:rPr>
                <w:rFonts w:cs="Arial"/>
              </w:rPr>
              <w:t>Scottish Offshore Transmission System</w:t>
            </w:r>
          </w:p>
        </w:tc>
        <w:tc>
          <w:tcPr>
            <w:tcW w:w="6634" w:type="dxa"/>
          </w:tcPr>
          <w:p w14:paraId="6F1646FE" w14:textId="77777777" w:rsidR="005B0DFE" w:rsidRPr="007E0B31" w:rsidRDefault="005B0DFE" w:rsidP="005B0DFE">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5B0DFE" w:rsidRPr="007E0B31" w14:paraId="4EC37483" w14:textId="77777777" w:rsidTr="57E8CC90">
        <w:trPr>
          <w:cantSplit/>
        </w:trPr>
        <w:tc>
          <w:tcPr>
            <w:tcW w:w="2884" w:type="dxa"/>
          </w:tcPr>
          <w:p w14:paraId="7592DBED" w14:textId="77777777" w:rsidR="005B0DFE" w:rsidRPr="007E0B31" w:rsidRDefault="005B0DFE" w:rsidP="005B0DFE">
            <w:pPr>
              <w:pStyle w:val="Arial11Bold"/>
              <w:rPr>
                <w:rFonts w:cs="Arial"/>
              </w:rPr>
            </w:pPr>
            <w:r w:rsidRPr="007E0B31">
              <w:rPr>
                <w:rFonts w:cs="Arial"/>
              </w:rPr>
              <w:t>Scottish Offshore Transmission Licensee</w:t>
            </w:r>
          </w:p>
        </w:tc>
        <w:tc>
          <w:tcPr>
            <w:tcW w:w="6634" w:type="dxa"/>
          </w:tcPr>
          <w:p w14:paraId="1E0C090A" w14:textId="77777777" w:rsidR="005B0DFE" w:rsidRPr="007E0B31" w:rsidRDefault="005B0DFE" w:rsidP="005B0DFE">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5B0DFE" w:rsidRPr="007E0B31" w14:paraId="46996A6A" w14:textId="77777777" w:rsidTr="57E8CC90">
        <w:trPr>
          <w:cantSplit/>
        </w:trPr>
        <w:tc>
          <w:tcPr>
            <w:tcW w:w="2884" w:type="dxa"/>
          </w:tcPr>
          <w:p w14:paraId="3B59A20D" w14:textId="77777777" w:rsidR="005B0DFE" w:rsidRPr="007E0B31" w:rsidRDefault="005B0DFE" w:rsidP="005B0DFE">
            <w:pPr>
              <w:pStyle w:val="Arial11Bold"/>
              <w:rPr>
                <w:rFonts w:cs="Arial"/>
              </w:rPr>
            </w:pPr>
            <w:r w:rsidRPr="007E0B31">
              <w:rPr>
                <w:rFonts w:cs="Arial"/>
              </w:rPr>
              <w:t>Scottish Transmission System</w:t>
            </w:r>
          </w:p>
        </w:tc>
        <w:tc>
          <w:tcPr>
            <w:tcW w:w="6634" w:type="dxa"/>
          </w:tcPr>
          <w:p w14:paraId="78AAAC1A" w14:textId="77777777" w:rsidR="005B0DFE" w:rsidRPr="007E0B31" w:rsidRDefault="005B0DFE" w:rsidP="005B0DFE">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5B0DFE" w:rsidRPr="007E0B31" w14:paraId="51287B91" w14:textId="77777777" w:rsidTr="57E8CC90">
        <w:trPr>
          <w:cantSplit/>
        </w:trPr>
        <w:tc>
          <w:tcPr>
            <w:tcW w:w="2884" w:type="dxa"/>
          </w:tcPr>
          <w:p w14:paraId="06943FD9" w14:textId="77777777" w:rsidR="005B0DFE" w:rsidRPr="007E0B31" w:rsidRDefault="005B0DFE" w:rsidP="005B0DFE">
            <w:pPr>
              <w:pStyle w:val="Arial11Bold"/>
              <w:rPr>
                <w:rFonts w:cs="Arial"/>
              </w:rPr>
            </w:pPr>
            <w:r w:rsidRPr="007E0B31">
              <w:rPr>
                <w:rFonts w:cs="Arial"/>
              </w:rPr>
              <w:t>Scottish User</w:t>
            </w:r>
          </w:p>
        </w:tc>
        <w:tc>
          <w:tcPr>
            <w:tcW w:w="6634" w:type="dxa"/>
          </w:tcPr>
          <w:p w14:paraId="00622B6C" w14:textId="77777777" w:rsidR="005B0DFE" w:rsidRPr="007E0B31" w:rsidRDefault="005B0DFE" w:rsidP="005B0DFE">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5B0DFE" w:rsidRPr="007E0B31" w14:paraId="3C0B3E03" w14:textId="77777777" w:rsidTr="57E8CC90">
        <w:trPr>
          <w:cantSplit/>
        </w:trPr>
        <w:tc>
          <w:tcPr>
            <w:tcW w:w="2884" w:type="dxa"/>
          </w:tcPr>
          <w:p w14:paraId="0790467A" w14:textId="0FEE74A2" w:rsidR="005B0DFE" w:rsidRPr="007E0B31" w:rsidRDefault="005B0DFE" w:rsidP="005B0DFE">
            <w:pPr>
              <w:pStyle w:val="Arial11Bold"/>
              <w:rPr>
                <w:rFonts w:cs="Arial"/>
              </w:rPr>
            </w:pPr>
            <w:r>
              <w:rPr>
                <w:rFonts w:cs="Arial"/>
              </w:rPr>
              <w:t>Secondary BM Unit</w:t>
            </w:r>
          </w:p>
        </w:tc>
        <w:tc>
          <w:tcPr>
            <w:tcW w:w="6634" w:type="dxa"/>
          </w:tcPr>
          <w:p w14:paraId="44EC65D4" w14:textId="2371A3C1" w:rsidR="005B0DFE" w:rsidRPr="007E0B31" w:rsidRDefault="005B0DFE" w:rsidP="005B0DFE">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5B0DFE" w:rsidRPr="007E0B31" w14:paraId="76062AB2" w14:textId="77777777" w:rsidTr="57E8CC90">
        <w:trPr>
          <w:cantSplit/>
        </w:trPr>
        <w:tc>
          <w:tcPr>
            <w:tcW w:w="2884" w:type="dxa"/>
          </w:tcPr>
          <w:p w14:paraId="19193F66" w14:textId="77777777" w:rsidR="005B0DFE" w:rsidRPr="007E0B31" w:rsidRDefault="005B0DFE" w:rsidP="005B0DFE">
            <w:pPr>
              <w:pStyle w:val="Arial11Bold"/>
              <w:rPr>
                <w:rFonts w:cs="Arial"/>
              </w:rPr>
            </w:pPr>
            <w:r w:rsidRPr="007E0B31">
              <w:rPr>
                <w:rFonts w:cs="Arial"/>
              </w:rPr>
              <w:lastRenderedPageBreak/>
              <w:t>Secondary Response</w:t>
            </w:r>
          </w:p>
        </w:tc>
        <w:tc>
          <w:tcPr>
            <w:tcW w:w="6634" w:type="dxa"/>
          </w:tcPr>
          <w:p w14:paraId="78A1E61F" w14:textId="77777777" w:rsidR="005B0DFE" w:rsidRPr="007E0B31" w:rsidRDefault="005B0DFE" w:rsidP="005B0DFE">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5B0DFE" w:rsidRPr="007E0B31" w14:paraId="564540DA" w14:textId="77777777" w:rsidTr="57E8CC90">
        <w:trPr>
          <w:cantSplit/>
        </w:trPr>
        <w:tc>
          <w:tcPr>
            <w:tcW w:w="2884" w:type="dxa"/>
          </w:tcPr>
          <w:p w14:paraId="65A0DD2E" w14:textId="77777777" w:rsidR="005B0DFE" w:rsidRPr="007E0B31" w:rsidRDefault="005B0DFE" w:rsidP="005B0DFE">
            <w:pPr>
              <w:pStyle w:val="Arial11Bold"/>
              <w:rPr>
                <w:rFonts w:cs="Arial"/>
              </w:rPr>
            </w:pPr>
            <w:r w:rsidRPr="007E0B31">
              <w:rPr>
                <w:rFonts w:cs="Arial"/>
              </w:rPr>
              <w:t>Secretary of State</w:t>
            </w:r>
          </w:p>
        </w:tc>
        <w:tc>
          <w:tcPr>
            <w:tcW w:w="6634" w:type="dxa"/>
          </w:tcPr>
          <w:p w14:paraId="67522AEA" w14:textId="77777777" w:rsidR="005B0DFE" w:rsidRPr="007E0B31" w:rsidRDefault="005B0DFE" w:rsidP="005B0DFE">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5B0DFE" w:rsidRPr="007E0B31" w14:paraId="240349FB" w14:textId="77777777" w:rsidTr="57E8CC90">
        <w:trPr>
          <w:cantSplit/>
        </w:trPr>
        <w:tc>
          <w:tcPr>
            <w:tcW w:w="2884" w:type="dxa"/>
          </w:tcPr>
          <w:p w14:paraId="39D5CFF9" w14:textId="77777777" w:rsidR="005B0DFE" w:rsidRPr="007E0B31" w:rsidRDefault="005B0DFE" w:rsidP="005B0DFE">
            <w:pPr>
              <w:pStyle w:val="Arial11Bold"/>
              <w:rPr>
                <w:rFonts w:cs="Arial"/>
              </w:rPr>
            </w:pPr>
            <w:r w:rsidRPr="007E0B31">
              <w:rPr>
                <w:rFonts w:cs="Arial"/>
              </w:rPr>
              <w:t>Secured Event</w:t>
            </w:r>
          </w:p>
        </w:tc>
        <w:tc>
          <w:tcPr>
            <w:tcW w:w="6634" w:type="dxa"/>
          </w:tcPr>
          <w:p w14:paraId="5A98690F"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5B0DFE" w:rsidRPr="007E0B31" w14:paraId="646622AD" w14:textId="77777777" w:rsidTr="57E8CC90">
        <w:trPr>
          <w:cantSplit/>
        </w:trPr>
        <w:tc>
          <w:tcPr>
            <w:tcW w:w="2884" w:type="dxa"/>
          </w:tcPr>
          <w:p w14:paraId="2D39DA62" w14:textId="77777777" w:rsidR="005B0DFE" w:rsidRPr="007E0B31" w:rsidRDefault="005B0DFE" w:rsidP="005B0DFE">
            <w:pPr>
              <w:pStyle w:val="Arial11Bold"/>
              <w:rPr>
                <w:rFonts w:cs="Arial"/>
              </w:rPr>
            </w:pPr>
            <w:r w:rsidRPr="007E0B31">
              <w:rPr>
                <w:rFonts w:cs="Arial"/>
              </w:rPr>
              <w:t>Security and Quality of Supply Standard (SQSS)</w:t>
            </w:r>
          </w:p>
        </w:tc>
        <w:tc>
          <w:tcPr>
            <w:tcW w:w="6634" w:type="dxa"/>
          </w:tcPr>
          <w:p w14:paraId="1F7B9DEC" w14:textId="2AF3787A" w:rsidR="005B0DFE" w:rsidRPr="007E0B31" w:rsidRDefault="005B0DFE" w:rsidP="005B0DFE">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00C23694">
              <w:rPr>
                <w:rFonts w:cs="Arial"/>
                <w:bCs/>
              </w:rPr>
              <w:t xml:space="preserve"> and the </w:t>
            </w:r>
            <w:r w:rsidR="00C23694">
              <w:rPr>
                <w:rFonts w:cs="Arial"/>
                <w:b/>
              </w:rPr>
              <w:t>ESO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5B0DFE" w:rsidRPr="007E0B31" w14:paraId="6D1F96AD" w14:textId="77777777" w:rsidTr="57E8CC90">
        <w:trPr>
          <w:cantSplit/>
        </w:trPr>
        <w:tc>
          <w:tcPr>
            <w:tcW w:w="2884" w:type="dxa"/>
          </w:tcPr>
          <w:p w14:paraId="3D4D2CAD" w14:textId="77777777" w:rsidR="005B0DFE" w:rsidRPr="007E0B31" w:rsidRDefault="005B0DFE" w:rsidP="005B0DFE">
            <w:pPr>
              <w:pStyle w:val="Arial11Bold"/>
              <w:rPr>
                <w:rFonts w:cs="Arial"/>
              </w:rPr>
            </w:pPr>
            <w:r w:rsidRPr="007E0B31">
              <w:rPr>
                <w:rFonts w:cs="Arial"/>
              </w:rPr>
              <w:t>Self-Governance Criteria</w:t>
            </w:r>
          </w:p>
        </w:tc>
        <w:tc>
          <w:tcPr>
            <w:tcW w:w="6634" w:type="dxa"/>
          </w:tcPr>
          <w:p w14:paraId="54B7BCEB" w14:textId="77777777" w:rsidR="005B0DFE" w:rsidRPr="007E0B31" w:rsidRDefault="005B0DFE" w:rsidP="005B0DFE">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5B0DFE" w:rsidRPr="007E0B31" w:rsidRDefault="005B0DFE" w:rsidP="005B0DFE">
            <w:pPr>
              <w:pStyle w:val="TableArial11"/>
              <w:numPr>
                <w:ilvl w:val="0"/>
                <w:numId w:val="8"/>
              </w:numPr>
              <w:rPr>
                <w:rFonts w:cs="Arial"/>
              </w:rPr>
            </w:pPr>
            <w:r w:rsidRPr="007E0B31">
              <w:rPr>
                <w:rFonts w:cs="Arial"/>
              </w:rPr>
              <w:t>is unlikely to have a material effect on:</w:t>
            </w:r>
          </w:p>
          <w:p w14:paraId="0AFA7F7C" w14:textId="77777777" w:rsidR="005B0DFE" w:rsidRPr="007E0B31" w:rsidRDefault="005B0DFE" w:rsidP="005B0DFE">
            <w:pPr>
              <w:pStyle w:val="TableArial11"/>
              <w:numPr>
                <w:ilvl w:val="0"/>
                <w:numId w:val="9"/>
              </w:numPr>
              <w:rPr>
                <w:rFonts w:cs="Arial"/>
              </w:rPr>
            </w:pPr>
            <w:r w:rsidRPr="007E0B31">
              <w:rPr>
                <w:rFonts w:cs="Arial"/>
              </w:rPr>
              <w:t>existing or future electricity consumers; and</w:t>
            </w:r>
          </w:p>
          <w:p w14:paraId="46F9696D" w14:textId="29B1C8A6" w:rsidR="005B0DFE" w:rsidRPr="007E0B31" w:rsidRDefault="005B0DFE" w:rsidP="005B0DFE">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5B0DFE" w:rsidRPr="007E0B31" w:rsidRDefault="005B0DFE" w:rsidP="005B0DFE">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5B0DFE" w:rsidRPr="007E0B31" w:rsidRDefault="005B0DFE" w:rsidP="005B0DFE">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5B0DFE" w:rsidRPr="007E0B31" w:rsidRDefault="005B0DFE" w:rsidP="005B0DFE">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5B0DFE" w:rsidRPr="00612E81" w:rsidRDefault="005B0DFE" w:rsidP="005B0DFE">
            <w:pPr>
              <w:pStyle w:val="TableArial11"/>
              <w:numPr>
                <w:ilvl w:val="0"/>
                <w:numId w:val="8"/>
              </w:numPr>
              <w:rPr>
                <w:rFonts w:cs="Arial"/>
              </w:rPr>
            </w:pPr>
            <w:r w:rsidRPr="00612E81">
              <w:rPr>
                <w:rFonts w:cs="Arial"/>
              </w:rPr>
              <w:t>is unlikely to discriminate between different classes of Users.</w:t>
            </w:r>
          </w:p>
          <w:p w14:paraId="766072C3" w14:textId="0AB255AC" w:rsidR="005B0DFE" w:rsidRPr="007E0B31" w:rsidRDefault="005B0DFE" w:rsidP="005B0DFE">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5B0DFE" w:rsidRPr="007E0B31" w14:paraId="519D0516" w14:textId="77777777" w:rsidTr="57E8CC90">
        <w:trPr>
          <w:cantSplit/>
        </w:trPr>
        <w:tc>
          <w:tcPr>
            <w:tcW w:w="2884" w:type="dxa"/>
          </w:tcPr>
          <w:p w14:paraId="6FE46427" w14:textId="77777777" w:rsidR="005B0DFE" w:rsidRPr="007E0B31" w:rsidRDefault="005B0DFE" w:rsidP="005B0DFE">
            <w:pPr>
              <w:pStyle w:val="Arial11Bold"/>
              <w:rPr>
                <w:rFonts w:cs="Arial"/>
              </w:rPr>
            </w:pPr>
            <w:r w:rsidRPr="007E0B31">
              <w:rPr>
                <w:rFonts w:cs="Arial"/>
              </w:rPr>
              <w:t>Self-Governance Modifications</w:t>
            </w:r>
          </w:p>
        </w:tc>
        <w:tc>
          <w:tcPr>
            <w:tcW w:w="6634" w:type="dxa"/>
          </w:tcPr>
          <w:p w14:paraId="27E32F5F" w14:textId="77777777" w:rsidR="005B0DFE" w:rsidRPr="007E0B31" w:rsidRDefault="005B0DFE" w:rsidP="005B0DFE">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5B0DFE" w:rsidRPr="007E0B31" w14:paraId="6A0ED69B" w14:textId="77777777" w:rsidTr="57E8CC90">
        <w:trPr>
          <w:cantSplit/>
        </w:trPr>
        <w:tc>
          <w:tcPr>
            <w:tcW w:w="2884" w:type="dxa"/>
          </w:tcPr>
          <w:p w14:paraId="0FD8F1F7" w14:textId="77777777" w:rsidR="005B0DFE" w:rsidRPr="007E0B31" w:rsidRDefault="005B0DFE" w:rsidP="005B0DFE">
            <w:pPr>
              <w:pStyle w:val="Arial11Bold"/>
              <w:rPr>
                <w:rFonts w:cs="Arial"/>
              </w:rPr>
            </w:pPr>
            <w:r w:rsidRPr="007E0B31">
              <w:rPr>
                <w:rFonts w:cs="Arial"/>
              </w:rPr>
              <w:t>Self-Governance Statement</w:t>
            </w:r>
          </w:p>
        </w:tc>
        <w:tc>
          <w:tcPr>
            <w:tcW w:w="6634" w:type="dxa"/>
          </w:tcPr>
          <w:p w14:paraId="10C74376" w14:textId="77777777" w:rsidR="005B0DFE" w:rsidRPr="007E0B31" w:rsidRDefault="005B0DFE" w:rsidP="005B0DFE">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5B0DFE" w:rsidRPr="007E0B31" w:rsidRDefault="005B0DFE" w:rsidP="005B0DFE">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5B0DFE" w:rsidRPr="007E0B31" w:rsidRDefault="005B0DFE" w:rsidP="005B0DFE">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5B0DFE" w:rsidRPr="007E0B31" w14:paraId="136D3FE1" w14:textId="77777777" w:rsidTr="57E8CC90">
        <w:trPr>
          <w:cantSplit/>
        </w:trPr>
        <w:tc>
          <w:tcPr>
            <w:tcW w:w="2884" w:type="dxa"/>
          </w:tcPr>
          <w:p w14:paraId="564BE747" w14:textId="77777777" w:rsidR="005B0DFE" w:rsidRPr="007E0B31" w:rsidRDefault="005B0DFE" w:rsidP="005B0DFE">
            <w:pPr>
              <w:pStyle w:val="Arial11Bold"/>
              <w:rPr>
                <w:rFonts w:cs="Arial"/>
              </w:rPr>
            </w:pPr>
            <w:r w:rsidRPr="007E0B31">
              <w:rPr>
                <w:rFonts w:cs="Arial"/>
              </w:rPr>
              <w:lastRenderedPageBreak/>
              <w:t>Setpoint Voltage</w:t>
            </w:r>
          </w:p>
        </w:tc>
        <w:tc>
          <w:tcPr>
            <w:tcW w:w="6634" w:type="dxa"/>
          </w:tcPr>
          <w:p w14:paraId="38F46902" w14:textId="77777777" w:rsidR="005B0DFE" w:rsidRPr="007E0B31" w:rsidRDefault="005B0DFE" w:rsidP="005B0DFE">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5B0DFE" w:rsidRPr="007E0B31" w14:paraId="2C5B1DCD" w14:textId="77777777" w:rsidTr="57E8CC90">
        <w:trPr>
          <w:cantSplit/>
        </w:trPr>
        <w:tc>
          <w:tcPr>
            <w:tcW w:w="2884" w:type="dxa"/>
          </w:tcPr>
          <w:p w14:paraId="61385F85" w14:textId="77777777" w:rsidR="005B0DFE" w:rsidRPr="007E0B31" w:rsidRDefault="005B0DFE" w:rsidP="005B0DFE">
            <w:pPr>
              <w:pStyle w:val="Arial11Bold"/>
              <w:rPr>
                <w:rFonts w:cs="Arial"/>
              </w:rPr>
            </w:pPr>
            <w:r w:rsidRPr="007E0B31">
              <w:rPr>
                <w:rFonts w:cs="Arial"/>
              </w:rPr>
              <w:t>Settlement Period</w:t>
            </w:r>
          </w:p>
        </w:tc>
        <w:tc>
          <w:tcPr>
            <w:tcW w:w="6634" w:type="dxa"/>
          </w:tcPr>
          <w:p w14:paraId="4AB567C7" w14:textId="77777777" w:rsidR="005B0DFE" w:rsidRPr="007E0B31" w:rsidRDefault="005B0DFE" w:rsidP="005B0DFE">
            <w:pPr>
              <w:pStyle w:val="TableArial11"/>
              <w:rPr>
                <w:rFonts w:cs="Arial"/>
              </w:rPr>
            </w:pPr>
            <w:r w:rsidRPr="007E0B31">
              <w:rPr>
                <w:rFonts w:cs="Arial"/>
              </w:rPr>
              <w:t>A period of 30 minutes ending on the hour and half-hour in each hour during a day.</w:t>
            </w:r>
          </w:p>
        </w:tc>
      </w:tr>
      <w:tr w:rsidR="005B0DFE" w:rsidRPr="007E0B31" w14:paraId="6A64B863" w14:textId="77777777" w:rsidTr="57E8CC90">
        <w:trPr>
          <w:cantSplit/>
        </w:trPr>
        <w:tc>
          <w:tcPr>
            <w:tcW w:w="2884" w:type="dxa"/>
          </w:tcPr>
          <w:p w14:paraId="702BBF4B" w14:textId="77777777" w:rsidR="005B0DFE" w:rsidRPr="007E0B31" w:rsidRDefault="005B0DFE" w:rsidP="005B0DFE">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5B0DFE" w:rsidRPr="007E0B31" w:rsidRDefault="005B0DFE" w:rsidP="005B0DFE">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5B0DFE" w:rsidRPr="007E0B31" w14:paraId="510136CA" w14:textId="77777777" w:rsidTr="57E8CC90">
        <w:trPr>
          <w:cantSplit/>
        </w:trPr>
        <w:tc>
          <w:tcPr>
            <w:tcW w:w="2884" w:type="dxa"/>
          </w:tcPr>
          <w:p w14:paraId="35028F39" w14:textId="77777777" w:rsidR="005B0DFE" w:rsidRPr="007E0B31" w:rsidRDefault="005B0DFE" w:rsidP="005B0DFE">
            <w:pPr>
              <w:pStyle w:val="Arial11Bold"/>
              <w:rPr>
                <w:rFonts w:cs="Arial"/>
                <w:lang w:val="en-US"/>
              </w:rPr>
            </w:pPr>
            <w:r w:rsidRPr="007E0B31">
              <w:rPr>
                <w:rFonts w:cs="Arial"/>
                <w:lang w:val="en-US"/>
              </w:rPr>
              <w:t>SHETL</w:t>
            </w:r>
          </w:p>
        </w:tc>
        <w:tc>
          <w:tcPr>
            <w:tcW w:w="6634" w:type="dxa"/>
          </w:tcPr>
          <w:p w14:paraId="3E3D4EB4" w14:textId="77777777" w:rsidR="005B0DFE" w:rsidRPr="007E0B31" w:rsidRDefault="005B0DFE" w:rsidP="005B0DFE">
            <w:pPr>
              <w:pStyle w:val="TableArial11"/>
              <w:rPr>
                <w:rFonts w:cs="Arial"/>
              </w:rPr>
            </w:pPr>
            <w:r w:rsidRPr="007E0B31">
              <w:rPr>
                <w:rFonts w:cs="Arial"/>
              </w:rPr>
              <w:t>Scottish Hydro-Electric Transmission Limited</w:t>
            </w:r>
            <w:r>
              <w:rPr>
                <w:rFonts w:cs="Arial"/>
              </w:rPr>
              <w:t>.</w:t>
            </w:r>
          </w:p>
        </w:tc>
      </w:tr>
      <w:tr w:rsidR="005B0DFE" w:rsidRPr="007E0B31" w14:paraId="67FED673" w14:textId="77777777" w:rsidTr="57E8CC90">
        <w:trPr>
          <w:cantSplit/>
        </w:trPr>
        <w:tc>
          <w:tcPr>
            <w:tcW w:w="2884" w:type="dxa"/>
          </w:tcPr>
          <w:p w14:paraId="369FD6B3" w14:textId="77777777" w:rsidR="005B0DFE" w:rsidRPr="007E0B31" w:rsidRDefault="005B0DFE" w:rsidP="005B0DFE">
            <w:pPr>
              <w:pStyle w:val="Arial11Bold"/>
              <w:rPr>
                <w:rFonts w:cs="Arial"/>
              </w:rPr>
            </w:pPr>
            <w:r w:rsidRPr="007E0B31">
              <w:rPr>
                <w:rFonts w:cs="Arial"/>
              </w:rPr>
              <w:t>Shutdown</w:t>
            </w:r>
          </w:p>
        </w:tc>
        <w:tc>
          <w:tcPr>
            <w:tcW w:w="6634" w:type="dxa"/>
          </w:tcPr>
          <w:p w14:paraId="6E389810" w14:textId="39840711" w:rsidR="005B0DFE" w:rsidRPr="000B675D" w:rsidRDefault="005B0DFE" w:rsidP="005B0DFE">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5B0DFE" w:rsidRPr="00105C6E" w:rsidRDefault="005B0DFE" w:rsidP="005B0DFE">
            <w:pPr>
              <w:pStyle w:val="Default"/>
              <w:jc w:val="both"/>
              <w:rPr>
                <w:sz w:val="20"/>
                <w:szCs w:val="20"/>
              </w:rPr>
            </w:pPr>
          </w:p>
          <w:p w14:paraId="15309EA0" w14:textId="77777777" w:rsidR="005B0DFE" w:rsidRDefault="005B0DFE" w:rsidP="005B0DFE">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5B0DFE" w:rsidRDefault="005B0DFE" w:rsidP="005B0DFE">
            <w:pPr>
              <w:pStyle w:val="Default"/>
              <w:jc w:val="both"/>
              <w:rPr>
                <w:sz w:val="20"/>
                <w:szCs w:val="20"/>
              </w:rPr>
            </w:pPr>
          </w:p>
          <w:p w14:paraId="6125EFD5" w14:textId="77777777" w:rsidR="005B0DFE" w:rsidRDefault="005B0DFE" w:rsidP="005B0DFE">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5B0DFE" w:rsidRPr="002A73E9" w:rsidRDefault="005B0DFE" w:rsidP="005B0DFE">
            <w:pPr>
              <w:pStyle w:val="Default"/>
              <w:jc w:val="both"/>
              <w:rPr>
                <w:sz w:val="20"/>
              </w:rPr>
            </w:pPr>
          </w:p>
        </w:tc>
      </w:tr>
      <w:tr w:rsidR="005B0DFE" w:rsidRPr="007E0B31" w14:paraId="7BC2DAF6" w14:textId="77777777" w:rsidTr="57E8CC90">
        <w:trPr>
          <w:cantSplit/>
        </w:trPr>
        <w:tc>
          <w:tcPr>
            <w:tcW w:w="2884" w:type="dxa"/>
          </w:tcPr>
          <w:p w14:paraId="3675FAA8" w14:textId="77777777" w:rsidR="005B0DFE" w:rsidRPr="007E0B31" w:rsidRDefault="005B0DFE" w:rsidP="005B0DFE">
            <w:pPr>
              <w:pStyle w:val="Arial11Bold"/>
              <w:rPr>
                <w:rFonts w:cs="Arial"/>
                <w:lang w:val="en-US"/>
              </w:rPr>
            </w:pPr>
            <w:r w:rsidRPr="007E0B31">
              <w:rPr>
                <w:rFonts w:cs="Arial"/>
                <w:lang w:val="en-US"/>
              </w:rPr>
              <w:t>Significant Code Review</w:t>
            </w:r>
          </w:p>
        </w:tc>
        <w:tc>
          <w:tcPr>
            <w:tcW w:w="6634" w:type="dxa"/>
          </w:tcPr>
          <w:p w14:paraId="671DC2B0" w14:textId="77777777" w:rsidR="005B0DFE" w:rsidRPr="007E0B31" w:rsidRDefault="005B0DFE" w:rsidP="005B0DFE">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5B0DFE" w:rsidRPr="007E0B31" w14:paraId="1B5DF07B" w14:textId="77777777" w:rsidTr="57E8CC90">
        <w:trPr>
          <w:cantSplit/>
          <w:trHeight w:val="844"/>
        </w:trPr>
        <w:tc>
          <w:tcPr>
            <w:tcW w:w="2884" w:type="dxa"/>
          </w:tcPr>
          <w:p w14:paraId="7D570753" w14:textId="77777777" w:rsidR="005B0DFE" w:rsidRPr="007E0B31" w:rsidRDefault="005B0DFE" w:rsidP="005B0DFE">
            <w:pPr>
              <w:pStyle w:val="Arial11Bold"/>
              <w:rPr>
                <w:rFonts w:cs="Arial"/>
                <w:lang w:val="en-US"/>
              </w:rPr>
            </w:pPr>
            <w:r w:rsidRPr="007E0B31">
              <w:rPr>
                <w:rFonts w:cs="Arial"/>
                <w:lang w:val="en-US"/>
              </w:rPr>
              <w:t>Significant Code Review Phase</w:t>
            </w:r>
          </w:p>
        </w:tc>
        <w:tc>
          <w:tcPr>
            <w:tcW w:w="6634" w:type="dxa"/>
          </w:tcPr>
          <w:p w14:paraId="0EC0F404" w14:textId="77777777" w:rsidR="005B0DFE" w:rsidRPr="007E0B31" w:rsidRDefault="005B0DFE" w:rsidP="005B0DFE">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5B0DFE" w:rsidRPr="007E0B31" w14:paraId="5ADB841A" w14:textId="77777777" w:rsidTr="57E8CC90">
        <w:trPr>
          <w:cantSplit/>
          <w:trHeight w:val="391"/>
        </w:trPr>
        <w:tc>
          <w:tcPr>
            <w:tcW w:w="2884" w:type="dxa"/>
          </w:tcPr>
          <w:p w14:paraId="7F34926A" w14:textId="77777777" w:rsidR="005B0DFE" w:rsidRPr="005A3DF9" w:rsidRDefault="005B0DFE" w:rsidP="005B0DFE">
            <w:pPr>
              <w:rPr>
                <w:b/>
                <w:bCs/>
              </w:rPr>
            </w:pPr>
            <w:r w:rsidRPr="005A3DF9">
              <w:rPr>
                <w:b/>
                <w:bCs/>
              </w:rPr>
              <w:t>Significant Event</w:t>
            </w:r>
          </w:p>
        </w:tc>
        <w:tc>
          <w:tcPr>
            <w:tcW w:w="6634" w:type="dxa"/>
          </w:tcPr>
          <w:p w14:paraId="1EE1E359" w14:textId="77777777" w:rsidR="005B0DFE" w:rsidRPr="005A3DF9" w:rsidRDefault="005B0DFE" w:rsidP="005B0DFE">
            <w:r w:rsidRPr="005A3DF9">
              <w:t xml:space="preserve">An </w:t>
            </w:r>
            <w:r w:rsidRPr="005A3DF9">
              <w:rPr>
                <w:b/>
                <w:bCs/>
              </w:rPr>
              <w:t>Event</w:t>
            </w:r>
            <w:r w:rsidRPr="005A3DF9">
              <w:t>, as defined in OC3.4.1.</w:t>
            </w:r>
          </w:p>
        </w:tc>
      </w:tr>
      <w:tr w:rsidR="005B0DFE" w:rsidRPr="007E0B31" w14:paraId="1BEA81BE" w14:textId="77777777" w:rsidTr="57E8CC90">
        <w:trPr>
          <w:cantSplit/>
        </w:trPr>
        <w:tc>
          <w:tcPr>
            <w:tcW w:w="2884" w:type="dxa"/>
          </w:tcPr>
          <w:p w14:paraId="7DDF6CE8" w14:textId="77777777" w:rsidR="005B0DFE" w:rsidRPr="007E0B31" w:rsidRDefault="005B0DFE" w:rsidP="005B0DFE">
            <w:pPr>
              <w:pStyle w:val="Arial11Bold"/>
              <w:rPr>
                <w:rFonts w:cs="Arial"/>
              </w:rPr>
            </w:pPr>
            <w:r w:rsidRPr="007E0B31">
              <w:rPr>
                <w:rFonts w:cs="Arial"/>
              </w:rPr>
              <w:t>Significant Incident</w:t>
            </w:r>
          </w:p>
        </w:tc>
        <w:tc>
          <w:tcPr>
            <w:tcW w:w="6634" w:type="dxa"/>
          </w:tcPr>
          <w:p w14:paraId="7F61F265" w14:textId="77777777" w:rsidR="005B0DFE" w:rsidRPr="007E0B31" w:rsidRDefault="005B0DFE" w:rsidP="005B0DFE">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5B0DFE" w:rsidRPr="007E0B31" w14:paraId="3E055DF2" w14:textId="77777777" w:rsidTr="57E8CC90">
        <w:trPr>
          <w:cantSplit/>
        </w:trPr>
        <w:tc>
          <w:tcPr>
            <w:tcW w:w="2884" w:type="dxa"/>
          </w:tcPr>
          <w:p w14:paraId="0E800888" w14:textId="77777777" w:rsidR="005B0DFE" w:rsidRPr="007E0B31" w:rsidRDefault="005B0DFE" w:rsidP="005B0DFE">
            <w:pPr>
              <w:pStyle w:val="Arial11Bold"/>
              <w:rPr>
                <w:rFonts w:cs="Arial"/>
              </w:rPr>
            </w:pPr>
            <w:r w:rsidRPr="007E0B31">
              <w:rPr>
                <w:rFonts w:cs="Arial"/>
              </w:rPr>
              <w:t>Simultaneous Tap Change</w:t>
            </w:r>
          </w:p>
        </w:tc>
        <w:tc>
          <w:tcPr>
            <w:tcW w:w="6634" w:type="dxa"/>
          </w:tcPr>
          <w:p w14:paraId="60D3F25A" w14:textId="2377F85E" w:rsidR="005B0DFE" w:rsidRPr="007E0B31" w:rsidRDefault="005B0DFE" w:rsidP="005B0DFE">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5B0DFE" w:rsidRPr="007E0B31" w14:paraId="328E6979" w14:textId="77777777" w:rsidTr="57E8CC90">
        <w:trPr>
          <w:cantSplit/>
        </w:trPr>
        <w:tc>
          <w:tcPr>
            <w:tcW w:w="2884" w:type="dxa"/>
          </w:tcPr>
          <w:p w14:paraId="7DB29454" w14:textId="260E372C" w:rsidR="005B0DFE" w:rsidRPr="009A551F" w:rsidRDefault="005B0DFE" w:rsidP="005B0DFE">
            <w:pPr>
              <w:pStyle w:val="Arial11Bold"/>
              <w:rPr>
                <w:rFonts w:cs="Arial"/>
              </w:rPr>
            </w:pPr>
            <w:r w:rsidRPr="009A551F">
              <w:rPr>
                <w:lang w:val="en-US"/>
              </w:rPr>
              <w:lastRenderedPageBreak/>
              <w:t>Single Intraday Coupling</w:t>
            </w:r>
          </w:p>
        </w:tc>
        <w:tc>
          <w:tcPr>
            <w:tcW w:w="6634" w:type="dxa"/>
          </w:tcPr>
          <w:p w14:paraId="46F14FC7" w14:textId="686B1D19" w:rsidR="005B0DFE" w:rsidRPr="009A551F" w:rsidRDefault="005B0DFE" w:rsidP="005B0DFE">
            <w:pPr>
              <w:pStyle w:val="TableArial11"/>
              <w:rPr>
                <w:rFonts w:cs="Arial"/>
              </w:rPr>
            </w:pPr>
            <w:r w:rsidRPr="009A551F">
              <w:t>The continuous process where collected orders are matched and cross-zonal capacity is allocated simultaneously for different bidding zones in the intraday market.</w:t>
            </w:r>
          </w:p>
        </w:tc>
      </w:tr>
      <w:tr w:rsidR="005B0DFE" w:rsidRPr="007E0B31" w14:paraId="5AFB48FD" w14:textId="77777777" w:rsidTr="57E8CC90">
        <w:trPr>
          <w:cantSplit/>
        </w:trPr>
        <w:tc>
          <w:tcPr>
            <w:tcW w:w="2884" w:type="dxa"/>
          </w:tcPr>
          <w:p w14:paraId="6EF1D6A4" w14:textId="77777777" w:rsidR="005B0DFE" w:rsidRPr="007E0B31" w:rsidRDefault="005B0DFE" w:rsidP="005B0DFE">
            <w:pPr>
              <w:pStyle w:val="Arial11Bold"/>
              <w:rPr>
                <w:rFonts w:cs="Arial"/>
              </w:rPr>
            </w:pPr>
            <w:r w:rsidRPr="007E0B31">
              <w:rPr>
                <w:rFonts w:cs="Arial"/>
              </w:rPr>
              <w:t>Single Line Diagram</w:t>
            </w:r>
          </w:p>
        </w:tc>
        <w:tc>
          <w:tcPr>
            <w:tcW w:w="6634" w:type="dxa"/>
          </w:tcPr>
          <w:p w14:paraId="4EC44797" w14:textId="77777777" w:rsidR="005B0DFE" w:rsidRPr="007E0B31" w:rsidRDefault="005B0DFE" w:rsidP="005B0DFE">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5B0DFE" w:rsidRPr="007E0B31" w14:paraId="465C7113" w14:textId="77777777" w:rsidTr="57E8CC90">
        <w:trPr>
          <w:cantSplit/>
        </w:trPr>
        <w:tc>
          <w:tcPr>
            <w:tcW w:w="2884" w:type="dxa"/>
          </w:tcPr>
          <w:p w14:paraId="752C09A5" w14:textId="77777777" w:rsidR="005B0DFE" w:rsidRPr="007E0B31" w:rsidRDefault="005B0DFE" w:rsidP="005B0DFE">
            <w:pPr>
              <w:pStyle w:val="Arial11Bold"/>
              <w:rPr>
                <w:rFonts w:cs="Arial"/>
              </w:rPr>
            </w:pPr>
            <w:r w:rsidRPr="007E0B31">
              <w:rPr>
                <w:rFonts w:cs="Arial"/>
              </w:rPr>
              <w:t>Single Point of Connection</w:t>
            </w:r>
          </w:p>
        </w:tc>
        <w:tc>
          <w:tcPr>
            <w:tcW w:w="6634" w:type="dxa"/>
          </w:tcPr>
          <w:p w14:paraId="357AE2D2" w14:textId="77777777" w:rsidR="005B0DFE" w:rsidRPr="007E0B31" w:rsidRDefault="005B0DFE" w:rsidP="005B0DFE">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5B0DFE" w:rsidRPr="007E0B31" w14:paraId="6F54CDA0" w14:textId="77777777" w:rsidTr="57E8CC90">
        <w:trPr>
          <w:cantSplit/>
        </w:trPr>
        <w:tc>
          <w:tcPr>
            <w:tcW w:w="2884" w:type="dxa"/>
          </w:tcPr>
          <w:p w14:paraId="636AB71F" w14:textId="77777777" w:rsidR="005B0DFE" w:rsidRPr="007E0B31" w:rsidRDefault="005B0DFE" w:rsidP="005B0DFE">
            <w:pPr>
              <w:pStyle w:val="Arial11Bold"/>
              <w:rPr>
                <w:rFonts w:cs="Arial"/>
              </w:rPr>
            </w:pPr>
            <w:r w:rsidRPr="007E0B31">
              <w:rPr>
                <w:rFonts w:cs="Arial"/>
              </w:rPr>
              <w:t>Site Common Drawings</w:t>
            </w:r>
          </w:p>
        </w:tc>
        <w:tc>
          <w:tcPr>
            <w:tcW w:w="6634" w:type="dxa"/>
          </w:tcPr>
          <w:p w14:paraId="10001C92" w14:textId="77777777" w:rsidR="005B0DFE" w:rsidRPr="007E0B31" w:rsidRDefault="005B0DFE" w:rsidP="005B0DFE">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5B0DFE" w:rsidRPr="007E0B31" w14:paraId="5735D188" w14:textId="77777777" w:rsidTr="57E8CC90">
        <w:trPr>
          <w:cantSplit/>
        </w:trPr>
        <w:tc>
          <w:tcPr>
            <w:tcW w:w="2884" w:type="dxa"/>
          </w:tcPr>
          <w:p w14:paraId="236162FF" w14:textId="77777777" w:rsidR="005B0DFE" w:rsidRPr="007E0B31" w:rsidRDefault="005B0DFE" w:rsidP="005B0DFE">
            <w:pPr>
              <w:pStyle w:val="Arial11Bold"/>
              <w:rPr>
                <w:rFonts w:cs="Arial"/>
              </w:rPr>
            </w:pPr>
            <w:r w:rsidRPr="007E0B31">
              <w:rPr>
                <w:rFonts w:cs="Arial"/>
              </w:rPr>
              <w:t xml:space="preserve">Site Responsibility Schedule </w:t>
            </w:r>
          </w:p>
        </w:tc>
        <w:tc>
          <w:tcPr>
            <w:tcW w:w="6634" w:type="dxa"/>
          </w:tcPr>
          <w:p w14:paraId="6A1F8B74" w14:textId="77777777" w:rsidR="005B0DFE" w:rsidRPr="007E0B31" w:rsidRDefault="005B0DFE" w:rsidP="005B0DFE">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5B0DFE" w:rsidRPr="007E0B31" w14:paraId="44F903ED" w14:textId="77777777" w:rsidTr="57E8CC90">
        <w:trPr>
          <w:cantSplit/>
        </w:trPr>
        <w:tc>
          <w:tcPr>
            <w:tcW w:w="2884" w:type="dxa"/>
          </w:tcPr>
          <w:p w14:paraId="5414AA24" w14:textId="4D9D656D" w:rsidR="005B0DFE" w:rsidRPr="007E0B31" w:rsidRDefault="005B0DFE" w:rsidP="005B0DFE">
            <w:pPr>
              <w:pStyle w:val="Arial11Bold"/>
              <w:rPr>
                <w:rFonts w:cs="Arial"/>
              </w:rPr>
            </w:pPr>
            <w:r w:rsidRPr="009D62AD">
              <w:rPr>
                <w:bCs/>
              </w:rPr>
              <w:t>Situation Data</w:t>
            </w:r>
          </w:p>
        </w:tc>
        <w:tc>
          <w:tcPr>
            <w:tcW w:w="6634" w:type="dxa"/>
          </w:tcPr>
          <w:p w14:paraId="37D0166C" w14:textId="2A48EEAD" w:rsidR="005B0DFE" w:rsidRPr="007E0B31" w:rsidRDefault="005B0DFE" w:rsidP="005B0DFE">
            <w:pPr>
              <w:pStyle w:val="TableArial11"/>
              <w:rPr>
                <w:rFonts w:cs="Arial"/>
              </w:rPr>
            </w:pPr>
            <w:r w:rsidRPr="009D62AD">
              <w:t>Data representing an operational state of an electricity system, including demand and generation output and switch positions.</w:t>
            </w:r>
          </w:p>
        </w:tc>
      </w:tr>
      <w:tr w:rsidR="005B0DFE" w:rsidRPr="007E0B31" w14:paraId="45E94789" w14:textId="77777777" w:rsidTr="57E8CC90">
        <w:trPr>
          <w:cantSplit/>
        </w:trPr>
        <w:tc>
          <w:tcPr>
            <w:tcW w:w="2884" w:type="dxa"/>
          </w:tcPr>
          <w:p w14:paraId="46B439EE" w14:textId="77777777" w:rsidR="005B0DFE" w:rsidRPr="007E0B31" w:rsidRDefault="005B0DFE" w:rsidP="005B0DFE">
            <w:pPr>
              <w:pStyle w:val="Arial11Bold"/>
              <w:rPr>
                <w:rFonts w:cs="Arial"/>
              </w:rPr>
            </w:pPr>
            <w:r w:rsidRPr="007E0B31">
              <w:rPr>
                <w:rFonts w:cs="Arial"/>
              </w:rPr>
              <w:t>Slope</w:t>
            </w:r>
          </w:p>
        </w:tc>
        <w:tc>
          <w:tcPr>
            <w:tcW w:w="6634" w:type="dxa"/>
          </w:tcPr>
          <w:p w14:paraId="0B1F2C0B" w14:textId="77777777" w:rsidR="005B0DFE" w:rsidRPr="007E0B31" w:rsidRDefault="005B0DFE" w:rsidP="005B0DFE">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5B0DFE" w:rsidRPr="007E0B31" w14:paraId="37CB2940" w14:textId="77777777" w:rsidTr="57E8CC90">
        <w:trPr>
          <w:cantSplit/>
        </w:trPr>
        <w:tc>
          <w:tcPr>
            <w:tcW w:w="2884" w:type="dxa"/>
          </w:tcPr>
          <w:p w14:paraId="216A2CB0" w14:textId="77777777" w:rsidR="005B0DFE" w:rsidRPr="007E0B31" w:rsidRDefault="005B0DFE" w:rsidP="005B0DFE">
            <w:pPr>
              <w:pStyle w:val="Arial11Bold"/>
              <w:rPr>
                <w:rFonts w:cs="Arial"/>
              </w:rPr>
            </w:pPr>
            <w:r w:rsidRPr="007E0B31">
              <w:rPr>
                <w:rFonts w:cs="Arial"/>
              </w:rPr>
              <w:t>Small Participant</w:t>
            </w:r>
          </w:p>
        </w:tc>
        <w:tc>
          <w:tcPr>
            <w:tcW w:w="6634" w:type="dxa"/>
          </w:tcPr>
          <w:p w14:paraId="01410E38" w14:textId="77777777" w:rsidR="005B0DFE" w:rsidRPr="007E0B31" w:rsidRDefault="005B0DFE" w:rsidP="005B0DFE">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5B0DFE" w:rsidRPr="007E0B31" w14:paraId="1F395979" w14:textId="77777777" w:rsidTr="57E8CC90">
        <w:trPr>
          <w:cantSplit/>
        </w:trPr>
        <w:tc>
          <w:tcPr>
            <w:tcW w:w="2884" w:type="dxa"/>
          </w:tcPr>
          <w:p w14:paraId="07FA4ADB" w14:textId="77777777" w:rsidR="005B0DFE" w:rsidRPr="007E0B31" w:rsidRDefault="005B0DFE" w:rsidP="005B0DFE">
            <w:pPr>
              <w:pStyle w:val="Arial11Bold"/>
              <w:rPr>
                <w:rFonts w:cs="Arial"/>
              </w:rPr>
            </w:pPr>
            <w:r w:rsidRPr="007E0B31">
              <w:rPr>
                <w:rFonts w:cs="Arial"/>
              </w:rPr>
              <w:lastRenderedPageBreak/>
              <w:t>Small Power Station</w:t>
            </w:r>
          </w:p>
        </w:tc>
        <w:tc>
          <w:tcPr>
            <w:tcW w:w="6634" w:type="dxa"/>
          </w:tcPr>
          <w:p w14:paraId="281660E4" w14:textId="77777777" w:rsidR="005B0DFE" w:rsidRPr="007E0B31" w:rsidRDefault="005B0DFE" w:rsidP="005B0DFE">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directly connected to:</w:t>
            </w:r>
          </w:p>
          <w:p w14:paraId="13A62CE9" w14:textId="4218E8A6" w:rsidR="005B0DFE" w:rsidRPr="007E0B31" w:rsidRDefault="005B0DFE" w:rsidP="005B0DFE">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5B0DFE" w:rsidRPr="007E0B31" w:rsidRDefault="005B0DFE" w:rsidP="005B0DFE">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5B0DFE" w:rsidRPr="007E0B31" w:rsidRDefault="005B0DFE" w:rsidP="005B0DFE">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5B0DFE" w:rsidRPr="007E0B31" w:rsidRDefault="005B0DFE" w:rsidP="005B0DFE">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5B0DFE" w:rsidRPr="007E0B31" w:rsidRDefault="005B0DFE" w:rsidP="005B0DFE">
            <w:pPr>
              <w:pStyle w:val="TableArial11"/>
              <w:ind w:left="567" w:hanging="567"/>
              <w:rPr>
                <w:rFonts w:cs="Arial"/>
              </w:rPr>
            </w:pPr>
            <w:r w:rsidRPr="007E0B31">
              <w:rPr>
                <w:rFonts w:cs="Arial"/>
              </w:rPr>
              <w:t>or,</w:t>
            </w:r>
          </w:p>
          <w:p w14:paraId="7EB0BBC3"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5B0DFE" w:rsidRPr="007E0B31" w:rsidRDefault="005B0DFE" w:rsidP="005B0DFE">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5B0DFE" w:rsidRPr="007E0B31" w:rsidRDefault="005B0DFE" w:rsidP="005B0DFE">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5B0DFE" w:rsidRPr="007E0B31" w:rsidRDefault="005B0DFE" w:rsidP="005B0DFE">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5B0DFE" w:rsidRPr="007E0B31" w:rsidRDefault="005B0DFE" w:rsidP="005B0DFE">
            <w:pPr>
              <w:pStyle w:val="TableArial11"/>
              <w:ind w:left="567" w:hanging="567"/>
              <w:rPr>
                <w:rFonts w:cs="Arial"/>
              </w:rPr>
            </w:pPr>
            <w:r w:rsidRPr="007E0B31">
              <w:rPr>
                <w:rFonts w:cs="Arial"/>
              </w:rPr>
              <w:t>or,</w:t>
            </w:r>
          </w:p>
          <w:p w14:paraId="6997783A"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5B0DFE" w:rsidRPr="007E0B31" w:rsidRDefault="005B0DFE" w:rsidP="005B0DFE">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5B0DFE" w:rsidRPr="007E0B31" w:rsidRDefault="005B0DFE" w:rsidP="005B0DFE">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5B0DFE" w:rsidRPr="007E0B31" w:rsidRDefault="005B0DFE" w:rsidP="005B0DFE">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5B0DFE" w:rsidRPr="007E0B31" w:rsidRDefault="005B0DFE" w:rsidP="005B0DFE">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5B0DFE" w:rsidRPr="007E0B31" w14:paraId="74330F97" w14:textId="77777777" w:rsidTr="57E8CC90">
        <w:trPr>
          <w:cantSplit/>
        </w:trPr>
        <w:tc>
          <w:tcPr>
            <w:tcW w:w="2884" w:type="dxa"/>
          </w:tcPr>
          <w:p w14:paraId="5A5E140C" w14:textId="79818CF3" w:rsidR="005B0DFE" w:rsidRPr="007E0B31" w:rsidRDefault="005B0DFE" w:rsidP="005B0DFE">
            <w:pPr>
              <w:pStyle w:val="Arial11Bold"/>
              <w:rPr>
                <w:rFonts w:cs="Arial"/>
              </w:rPr>
            </w:pPr>
            <w:r w:rsidRPr="009D62AD">
              <w:rPr>
                <w:bCs/>
              </w:rPr>
              <w:t>Solved PSM</w:t>
            </w:r>
          </w:p>
        </w:tc>
        <w:tc>
          <w:tcPr>
            <w:tcW w:w="6634" w:type="dxa"/>
          </w:tcPr>
          <w:p w14:paraId="663401B9" w14:textId="7A0934B8" w:rsidR="005B0DFE" w:rsidRPr="007E0B31" w:rsidRDefault="005B0DFE" w:rsidP="005B0DFE">
            <w:pPr>
              <w:pStyle w:val="TableArial11"/>
              <w:jc w:val="left"/>
              <w:rPr>
                <w:rFonts w:cs="Arial"/>
              </w:rPr>
            </w:pPr>
            <w:r w:rsidRPr="009D62AD">
              <w:t xml:space="preserve">A </w:t>
            </w:r>
            <w:r w:rsidRPr="009D62AD">
              <w:rPr>
                <w:b/>
                <w:bCs/>
              </w:rPr>
              <w:t>PSM</w:t>
            </w:r>
            <w:r w:rsidRPr="009D62AD">
              <w:t xml:space="preserve"> which includes </w:t>
            </w:r>
            <w:r w:rsidRPr="009D62AD">
              <w:rPr>
                <w:b/>
                <w:bCs/>
              </w:rPr>
              <w:t>Structural Data</w:t>
            </w:r>
            <w:r w:rsidRPr="009D62AD">
              <w:t xml:space="preserve">, </w:t>
            </w:r>
            <w:r w:rsidRPr="009D62AD">
              <w:rPr>
                <w:b/>
                <w:bCs/>
              </w:rPr>
              <w:t>Situation Data</w:t>
            </w:r>
            <w:r w:rsidRPr="009D62AD">
              <w:t xml:space="preserve">, and </w:t>
            </w:r>
            <w:r w:rsidRPr="009D62AD">
              <w:rPr>
                <w:b/>
                <w:bCs/>
              </w:rPr>
              <w:t>Solution Data</w:t>
            </w:r>
            <w:r w:rsidRPr="009D62AD">
              <w:t>.</w:t>
            </w:r>
          </w:p>
        </w:tc>
      </w:tr>
      <w:tr w:rsidR="005B0DFE" w:rsidRPr="007E0B31" w14:paraId="21FC31E3" w14:textId="77777777" w:rsidTr="57E8CC90">
        <w:trPr>
          <w:cantSplit/>
        </w:trPr>
        <w:tc>
          <w:tcPr>
            <w:tcW w:w="2884" w:type="dxa"/>
          </w:tcPr>
          <w:p w14:paraId="5E8D86A0" w14:textId="5B20B7EB" w:rsidR="005B0DFE" w:rsidRPr="007E0B31" w:rsidRDefault="005B0DFE" w:rsidP="005B0DFE">
            <w:pPr>
              <w:pStyle w:val="Arial11Bold"/>
              <w:rPr>
                <w:rFonts w:cs="Arial"/>
              </w:rPr>
            </w:pPr>
            <w:r w:rsidRPr="009D62AD">
              <w:rPr>
                <w:bCs/>
              </w:rPr>
              <w:t>Solution Data</w:t>
            </w:r>
          </w:p>
        </w:tc>
        <w:tc>
          <w:tcPr>
            <w:tcW w:w="6634" w:type="dxa"/>
          </w:tcPr>
          <w:p w14:paraId="76728243" w14:textId="330D6394" w:rsidR="005B0DFE" w:rsidRPr="007E0B31" w:rsidRDefault="005B0DFE" w:rsidP="005B0DFE">
            <w:pPr>
              <w:pStyle w:val="TableArial11"/>
              <w:rPr>
                <w:rFonts w:cs="Arial"/>
              </w:rPr>
            </w:pPr>
            <w:r w:rsidRPr="009D62AD">
              <w:t xml:space="preserve">Data comprising the results of a steady-state power flow calculation and/or short circuit calculation, together with topology, voltage, and power flow data representing a steady-state solution using coordinated </w:t>
            </w:r>
            <w:r w:rsidRPr="009D62AD">
              <w:rPr>
                <w:b/>
                <w:bCs/>
              </w:rPr>
              <w:t>Structural Data</w:t>
            </w:r>
            <w:r w:rsidRPr="009D62AD">
              <w:t xml:space="preserve"> and </w:t>
            </w:r>
            <w:r w:rsidRPr="009D62AD">
              <w:rPr>
                <w:b/>
                <w:bCs/>
              </w:rPr>
              <w:t>Situation Data</w:t>
            </w:r>
            <w:r w:rsidRPr="009D62AD">
              <w:t>.</w:t>
            </w:r>
          </w:p>
        </w:tc>
      </w:tr>
      <w:tr w:rsidR="005B0DFE" w:rsidRPr="007E0B31" w14:paraId="7573FBB9" w14:textId="77777777" w:rsidTr="57E8CC90">
        <w:trPr>
          <w:cantSplit/>
        </w:trPr>
        <w:tc>
          <w:tcPr>
            <w:tcW w:w="2884" w:type="dxa"/>
          </w:tcPr>
          <w:p w14:paraId="762A4B06" w14:textId="77777777" w:rsidR="005B0DFE" w:rsidRPr="007E0B31" w:rsidRDefault="005B0DFE" w:rsidP="005B0DFE">
            <w:pPr>
              <w:pStyle w:val="Arial11Bold"/>
              <w:rPr>
                <w:rFonts w:cs="Arial"/>
              </w:rPr>
            </w:pPr>
            <w:r w:rsidRPr="007E0B31">
              <w:rPr>
                <w:rFonts w:cs="Arial"/>
              </w:rPr>
              <w:t>Speeder Motor Setting Range</w:t>
            </w:r>
          </w:p>
        </w:tc>
        <w:tc>
          <w:tcPr>
            <w:tcW w:w="6634" w:type="dxa"/>
          </w:tcPr>
          <w:p w14:paraId="4F8D293D" w14:textId="77777777" w:rsidR="005B0DFE" w:rsidRPr="007E0B31" w:rsidRDefault="005B0DFE" w:rsidP="005B0DFE">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5B0DFE" w:rsidRPr="007E0B31" w14:paraId="04280D98" w14:textId="77777777" w:rsidTr="57E8CC90">
        <w:trPr>
          <w:cantSplit/>
        </w:trPr>
        <w:tc>
          <w:tcPr>
            <w:tcW w:w="2884" w:type="dxa"/>
          </w:tcPr>
          <w:p w14:paraId="7D8CDDFE" w14:textId="77777777" w:rsidR="005B0DFE" w:rsidRPr="007E0B31" w:rsidRDefault="005B0DFE" w:rsidP="005B0DFE">
            <w:pPr>
              <w:pStyle w:val="Arial11Bold"/>
              <w:rPr>
                <w:rFonts w:cs="Arial"/>
              </w:rPr>
            </w:pPr>
            <w:r w:rsidRPr="007E0B31">
              <w:rPr>
                <w:rFonts w:cs="Arial"/>
              </w:rPr>
              <w:t>SPT</w:t>
            </w:r>
          </w:p>
        </w:tc>
        <w:tc>
          <w:tcPr>
            <w:tcW w:w="6634" w:type="dxa"/>
          </w:tcPr>
          <w:p w14:paraId="202D47CC" w14:textId="77777777" w:rsidR="005B0DFE" w:rsidRPr="007E0B31" w:rsidRDefault="005B0DFE" w:rsidP="005B0DFE">
            <w:pPr>
              <w:pStyle w:val="TableArial11"/>
              <w:rPr>
                <w:rFonts w:cs="Arial"/>
              </w:rPr>
            </w:pPr>
            <w:r w:rsidRPr="007E0B31">
              <w:rPr>
                <w:rFonts w:cs="Arial"/>
              </w:rPr>
              <w:t>SP Transmission Limited</w:t>
            </w:r>
            <w:r>
              <w:rPr>
                <w:rFonts w:cs="Arial"/>
              </w:rPr>
              <w:t xml:space="preserve"> plc</w:t>
            </w:r>
          </w:p>
        </w:tc>
      </w:tr>
      <w:tr w:rsidR="005B0DFE" w:rsidRPr="007E0B31" w14:paraId="2DA67376" w14:textId="77777777" w:rsidTr="57E8CC90">
        <w:trPr>
          <w:cantSplit/>
        </w:trPr>
        <w:tc>
          <w:tcPr>
            <w:tcW w:w="2884" w:type="dxa"/>
          </w:tcPr>
          <w:p w14:paraId="22F630E2" w14:textId="084D3F3B" w:rsidR="005B0DFE" w:rsidRPr="004F1DF0" w:rsidRDefault="005B0DFE" w:rsidP="005B0DFE">
            <w:pPr>
              <w:rPr>
                <w:b/>
              </w:rPr>
            </w:pPr>
            <w:r w:rsidRPr="004F1DF0">
              <w:rPr>
                <w:rFonts w:cs="Arial"/>
                <w:b/>
              </w:rPr>
              <w:lastRenderedPageBreak/>
              <w:t>Standard Contract Terms</w:t>
            </w:r>
          </w:p>
        </w:tc>
        <w:tc>
          <w:tcPr>
            <w:tcW w:w="6634" w:type="dxa"/>
          </w:tcPr>
          <w:p w14:paraId="5D840AFD" w14:textId="4E3A5439" w:rsidR="005B0DFE" w:rsidRPr="00DD7E1A" w:rsidRDefault="005B0DFE" w:rsidP="005B0DFE">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5B0DFE" w:rsidRPr="007E0B31" w14:paraId="67A0366B" w14:textId="77777777" w:rsidTr="57E8CC90">
        <w:trPr>
          <w:cantSplit/>
        </w:trPr>
        <w:tc>
          <w:tcPr>
            <w:tcW w:w="2884" w:type="dxa"/>
          </w:tcPr>
          <w:p w14:paraId="0F9E2157" w14:textId="5498E044" w:rsidR="005B0DFE" w:rsidRDefault="005B0DFE" w:rsidP="005B0DFE">
            <w:pPr>
              <w:pStyle w:val="Arial11Bold"/>
              <w:rPr>
                <w:rFonts w:cs="Arial"/>
              </w:rPr>
            </w:pPr>
            <w:r w:rsidRPr="007E0B31">
              <w:rPr>
                <w:rFonts w:cs="Arial"/>
              </w:rPr>
              <w:t>Standard Modifications</w:t>
            </w:r>
          </w:p>
          <w:p w14:paraId="07E084EC" w14:textId="7E4794BD" w:rsidR="005B0DFE" w:rsidRPr="00FB43E1" w:rsidRDefault="005B0DFE" w:rsidP="005B0DFE"/>
        </w:tc>
        <w:tc>
          <w:tcPr>
            <w:tcW w:w="6634" w:type="dxa"/>
          </w:tcPr>
          <w:p w14:paraId="46989946" w14:textId="77777777" w:rsidR="005B0DFE" w:rsidRPr="005C20E3" w:rsidRDefault="005B0DFE" w:rsidP="005B0DFE">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5B0DFE" w:rsidRPr="007E0B31" w:rsidRDefault="005B0DFE" w:rsidP="005B0DFE">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5B0DFE" w:rsidRPr="007E0B31" w14:paraId="0BE680B8" w14:textId="77777777" w:rsidTr="57E8CC90">
        <w:trPr>
          <w:cantSplit/>
        </w:trPr>
        <w:tc>
          <w:tcPr>
            <w:tcW w:w="2884" w:type="dxa"/>
          </w:tcPr>
          <w:p w14:paraId="08548C67" w14:textId="77777777" w:rsidR="005B0DFE" w:rsidRPr="007E0B31" w:rsidRDefault="005B0DFE" w:rsidP="005B0DFE">
            <w:pPr>
              <w:pStyle w:val="Arial11Bold"/>
              <w:rPr>
                <w:rFonts w:cs="Arial"/>
              </w:rPr>
            </w:pPr>
            <w:r w:rsidRPr="007E0B31">
              <w:rPr>
                <w:rFonts w:cs="Arial"/>
              </w:rPr>
              <w:t>Standard Planning Data</w:t>
            </w:r>
          </w:p>
        </w:tc>
        <w:tc>
          <w:tcPr>
            <w:tcW w:w="6634" w:type="dxa"/>
          </w:tcPr>
          <w:p w14:paraId="2E9B039E" w14:textId="4F20BEE7" w:rsidR="005B0DFE" w:rsidRPr="007E0B31" w:rsidRDefault="005B0DFE" w:rsidP="005B0DFE">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5B0DFE" w:rsidRPr="007E0B31" w14:paraId="50C48905" w14:textId="77777777" w:rsidTr="57E8CC90">
        <w:trPr>
          <w:cantSplit/>
        </w:trPr>
        <w:tc>
          <w:tcPr>
            <w:tcW w:w="2884" w:type="dxa"/>
          </w:tcPr>
          <w:p w14:paraId="2AB06ACF" w14:textId="35A4C384" w:rsidR="005B0DFE" w:rsidRPr="007E0B31" w:rsidRDefault="005B0DFE" w:rsidP="005B0DFE">
            <w:pPr>
              <w:pStyle w:val="Arial11Bold"/>
              <w:rPr>
                <w:rFonts w:cs="Arial"/>
              </w:rPr>
            </w:pPr>
            <w:r>
              <w:rPr>
                <w:rFonts w:cs="Arial"/>
              </w:rPr>
              <w:t>Standard Product</w:t>
            </w:r>
          </w:p>
        </w:tc>
        <w:tc>
          <w:tcPr>
            <w:tcW w:w="6634" w:type="dxa"/>
          </w:tcPr>
          <w:p w14:paraId="4CFE3F05" w14:textId="3648906A" w:rsidR="005B0DFE" w:rsidRPr="007E0B31" w:rsidRDefault="005B0DFE" w:rsidP="005B0DFE">
            <w:pPr>
              <w:pStyle w:val="TableArial11"/>
              <w:rPr>
                <w:rFonts w:cs="Arial"/>
              </w:rPr>
            </w:pPr>
            <w:r>
              <w:rPr>
                <w:rFonts w:cs="Arial"/>
              </w:rPr>
              <w:t>Means a harmonised balancing product defined by all EU TSOs for the exchange of balance services.</w:t>
            </w:r>
          </w:p>
        </w:tc>
      </w:tr>
      <w:tr w:rsidR="005B0DFE" w:rsidRPr="007E0B31" w14:paraId="42E39F30" w14:textId="77777777" w:rsidTr="57E8CC90">
        <w:trPr>
          <w:cantSplit/>
        </w:trPr>
        <w:tc>
          <w:tcPr>
            <w:tcW w:w="2884" w:type="dxa"/>
          </w:tcPr>
          <w:p w14:paraId="0F76B896" w14:textId="23C3FFB4" w:rsidR="005B0DFE" w:rsidRDefault="005B0DFE" w:rsidP="005B0DFE">
            <w:pPr>
              <w:pStyle w:val="Arial11Bold"/>
              <w:rPr>
                <w:rFonts w:cs="Arial"/>
              </w:rPr>
            </w:pPr>
            <w:r w:rsidRPr="009D62AD">
              <w:rPr>
                <w:bCs/>
              </w:rPr>
              <w:t>Structural Data</w:t>
            </w:r>
          </w:p>
        </w:tc>
        <w:tc>
          <w:tcPr>
            <w:tcW w:w="6634" w:type="dxa"/>
          </w:tcPr>
          <w:p w14:paraId="58940DD6" w14:textId="209F86EC" w:rsidR="005B0DFE" w:rsidRDefault="005B0DFE" w:rsidP="005B0DFE">
            <w:pPr>
              <w:pStyle w:val="TableArial11"/>
              <w:rPr>
                <w:rFonts w:cs="Arial"/>
              </w:rPr>
            </w:pPr>
            <w:r>
              <w:t>Data representing the characteristics of electricity system assets, including their capabilities and connectivity.</w:t>
            </w:r>
          </w:p>
        </w:tc>
      </w:tr>
      <w:tr w:rsidR="005B0DFE" w:rsidRPr="007E0B31" w14:paraId="4044E3F1" w14:textId="77777777" w:rsidTr="57E8CC90">
        <w:trPr>
          <w:cantSplit/>
        </w:trPr>
        <w:tc>
          <w:tcPr>
            <w:tcW w:w="2884" w:type="dxa"/>
          </w:tcPr>
          <w:p w14:paraId="1595BA77" w14:textId="0A36263B" w:rsidR="005B0DFE" w:rsidRPr="007E0B31" w:rsidRDefault="005B0DFE" w:rsidP="005B0DFE">
            <w:pPr>
              <w:pStyle w:val="Arial11Bold"/>
              <w:rPr>
                <w:rFonts w:cs="Arial"/>
              </w:rPr>
            </w:pPr>
            <w:r>
              <w:rPr>
                <w:rFonts w:cs="Arial"/>
              </w:rPr>
              <w:t>Specific Product</w:t>
            </w:r>
          </w:p>
        </w:tc>
        <w:tc>
          <w:tcPr>
            <w:tcW w:w="6634" w:type="dxa"/>
          </w:tcPr>
          <w:p w14:paraId="2C1F1A68" w14:textId="18D90CF3" w:rsidR="005B0DFE" w:rsidRPr="007E0B31" w:rsidRDefault="005B0DFE" w:rsidP="005B0DFE">
            <w:pPr>
              <w:pStyle w:val="TableArial11"/>
              <w:rPr>
                <w:rFonts w:cs="Arial"/>
              </w:rPr>
            </w:pPr>
            <w:r>
              <w:rPr>
                <w:rFonts w:cs="Arial"/>
              </w:rPr>
              <w:t>Means in the context of Balancing Services a product that is not a standard product.</w:t>
            </w:r>
          </w:p>
        </w:tc>
      </w:tr>
      <w:tr w:rsidR="005B0DFE" w:rsidRPr="007E0B31" w14:paraId="72218AE6" w14:textId="77777777" w:rsidTr="57E8CC90">
        <w:trPr>
          <w:cantSplit/>
        </w:trPr>
        <w:tc>
          <w:tcPr>
            <w:tcW w:w="2884" w:type="dxa"/>
          </w:tcPr>
          <w:p w14:paraId="24E4CECA" w14:textId="77777777" w:rsidR="005B0DFE" w:rsidRPr="007E0B31" w:rsidRDefault="005B0DFE" w:rsidP="005B0DFE">
            <w:pPr>
              <w:pStyle w:val="Arial11Bold"/>
              <w:rPr>
                <w:rFonts w:cs="Arial"/>
              </w:rPr>
            </w:pPr>
            <w:r w:rsidRPr="007E0B31">
              <w:rPr>
                <w:rFonts w:cs="Arial"/>
              </w:rPr>
              <w:t>Start Time</w:t>
            </w:r>
          </w:p>
        </w:tc>
        <w:tc>
          <w:tcPr>
            <w:tcW w:w="6634" w:type="dxa"/>
          </w:tcPr>
          <w:p w14:paraId="78DDDAD8" w14:textId="508DFE7C" w:rsidR="005B0DFE" w:rsidRPr="007E0B31" w:rsidRDefault="005B0DFE" w:rsidP="005B0DFE">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5B0DFE" w:rsidRPr="007E0B31" w14:paraId="763B02FF" w14:textId="77777777" w:rsidTr="57E8CC90">
        <w:trPr>
          <w:cantSplit/>
        </w:trPr>
        <w:tc>
          <w:tcPr>
            <w:tcW w:w="2884" w:type="dxa"/>
          </w:tcPr>
          <w:p w14:paraId="0BDA9245" w14:textId="77777777" w:rsidR="005B0DFE" w:rsidRPr="007E0B31" w:rsidRDefault="005B0DFE" w:rsidP="005B0DFE">
            <w:pPr>
              <w:pStyle w:val="Arial11Bold"/>
              <w:rPr>
                <w:rFonts w:cs="Arial"/>
              </w:rPr>
            </w:pPr>
            <w:r w:rsidRPr="007E0B31">
              <w:rPr>
                <w:rFonts w:cs="Arial"/>
              </w:rPr>
              <w:t>Start-Up</w:t>
            </w:r>
          </w:p>
        </w:tc>
        <w:tc>
          <w:tcPr>
            <w:tcW w:w="6634" w:type="dxa"/>
          </w:tcPr>
          <w:p w14:paraId="4FEE3525" w14:textId="0B945479" w:rsidR="005B0DFE" w:rsidRPr="000B675D" w:rsidRDefault="005B0DFE" w:rsidP="005B0DFE">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5B0DFE" w:rsidRPr="00020048" w:rsidRDefault="005B0DFE" w:rsidP="005B0DFE">
            <w:pPr>
              <w:pStyle w:val="Default"/>
              <w:jc w:val="both"/>
              <w:rPr>
                <w:sz w:val="20"/>
                <w:szCs w:val="20"/>
              </w:rPr>
            </w:pPr>
          </w:p>
          <w:p w14:paraId="5B2A0628" w14:textId="4DE42AEA" w:rsidR="005B0DFE" w:rsidRPr="00020048" w:rsidRDefault="005B0DFE" w:rsidP="005B0DFE">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5B0DFE" w:rsidRPr="007E0B31" w14:paraId="62345A33" w14:textId="77777777" w:rsidTr="57E8CC90">
        <w:trPr>
          <w:cantSplit/>
        </w:trPr>
        <w:tc>
          <w:tcPr>
            <w:tcW w:w="2884" w:type="dxa"/>
          </w:tcPr>
          <w:p w14:paraId="50EEE201" w14:textId="77777777" w:rsidR="005B0DFE" w:rsidRPr="007E0B31" w:rsidRDefault="005B0DFE" w:rsidP="005B0DFE">
            <w:pPr>
              <w:pStyle w:val="Arial11Bold"/>
              <w:rPr>
                <w:rFonts w:cs="Arial"/>
              </w:rPr>
            </w:pPr>
            <w:r w:rsidRPr="007E0B31">
              <w:rPr>
                <w:rFonts w:cs="Arial"/>
              </w:rPr>
              <w:t>Statement of Readiness</w:t>
            </w:r>
          </w:p>
        </w:tc>
        <w:tc>
          <w:tcPr>
            <w:tcW w:w="6634" w:type="dxa"/>
          </w:tcPr>
          <w:p w14:paraId="77611375"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5B0DFE" w:rsidRPr="007E0B31" w14:paraId="1419E7F2" w14:textId="77777777" w:rsidTr="57E8CC90">
        <w:trPr>
          <w:cantSplit/>
        </w:trPr>
        <w:tc>
          <w:tcPr>
            <w:tcW w:w="2884" w:type="dxa"/>
          </w:tcPr>
          <w:p w14:paraId="0D75498C" w14:textId="77777777" w:rsidR="005B0DFE" w:rsidRPr="007E0B31" w:rsidRDefault="005B0DFE" w:rsidP="005B0DFE">
            <w:pPr>
              <w:pStyle w:val="Arial11Bold"/>
              <w:rPr>
                <w:rFonts w:cs="Arial"/>
              </w:rPr>
            </w:pPr>
            <w:r w:rsidRPr="007E0B31">
              <w:rPr>
                <w:rFonts w:cs="Arial"/>
              </w:rPr>
              <w:t>Station Board</w:t>
            </w:r>
          </w:p>
        </w:tc>
        <w:tc>
          <w:tcPr>
            <w:tcW w:w="6634" w:type="dxa"/>
          </w:tcPr>
          <w:p w14:paraId="67932C5D" w14:textId="77777777" w:rsidR="005B0DFE" w:rsidRPr="007E0B31" w:rsidRDefault="005B0DFE" w:rsidP="005B0DFE">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5B0DFE" w:rsidRPr="007E0B31" w14:paraId="600D28C8" w14:textId="77777777" w:rsidTr="57E8CC90">
        <w:trPr>
          <w:cantSplit/>
        </w:trPr>
        <w:tc>
          <w:tcPr>
            <w:tcW w:w="2884" w:type="dxa"/>
          </w:tcPr>
          <w:p w14:paraId="40E3E191" w14:textId="77777777" w:rsidR="005B0DFE" w:rsidRPr="007E0B31" w:rsidRDefault="005B0DFE" w:rsidP="005B0DFE">
            <w:pPr>
              <w:pStyle w:val="Arial11Bold"/>
              <w:rPr>
                <w:rFonts w:cs="Arial"/>
              </w:rPr>
            </w:pPr>
            <w:r w:rsidRPr="007E0B31">
              <w:rPr>
                <w:rFonts w:cs="Arial"/>
              </w:rPr>
              <w:t>Station Transformer</w:t>
            </w:r>
          </w:p>
        </w:tc>
        <w:tc>
          <w:tcPr>
            <w:tcW w:w="6634" w:type="dxa"/>
          </w:tcPr>
          <w:p w14:paraId="0151496D" w14:textId="77777777" w:rsidR="005B0DFE" w:rsidRPr="007E0B31" w:rsidRDefault="005B0DFE" w:rsidP="005B0DFE">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5B0DFE" w:rsidRPr="007E0B31" w14:paraId="7EF10FB5" w14:textId="77777777" w:rsidTr="57E8CC90">
        <w:trPr>
          <w:cantSplit/>
        </w:trPr>
        <w:tc>
          <w:tcPr>
            <w:tcW w:w="2884" w:type="dxa"/>
          </w:tcPr>
          <w:p w14:paraId="73E257B8" w14:textId="77777777" w:rsidR="005B0DFE" w:rsidRPr="007E0B31" w:rsidRDefault="005B0DFE" w:rsidP="005B0DFE">
            <w:pPr>
              <w:pStyle w:val="Arial11Bold"/>
              <w:rPr>
                <w:rFonts w:cs="Arial"/>
              </w:rPr>
            </w:pPr>
            <w:r w:rsidRPr="007E0B31">
              <w:rPr>
                <w:rFonts w:cs="Arial"/>
              </w:rPr>
              <w:t>STC Committee</w:t>
            </w:r>
          </w:p>
        </w:tc>
        <w:tc>
          <w:tcPr>
            <w:tcW w:w="6634" w:type="dxa"/>
          </w:tcPr>
          <w:p w14:paraId="4D4C3098" w14:textId="77777777" w:rsidR="005B0DFE" w:rsidRPr="007E0B31" w:rsidRDefault="005B0DFE" w:rsidP="005B0DFE">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5B0DFE" w:rsidRPr="007E0B31" w14:paraId="2E35A53F" w14:textId="77777777" w:rsidTr="57E8CC90">
        <w:trPr>
          <w:cantSplit/>
        </w:trPr>
        <w:tc>
          <w:tcPr>
            <w:tcW w:w="2884" w:type="dxa"/>
          </w:tcPr>
          <w:p w14:paraId="00F48074" w14:textId="77777777" w:rsidR="005B0DFE" w:rsidRPr="007E0B31" w:rsidRDefault="005B0DFE" w:rsidP="005B0DFE">
            <w:pPr>
              <w:pStyle w:val="Arial11Bold"/>
              <w:rPr>
                <w:rFonts w:cs="Arial"/>
              </w:rPr>
            </w:pPr>
            <w:r w:rsidRPr="007E0B31">
              <w:rPr>
                <w:rFonts w:cs="Arial"/>
              </w:rPr>
              <w:t>Steam Unit</w:t>
            </w:r>
          </w:p>
        </w:tc>
        <w:tc>
          <w:tcPr>
            <w:tcW w:w="6634" w:type="dxa"/>
          </w:tcPr>
          <w:p w14:paraId="3EF0929F" w14:textId="77777777" w:rsidR="005B0DFE" w:rsidRPr="007E0B31" w:rsidRDefault="005B0DFE" w:rsidP="005B0DFE">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5B0DFE" w:rsidRPr="007E0B31" w14:paraId="79BC204A" w14:textId="77777777" w:rsidTr="57E8CC90">
        <w:trPr>
          <w:cantSplit/>
        </w:trPr>
        <w:tc>
          <w:tcPr>
            <w:tcW w:w="2884" w:type="dxa"/>
          </w:tcPr>
          <w:p w14:paraId="6442283E" w14:textId="77777777" w:rsidR="005B0DFE" w:rsidRPr="007E0B31" w:rsidRDefault="005B0DFE" w:rsidP="005B0DFE">
            <w:pPr>
              <w:pStyle w:val="Arial11Bold"/>
              <w:rPr>
                <w:rFonts w:cs="Arial"/>
              </w:rPr>
            </w:pPr>
            <w:r>
              <w:lastRenderedPageBreak/>
              <w:t>Storage User</w:t>
            </w:r>
          </w:p>
        </w:tc>
        <w:tc>
          <w:tcPr>
            <w:tcW w:w="6634" w:type="dxa"/>
          </w:tcPr>
          <w:p w14:paraId="590EC982" w14:textId="77777777" w:rsidR="005B0DFE" w:rsidRDefault="005B0DFE" w:rsidP="005B0DFE">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29E3228E" w:rsidR="005B0DFE" w:rsidRDefault="005B0DFE" w:rsidP="005B0DFE">
            <w:pPr>
              <w:pStyle w:val="TableArial11"/>
              <w:ind w:left="1195" w:hanging="475"/>
            </w:pPr>
            <w:r>
              <w:t xml:space="preserve">(a) </w:t>
            </w:r>
            <w:r>
              <w:tab/>
            </w:r>
            <w:r w:rsidR="00BA0FFB">
              <w:rPr>
                <w:b/>
              </w:rPr>
              <w:t>Assimilated</w:t>
            </w:r>
            <w:r w:rsidR="00BA0FFB" w:rsidRPr="00586705">
              <w:rPr>
                <w:b/>
              </w:rPr>
              <w:t xml:space="preserve"> </w:t>
            </w:r>
            <w:r w:rsidRPr="00586705">
              <w:rPr>
                <w:b/>
              </w:rPr>
              <w:t>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5B0DFE" w:rsidRPr="007E0B31" w:rsidRDefault="005B0DFE" w:rsidP="005B0DFE">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5B0DFE" w:rsidRPr="007E0B31" w14:paraId="4847315D" w14:textId="77777777" w:rsidTr="57E8CC90">
        <w:trPr>
          <w:cantSplit/>
        </w:trPr>
        <w:tc>
          <w:tcPr>
            <w:tcW w:w="2884" w:type="dxa"/>
          </w:tcPr>
          <w:p w14:paraId="57F6E09B" w14:textId="1BE71CA3" w:rsidR="005B0DFE" w:rsidRPr="007E0B31" w:rsidRDefault="005B0DFE" w:rsidP="005B0DFE">
            <w:pPr>
              <w:pStyle w:val="Arial11Bold"/>
              <w:rPr>
                <w:rFonts w:cs="Arial"/>
              </w:rPr>
            </w:pPr>
            <w:proofErr w:type="spellStart"/>
            <w:r w:rsidRPr="009D62AD">
              <w:rPr>
                <w:rFonts w:cs="Arial"/>
                <w:bCs/>
              </w:rPr>
              <w:t>Subtransmission</w:t>
            </w:r>
            <w:proofErr w:type="spellEnd"/>
            <w:r w:rsidRPr="009D62AD">
              <w:rPr>
                <w:rFonts w:cs="Arial"/>
                <w:bCs/>
              </w:rPr>
              <w:t xml:space="preserve"> PSM</w:t>
            </w:r>
          </w:p>
        </w:tc>
        <w:tc>
          <w:tcPr>
            <w:tcW w:w="6634" w:type="dxa"/>
          </w:tcPr>
          <w:p w14:paraId="351380F6" w14:textId="679327D0" w:rsidR="005B0DFE" w:rsidRPr="007E0B31" w:rsidRDefault="005B0DFE" w:rsidP="005B0DFE">
            <w:pPr>
              <w:pStyle w:val="TableArial11"/>
              <w:rPr>
                <w:rFonts w:cs="Arial"/>
              </w:rPr>
            </w:pPr>
            <w:r w:rsidRPr="009D62AD">
              <w:rPr>
                <w:rFonts w:cs="Arial"/>
              </w:rPr>
              <w:t xml:space="preserve">A </w:t>
            </w:r>
            <w:r w:rsidRPr="009D62AD">
              <w:rPr>
                <w:rFonts w:cs="Arial"/>
                <w:b/>
                <w:bCs/>
              </w:rPr>
              <w:t>PSM</w:t>
            </w:r>
            <w:r w:rsidRPr="009D62AD">
              <w:rPr>
                <w:rFonts w:cs="Arial"/>
              </w:rPr>
              <w:t xml:space="preserve"> with the scope as set out in PC.9.5.1</w:t>
            </w:r>
          </w:p>
        </w:tc>
      </w:tr>
      <w:tr w:rsidR="005B0DFE" w:rsidRPr="007E0B31" w14:paraId="00A4A935" w14:textId="77777777" w:rsidTr="57E8CC90">
        <w:trPr>
          <w:cantSplit/>
        </w:trPr>
        <w:tc>
          <w:tcPr>
            <w:tcW w:w="2884" w:type="dxa"/>
          </w:tcPr>
          <w:p w14:paraId="5B112BC4" w14:textId="77777777" w:rsidR="005B0DFE" w:rsidRPr="007E0B31" w:rsidRDefault="005B0DFE" w:rsidP="005B0DFE">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5B0DFE" w:rsidRPr="007E0B31" w:rsidRDefault="005B0DFE" w:rsidP="005B0DFE">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5B0DFE" w:rsidRPr="007E0B31" w14:paraId="69833897" w14:textId="77777777" w:rsidTr="57E8CC90">
        <w:trPr>
          <w:cantSplit/>
        </w:trPr>
        <w:tc>
          <w:tcPr>
            <w:tcW w:w="2884" w:type="dxa"/>
          </w:tcPr>
          <w:p w14:paraId="47FBFB0B" w14:textId="77777777" w:rsidR="005B0DFE" w:rsidRPr="007E0B31" w:rsidRDefault="005B0DFE" w:rsidP="005B0DFE">
            <w:pPr>
              <w:pStyle w:val="Arial11Bold"/>
              <w:rPr>
                <w:rFonts w:cs="Arial"/>
              </w:rPr>
            </w:pPr>
            <w:r w:rsidRPr="007E0B31">
              <w:rPr>
                <w:rFonts w:cs="Arial"/>
              </w:rPr>
              <w:t>Substantial Modification</w:t>
            </w:r>
          </w:p>
        </w:tc>
        <w:tc>
          <w:tcPr>
            <w:tcW w:w="6634" w:type="dxa"/>
          </w:tcPr>
          <w:p w14:paraId="28DAB5F5" w14:textId="1B8D727B" w:rsidR="005B0DFE" w:rsidRPr="007E0B31" w:rsidRDefault="005B0DFE" w:rsidP="005B0DFE">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5B0DFE" w:rsidRPr="007E0B31" w14:paraId="3B41007D" w14:textId="77777777" w:rsidTr="57E8CC90">
        <w:trPr>
          <w:cantSplit/>
        </w:trPr>
        <w:tc>
          <w:tcPr>
            <w:tcW w:w="2884" w:type="dxa"/>
          </w:tcPr>
          <w:p w14:paraId="6A1EE8B9" w14:textId="77777777" w:rsidR="005B0DFE" w:rsidRPr="007E0B31" w:rsidRDefault="005B0DFE" w:rsidP="005B0DFE">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5B0DFE" w:rsidRPr="007E0B31" w:rsidRDefault="005B0DFE" w:rsidP="005B0DFE">
            <w:pPr>
              <w:pStyle w:val="TableArial11"/>
              <w:rPr>
                <w:rFonts w:cs="Arial"/>
              </w:rPr>
            </w:pPr>
            <w:r w:rsidRPr="007E0B31">
              <w:rPr>
                <w:rFonts w:cs="Arial"/>
              </w:rPr>
              <w:t>Any voltage greater than 200kV.</w:t>
            </w:r>
          </w:p>
        </w:tc>
      </w:tr>
      <w:tr w:rsidR="005B0DFE" w:rsidRPr="007E0B31" w14:paraId="207CFB67" w14:textId="77777777" w:rsidTr="57E8CC90">
        <w:trPr>
          <w:cantSplit/>
        </w:trPr>
        <w:tc>
          <w:tcPr>
            <w:tcW w:w="2884" w:type="dxa"/>
          </w:tcPr>
          <w:p w14:paraId="47BC84B1" w14:textId="77777777" w:rsidR="005B0DFE" w:rsidRPr="007E0B31" w:rsidRDefault="005B0DFE" w:rsidP="005B0DFE">
            <w:pPr>
              <w:pStyle w:val="Arial11Bold"/>
              <w:rPr>
                <w:rFonts w:cs="Arial"/>
              </w:rPr>
            </w:pPr>
            <w:r w:rsidRPr="007E0B31">
              <w:rPr>
                <w:rFonts w:cs="Arial"/>
              </w:rPr>
              <w:t>Supplier</w:t>
            </w:r>
          </w:p>
        </w:tc>
        <w:tc>
          <w:tcPr>
            <w:tcW w:w="6634" w:type="dxa"/>
          </w:tcPr>
          <w:p w14:paraId="263B4681"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5B0DFE" w:rsidRPr="00EE567A" w:rsidRDefault="005B0DFE" w:rsidP="005B0DFE">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5B0DFE" w:rsidRPr="007E0B31" w14:paraId="17F58A80" w14:textId="77777777" w:rsidTr="57E8CC90">
        <w:trPr>
          <w:cantSplit/>
        </w:trPr>
        <w:tc>
          <w:tcPr>
            <w:tcW w:w="2884" w:type="dxa"/>
          </w:tcPr>
          <w:p w14:paraId="75C55EEE" w14:textId="77777777" w:rsidR="005B0DFE" w:rsidRPr="007E0B31" w:rsidRDefault="005B0DFE" w:rsidP="005B0DFE">
            <w:pPr>
              <w:pStyle w:val="Arial11Bold"/>
              <w:rPr>
                <w:rFonts w:cs="Arial"/>
              </w:rPr>
            </w:pPr>
            <w:r w:rsidRPr="007E0B31">
              <w:rPr>
                <w:rFonts w:cs="Arial"/>
              </w:rPr>
              <w:t>Surplus</w:t>
            </w:r>
          </w:p>
        </w:tc>
        <w:tc>
          <w:tcPr>
            <w:tcW w:w="6634" w:type="dxa"/>
          </w:tcPr>
          <w:p w14:paraId="2FD7B95D" w14:textId="421BC578" w:rsidR="005B0DFE" w:rsidRPr="007E0B31" w:rsidRDefault="005B0DFE" w:rsidP="005B0DFE">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5B0DFE" w:rsidRPr="007E0B31" w14:paraId="33FEFC69" w14:textId="77777777" w:rsidTr="57E8CC90">
        <w:trPr>
          <w:cantSplit/>
        </w:trPr>
        <w:tc>
          <w:tcPr>
            <w:tcW w:w="2884" w:type="dxa"/>
          </w:tcPr>
          <w:p w14:paraId="3512C9C2" w14:textId="04DF7FDD" w:rsidR="005B0DFE" w:rsidRPr="007E0B31" w:rsidRDefault="005B0DFE" w:rsidP="005B0DFE">
            <w:pPr>
              <w:pStyle w:val="Arial11Bold"/>
              <w:rPr>
                <w:rFonts w:cs="Arial"/>
              </w:rPr>
            </w:pPr>
            <w:r w:rsidRPr="009D62AD">
              <w:rPr>
                <w:bCs/>
              </w:rPr>
              <w:t>Switch-based Model</w:t>
            </w:r>
          </w:p>
        </w:tc>
        <w:tc>
          <w:tcPr>
            <w:tcW w:w="6634" w:type="dxa"/>
          </w:tcPr>
          <w:p w14:paraId="2CD2F49D" w14:textId="0D38EBC6" w:rsidR="005B0DFE" w:rsidRPr="007E0B31" w:rsidRDefault="005B0DFE" w:rsidP="005B0DFE">
            <w:pPr>
              <w:pStyle w:val="TableArial11"/>
              <w:rPr>
                <w:rFonts w:cs="Arial"/>
              </w:rPr>
            </w:pPr>
            <w:r w:rsidRPr="009D62AD">
              <w:t xml:space="preserve">A </w:t>
            </w:r>
            <w:r w:rsidRPr="009D62AD">
              <w:rPr>
                <w:b/>
                <w:bCs/>
              </w:rPr>
              <w:t>PSM</w:t>
            </w:r>
            <w:r w:rsidRPr="009D62AD">
              <w:t xml:space="preserve"> that includes all relevant switching devices. Such a model can be used to represent different system topologies, compared to a node and branch model which generally only represents a single system topology.</w:t>
            </w:r>
          </w:p>
        </w:tc>
      </w:tr>
      <w:tr w:rsidR="005B0DFE" w:rsidRPr="007E0B31" w14:paraId="7F14BA30" w14:textId="77777777" w:rsidTr="57E8CC90">
        <w:trPr>
          <w:cantSplit/>
          <w:trHeight w:val="2631"/>
        </w:trPr>
        <w:tc>
          <w:tcPr>
            <w:tcW w:w="2884" w:type="dxa"/>
          </w:tcPr>
          <w:p w14:paraId="41CEFC1C" w14:textId="77777777" w:rsidR="005B0DFE" w:rsidRPr="007E0B31" w:rsidRDefault="005B0DFE" w:rsidP="005B0DFE">
            <w:pPr>
              <w:pStyle w:val="Arial11Bold"/>
              <w:rPr>
                <w:rFonts w:cs="Arial"/>
              </w:rPr>
            </w:pPr>
            <w:r w:rsidRPr="007E0B31">
              <w:rPr>
                <w:rFonts w:cs="Arial"/>
              </w:rPr>
              <w:t>Synchronised</w:t>
            </w:r>
          </w:p>
        </w:tc>
        <w:tc>
          <w:tcPr>
            <w:tcW w:w="6634" w:type="dxa"/>
          </w:tcPr>
          <w:p w14:paraId="3CAA8D12"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5B0DFE" w:rsidRDefault="005B0DFE" w:rsidP="005B0DFE">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5B0DFE" w:rsidRPr="000F734A" w:rsidRDefault="005B0DFE" w:rsidP="005B0DFE"/>
          <w:p w14:paraId="75F2CFA4" w14:textId="7AF4E47E" w:rsidR="005B0DFE" w:rsidRPr="000F734A" w:rsidRDefault="005B0DFE" w:rsidP="005B0DFE">
            <w:pPr>
              <w:jc w:val="center"/>
            </w:pPr>
          </w:p>
        </w:tc>
      </w:tr>
      <w:tr w:rsidR="005B0DFE" w:rsidRPr="007E0B31" w14:paraId="17661C2E" w14:textId="77777777" w:rsidTr="57E8CC90">
        <w:trPr>
          <w:cantSplit/>
        </w:trPr>
        <w:tc>
          <w:tcPr>
            <w:tcW w:w="2884" w:type="dxa"/>
          </w:tcPr>
          <w:p w14:paraId="36D58C8A" w14:textId="77777777" w:rsidR="005B0DFE" w:rsidRPr="007E0B31" w:rsidRDefault="005B0DFE" w:rsidP="005B0DFE">
            <w:pPr>
              <w:pStyle w:val="Arial11Bold"/>
              <w:rPr>
                <w:rFonts w:cs="Arial"/>
              </w:rPr>
            </w:pPr>
            <w:r w:rsidRPr="00DB341C">
              <w:rPr>
                <w:rFonts w:cs="Arial"/>
              </w:rPr>
              <w:lastRenderedPageBreak/>
              <w:t>Synchronous Electricity Storage Module</w:t>
            </w:r>
          </w:p>
        </w:tc>
        <w:tc>
          <w:tcPr>
            <w:tcW w:w="6634" w:type="dxa"/>
          </w:tcPr>
          <w:p w14:paraId="397D4FAB" w14:textId="77777777" w:rsidR="005B0DFE" w:rsidRPr="007E0B31" w:rsidRDefault="005B0DFE" w:rsidP="005B0DFE">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5B0DFE" w:rsidRPr="007E0B31" w14:paraId="52481EFC" w14:textId="77777777" w:rsidTr="57E8CC90">
        <w:trPr>
          <w:cantSplit/>
        </w:trPr>
        <w:tc>
          <w:tcPr>
            <w:tcW w:w="2884" w:type="dxa"/>
          </w:tcPr>
          <w:p w14:paraId="4353C802" w14:textId="77777777" w:rsidR="005B0DFE" w:rsidRPr="007E0B31" w:rsidRDefault="005B0DFE" w:rsidP="005B0DFE">
            <w:pPr>
              <w:pStyle w:val="Arial11Bold"/>
              <w:rPr>
                <w:rFonts w:cs="Arial"/>
              </w:rPr>
            </w:pPr>
            <w:r w:rsidRPr="00DB341C">
              <w:rPr>
                <w:rFonts w:cs="Arial"/>
              </w:rPr>
              <w:t>Synchronous Electricity Storage Unit</w:t>
            </w:r>
          </w:p>
        </w:tc>
        <w:tc>
          <w:tcPr>
            <w:tcW w:w="6634" w:type="dxa"/>
          </w:tcPr>
          <w:p w14:paraId="002CD085" w14:textId="77777777" w:rsidR="005B0DFE" w:rsidRPr="007E0B31" w:rsidRDefault="005B0DFE" w:rsidP="005B0DFE">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5B0DFE" w:rsidRPr="007E0B31" w14:paraId="07EE0535" w14:textId="77777777" w:rsidTr="57E8CC90">
        <w:trPr>
          <w:cantSplit/>
        </w:trPr>
        <w:tc>
          <w:tcPr>
            <w:tcW w:w="2884" w:type="dxa"/>
          </w:tcPr>
          <w:p w14:paraId="5937CE21" w14:textId="77777777" w:rsidR="005B0DFE" w:rsidRPr="007E0B31" w:rsidRDefault="005B0DFE" w:rsidP="005B0DFE">
            <w:pPr>
              <w:pStyle w:val="Arial11Bold"/>
              <w:rPr>
                <w:rFonts w:cs="Arial"/>
              </w:rPr>
            </w:pPr>
            <w:r w:rsidRPr="007E0B31">
              <w:rPr>
                <w:rFonts w:cs="Arial"/>
              </w:rPr>
              <w:t>Synchronising Generation</w:t>
            </w:r>
          </w:p>
        </w:tc>
        <w:tc>
          <w:tcPr>
            <w:tcW w:w="6634" w:type="dxa"/>
          </w:tcPr>
          <w:p w14:paraId="4CEBAA38" w14:textId="77777777" w:rsidR="005B0DFE" w:rsidRPr="007E0B31" w:rsidRDefault="005B0DFE" w:rsidP="005B0DFE">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5B0DFE" w:rsidRPr="007E0B31" w14:paraId="25ADF21B" w14:textId="77777777" w:rsidTr="57E8CC90">
        <w:trPr>
          <w:cantSplit/>
        </w:trPr>
        <w:tc>
          <w:tcPr>
            <w:tcW w:w="2884" w:type="dxa"/>
          </w:tcPr>
          <w:p w14:paraId="514A7415" w14:textId="77777777" w:rsidR="005B0DFE" w:rsidRPr="007E0B31" w:rsidRDefault="005B0DFE" w:rsidP="005B0DFE">
            <w:pPr>
              <w:pStyle w:val="Arial11Bold"/>
              <w:rPr>
                <w:rFonts w:cs="Arial"/>
              </w:rPr>
            </w:pPr>
            <w:r w:rsidRPr="007E0B31">
              <w:rPr>
                <w:rFonts w:cs="Arial"/>
              </w:rPr>
              <w:t>Synchronising Group</w:t>
            </w:r>
          </w:p>
        </w:tc>
        <w:tc>
          <w:tcPr>
            <w:tcW w:w="6634" w:type="dxa"/>
          </w:tcPr>
          <w:p w14:paraId="30541B74" w14:textId="77777777" w:rsidR="005B0DFE" w:rsidRPr="007E0B31" w:rsidRDefault="005B0DFE" w:rsidP="005B0DFE">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5B0DFE" w:rsidRPr="007E0B31" w14:paraId="15108730" w14:textId="77777777" w:rsidTr="57E8CC90">
        <w:trPr>
          <w:cantSplit/>
        </w:trPr>
        <w:tc>
          <w:tcPr>
            <w:tcW w:w="2884" w:type="dxa"/>
          </w:tcPr>
          <w:p w14:paraId="1D2DBBCB" w14:textId="77777777" w:rsidR="005B0DFE" w:rsidRPr="007E0B31" w:rsidRDefault="005B0DFE" w:rsidP="005B0DFE">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5B0DFE" w:rsidRPr="007E0B31" w:rsidRDefault="005B0DFE" w:rsidP="005B0DFE">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5B0DFE" w:rsidRPr="007E0B31" w14:paraId="5C3BD77A" w14:textId="77777777" w:rsidTr="57E8CC90">
        <w:trPr>
          <w:cantSplit/>
        </w:trPr>
        <w:tc>
          <w:tcPr>
            <w:tcW w:w="2884" w:type="dxa"/>
          </w:tcPr>
          <w:p w14:paraId="361EF41C" w14:textId="77777777" w:rsidR="005B0DFE" w:rsidRPr="007E0B31" w:rsidRDefault="005B0DFE" w:rsidP="005B0DFE">
            <w:pPr>
              <w:pStyle w:val="Arial11Bold"/>
              <w:rPr>
                <w:rFonts w:cs="Arial"/>
              </w:rPr>
            </w:pPr>
            <w:r w:rsidRPr="007E0B31">
              <w:rPr>
                <w:rFonts w:cs="Arial"/>
              </w:rPr>
              <w:t>Synchronous Compensation</w:t>
            </w:r>
          </w:p>
        </w:tc>
        <w:tc>
          <w:tcPr>
            <w:tcW w:w="6634" w:type="dxa"/>
          </w:tcPr>
          <w:p w14:paraId="5C87AE70" w14:textId="77777777" w:rsidR="005B0DFE" w:rsidRPr="007E0B31" w:rsidRDefault="005B0DFE" w:rsidP="005B0DFE">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5B0DFE" w:rsidRPr="007E0B31" w14:paraId="09E76574" w14:textId="77777777" w:rsidTr="57E8CC90">
        <w:trPr>
          <w:cantSplit/>
        </w:trPr>
        <w:tc>
          <w:tcPr>
            <w:tcW w:w="2884" w:type="dxa"/>
          </w:tcPr>
          <w:p w14:paraId="7AD1E9C5" w14:textId="20EE06FA" w:rsidR="005B0DFE" w:rsidRPr="007E0B31" w:rsidRDefault="005B0DFE" w:rsidP="005B0DFE">
            <w:pPr>
              <w:pStyle w:val="Arial11Bold"/>
              <w:rPr>
                <w:rFonts w:cs="Arial"/>
              </w:rPr>
            </w:pPr>
            <w:r>
              <w:t>Synchronous Compensation Equipment</w:t>
            </w:r>
          </w:p>
        </w:tc>
        <w:tc>
          <w:tcPr>
            <w:tcW w:w="6634" w:type="dxa"/>
          </w:tcPr>
          <w:p w14:paraId="6202363B" w14:textId="06D11D6B" w:rsidR="005B0DFE" w:rsidRPr="007E0B31" w:rsidRDefault="005B0DFE" w:rsidP="005B0DFE">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5B0DFE" w:rsidRPr="007E0B31" w14:paraId="44891D1E" w14:textId="77777777" w:rsidTr="57E8CC90">
        <w:trPr>
          <w:cantSplit/>
        </w:trPr>
        <w:tc>
          <w:tcPr>
            <w:tcW w:w="2884" w:type="dxa"/>
          </w:tcPr>
          <w:p w14:paraId="2C8F33FD" w14:textId="6717B83A" w:rsidR="005B0DFE" w:rsidRPr="007E0B31" w:rsidRDefault="005B0DFE" w:rsidP="005B0DFE">
            <w:pPr>
              <w:pStyle w:val="Arial11Bold"/>
              <w:rPr>
                <w:rFonts w:cs="Arial"/>
              </w:rPr>
            </w:pPr>
            <w:r>
              <w:t>Synchronous Electricity Storage Module</w:t>
            </w:r>
          </w:p>
        </w:tc>
        <w:tc>
          <w:tcPr>
            <w:tcW w:w="6634" w:type="dxa"/>
          </w:tcPr>
          <w:p w14:paraId="0CCA3613" w14:textId="3A085331" w:rsidR="005B0DFE" w:rsidRPr="007E0B31" w:rsidRDefault="005B0DFE" w:rsidP="005B0DFE">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5B0DFE" w:rsidRPr="007E0B31" w14:paraId="2D43A999" w14:textId="77777777" w:rsidTr="57E8CC90">
        <w:trPr>
          <w:cantSplit/>
        </w:trPr>
        <w:tc>
          <w:tcPr>
            <w:tcW w:w="2884" w:type="dxa"/>
          </w:tcPr>
          <w:p w14:paraId="4F1100D1" w14:textId="1B9A5EDA" w:rsidR="005B0DFE" w:rsidRPr="007E0B31" w:rsidRDefault="005B0DFE" w:rsidP="005B0DFE">
            <w:pPr>
              <w:pStyle w:val="Arial11Bold"/>
              <w:rPr>
                <w:rFonts w:cs="Arial"/>
              </w:rPr>
            </w:pPr>
            <w:r>
              <w:t>Synchronous Electricity Storage Unit</w:t>
            </w:r>
          </w:p>
        </w:tc>
        <w:tc>
          <w:tcPr>
            <w:tcW w:w="6634" w:type="dxa"/>
          </w:tcPr>
          <w:p w14:paraId="5A5941F1" w14:textId="7A431EFA" w:rsidR="005B0DFE" w:rsidRPr="007E0B31" w:rsidRDefault="005B0DFE" w:rsidP="005B0DFE">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5B0DFE" w:rsidRPr="007E0B31" w14:paraId="7B664425" w14:textId="77777777" w:rsidTr="57E8CC90">
        <w:trPr>
          <w:cantSplit/>
        </w:trPr>
        <w:tc>
          <w:tcPr>
            <w:tcW w:w="2884" w:type="dxa"/>
          </w:tcPr>
          <w:p w14:paraId="29B76C12" w14:textId="61773681" w:rsidR="005B0DFE" w:rsidRPr="007E0B31" w:rsidRDefault="005B0DFE" w:rsidP="005B0DFE">
            <w:pPr>
              <w:pStyle w:val="Arial11Bold"/>
              <w:rPr>
                <w:rFonts w:cs="Arial"/>
              </w:rPr>
            </w:pPr>
            <w:r>
              <w:t>Synchronous Flywheel</w:t>
            </w:r>
          </w:p>
        </w:tc>
        <w:tc>
          <w:tcPr>
            <w:tcW w:w="6634" w:type="dxa"/>
          </w:tcPr>
          <w:p w14:paraId="7CB9B51E" w14:textId="65FF6627" w:rsidR="005B0DFE" w:rsidRPr="007E0B31" w:rsidRDefault="005B0DFE" w:rsidP="005B0DFE">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5B0DFE" w:rsidRPr="007E0B31" w14:paraId="019A8B7A" w14:textId="77777777" w:rsidTr="57E8CC90">
        <w:trPr>
          <w:cantSplit/>
        </w:trPr>
        <w:tc>
          <w:tcPr>
            <w:tcW w:w="2884" w:type="dxa"/>
          </w:tcPr>
          <w:p w14:paraId="7EC64686" w14:textId="77777777" w:rsidR="005B0DFE" w:rsidRPr="007E0B31" w:rsidRDefault="005B0DFE" w:rsidP="005B0DFE">
            <w:pPr>
              <w:pStyle w:val="Arial11Bold"/>
              <w:rPr>
                <w:rFonts w:cs="Arial"/>
              </w:rPr>
            </w:pPr>
            <w:r w:rsidRPr="007E0B31">
              <w:rPr>
                <w:rFonts w:cs="Arial"/>
              </w:rPr>
              <w:t>Synchronous Generating Unit</w:t>
            </w:r>
          </w:p>
        </w:tc>
        <w:tc>
          <w:tcPr>
            <w:tcW w:w="6634" w:type="dxa"/>
          </w:tcPr>
          <w:p w14:paraId="178C6F67" w14:textId="77777777" w:rsidR="005B0DFE" w:rsidRPr="007E0B31" w:rsidRDefault="005B0DFE" w:rsidP="005B0DFE">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5B0DFE" w:rsidRPr="007E0B31" w14:paraId="27E5B6F9" w14:textId="77777777" w:rsidTr="57E8CC90">
        <w:trPr>
          <w:cantSplit/>
        </w:trPr>
        <w:tc>
          <w:tcPr>
            <w:tcW w:w="2884" w:type="dxa"/>
          </w:tcPr>
          <w:p w14:paraId="20E57E9F" w14:textId="77777777" w:rsidR="005B0DFE" w:rsidRPr="007E0B31" w:rsidRDefault="005B0DFE" w:rsidP="005B0DFE">
            <w:pPr>
              <w:pStyle w:val="Arial11Bold"/>
              <w:rPr>
                <w:rFonts w:cs="Arial"/>
              </w:rPr>
            </w:pPr>
            <w:r w:rsidRPr="007E0B31">
              <w:rPr>
                <w:rFonts w:cs="Arial"/>
              </w:rPr>
              <w:t>Synchronous Generating Unit Performance Chart</w:t>
            </w:r>
          </w:p>
        </w:tc>
        <w:tc>
          <w:tcPr>
            <w:tcW w:w="6634" w:type="dxa"/>
          </w:tcPr>
          <w:p w14:paraId="1F374F30" w14:textId="4EB5627D" w:rsidR="005B0DFE" w:rsidRPr="007E0B31" w:rsidRDefault="005B0DFE" w:rsidP="005B0DFE">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5B0DFE" w:rsidRPr="007E0B31" w14:paraId="4145DF38" w14:textId="77777777" w:rsidTr="57E8CC90">
        <w:trPr>
          <w:cantSplit/>
        </w:trPr>
        <w:tc>
          <w:tcPr>
            <w:tcW w:w="2884" w:type="dxa"/>
          </w:tcPr>
          <w:p w14:paraId="32A93813"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lastRenderedPageBreak/>
              <w:t>Synchronous Power-Generating Module</w:t>
            </w:r>
          </w:p>
        </w:tc>
        <w:tc>
          <w:tcPr>
            <w:tcW w:w="6634" w:type="dxa"/>
          </w:tcPr>
          <w:p w14:paraId="20D90948" w14:textId="6579D802" w:rsidR="005B0DFE" w:rsidRPr="007E0B31" w:rsidRDefault="005B0DFE" w:rsidP="005B0DFE">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5B0DFE" w:rsidRPr="007E0B31" w14:paraId="4A56AE2F" w14:textId="77777777" w:rsidTr="57E8CC90">
        <w:trPr>
          <w:cantSplit/>
        </w:trPr>
        <w:tc>
          <w:tcPr>
            <w:tcW w:w="2884" w:type="dxa"/>
          </w:tcPr>
          <w:p w14:paraId="30913130"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5B0DFE" w:rsidRPr="007E0B31" w14:paraId="580C9961" w14:textId="77777777" w:rsidTr="57E8CC90">
        <w:trPr>
          <w:cantSplit/>
        </w:trPr>
        <w:tc>
          <w:tcPr>
            <w:tcW w:w="2884" w:type="dxa"/>
          </w:tcPr>
          <w:p w14:paraId="7A652147"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5B0DFE" w:rsidRPr="007E0B31" w14:paraId="2F063EF7" w14:textId="77777777" w:rsidTr="57E8CC90">
        <w:trPr>
          <w:cantSplit/>
        </w:trPr>
        <w:tc>
          <w:tcPr>
            <w:tcW w:w="2884" w:type="dxa"/>
          </w:tcPr>
          <w:p w14:paraId="76651346" w14:textId="77777777" w:rsidR="005B0DFE" w:rsidRPr="007E0B31" w:rsidRDefault="005B0DFE" w:rsidP="005B0DFE">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5B0DFE" w:rsidRPr="007E0B31" w14:paraId="7CE97EC2" w14:textId="77777777" w:rsidTr="57E8CC90">
        <w:trPr>
          <w:cantSplit/>
        </w:trPr>
        <w:tc>
          <w:tcPr>
            <w:tcW w:w="2884" w:type="dxa"/>
          </w:tcPr>
          <w:p w14:paraId="1DAA4D78" w14:textId="77777777" w:rsidR="005B0DFE" w:rsidRPr="007E0B31" w:rsidRDefault="005B0DFE" w:rsidP="005B0DFE">
            <w:pPr>
              <w:pStyle w:val="Arial11Bold"/>
              <w:rPr>
                <w:rFonts w:cs="Arial"/>
              </w:rPr>
            </w:pPr>
            <w:r w:rsidRPr="007E0B31">
              <w:rPr>
                <w:rFonts w:cs="Arial"/>
              </w:rPr>
              <w:t>Synchronous Speed</w:t>
            </w:r>
          </w:p>
        </w:tc>
        <w:tc>
          <w:tcPr>
            <w:tcW w:w="6634" w:type="dxa"/>
          </w:tcPr>
          <w:p w14:paraId="296AAFDD" w14:textId="77777777" w:rsidR="005B0DFE" w:rsidRPr="007E0B31" w:rsidRDefault="005B0DFE" w:rsidP="005B0DFE">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5B0DFE" w:rsidRPr="007E0B31" w14:paraId="46A121A4" w14:textId="77777777" w:rsidTr="57E8CC90">
        <w:trPr>
          <w:cantSplit/>
        </w:trPr>
        <w:tc>
          <w:tcPr>
            <w:tcW w:w="2884" w:type="dxa"/>
          </w:tcPr>
          <w:p w14:paraId="24B0D1A3" w14:textId="77777777" w:rsidR="005B0DFE" w:rsidRPr="007E0B31" w:rsidRDefault="005B0DFE" w:rsidP="005B0DFE">
            <w:pPr>
              <w:pStyle w:val="Arial11Bold"/>
              <w:rPr>
                <w:rFonts w:cs="Arial"/>
              </w:rPr>
            </w:pPr>
            <w:r w:rsidRPr="007E0B31">
              <w:rPr>
                <w:rFonts w:cs="Arial"/>
              </w:rPr>
              <w:t>System</w:t>
            </w:r>
          </w:p>
        </w:tc>
        <w:tc>
          <w:tcPr>
            <w:tcW w:w="6634" w:type="dxa"/>
          </w:tcPr>
          <w:p w14:paraId="2E67291E" w14:textId="77777777" w:rsidR="005B0DFE" w:rsidRPr="007E0B31" w:rsidRDefault="005B0DFE" w:rsidP="005B0DFE">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5B0DFE" w:rsidRPr="007E0B31" w14:paraId="198C9C42" w14:textId="77777777" w:rsidTr="57E8CC90">
        <w:trPr>
          <w:cantSplit/>
        </w:trPr>
        <w:tc>
          <w:tcPr>
            <w:tcW w:w="2884" w:type="dxa"/>
          </w:tcPr>
          <w:p w14:paraId="2E945DD5" w14:textId="77777777" w:rsidR="005B0DFE" w:rsidRPr="007E0B31" w:rsidRDefault="005B0DFE" w:rsidP="005B0DFE">
            <w:pPr>
              <w:pStyle w:val="Arial11Bold"/>
              <w:rPr>
                <w:rFonts w:cs="Arial"/>
              </w:rPr>
            </w:pPr>
            <w:r w:rsidRPr="007E0B31">
              <w:rPr>
                <w:rFonts w:cs="Arial"/>
              </w:rPr>
              <w:t>System Ancillary Services</w:t>
            </w:r>
          </w:p>
        </w:tc>
        <w:tc>
          <w:tcPr>
            <w:tcW w:w="6634" w:type="dxa"/>
          </w:tcPr>
          <w:p w14:paraId="0CE07246" w14:textId="77777777" w:rsidR="005B0DFE" w:rsidRPr="007E0B31" w:rsidRDefault="005B0DFE" w:rsidP="005B0DFE">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5B0DFE" w:rsidRPr="007E0B31" w14:paraId="778725C7" w14:textId="77777777" w:rsidTr="57E8CC90">
        <w:trPr>
          <w:cantSplit/>
        </w:trPr>
        <w:tc>
          <w:tcPr>
            <w:tcW w:w="2884" w:type="dxa"/>
          </w:tcPr>
          <w:p w14:paraId="425345A0" w14:textId="77777777" w:rsidR="005B0DFE" w:rsidRPr="007E0B31" w:rsidRDefault="005B0DFE" w:rsidP="005B0DFE">
            <w:pPr>
              <w:pStyle w:val="Arial11Bold"/>
              <w:rPr>
                <w:rFonts w:cs="Arial"/>
              </w:rPr>
            </w:pPr>
            <w:r w:rsidRPr="007E0B31">
              <w:rPr>
                <w:rFonts w:cs="Arial"/>
              </w:rPr>
              <w:t>System Constraint</w:t>
            </w:r>
          </w:p>
        </w:tc>
        <w:tc>
          <w:tcPr>
            <w:tcW w:w="6634" w:type="dxa"/>
          </w:tcPr>
          <w:p w14:paraId="0FA2E711" w14:textId="77777777" w:rsidR="005B0DFE" w:rsidRPr="007E0B31" w:rsidRDefault="005B0DFE" w:rsidP="005B0DFE">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5B0DFE" w:rsidRPr="007E0B31" w14:paraId="6A6B0B8D" w14:textId="77777777" w:rsidTr="57E8CC90">
        <w:trPr>
          <w:cantSplit/>
        </w:trPr>
        <w:tc>
          <w:tcPr>
            <w:tcW w:w="2884" w:type="dxa"/>
          </w:tcPr>
          <w:p w14:paraId="16C142C0" w14:textId="77777777" w:rsidR="005B0DFE" w:rsidRPr="007E0B31" w:rsidRDefault="005B0DFE" w:rsidP="005B0DFE">
            <w:pPr>
              <w:pStyle w:val="Arial11Bold"/>
              <w:rPr>
                <w:rFonts w:cs="Arial"/>
              </w:rPr>
            </w:pPr>
            <w:r w:rsidRPr="007E0B31">
              <w:rPr>
                <w:rFonts w:cs="Arial"/>
              </w:rPr>
              <w:t>System Constrained Capacity</w:t>
            </w:r>
          </w:p>
        </w:tc>
        <w:tc>
          <w:tcPr>
            <w:tcW w:w="6634" w:type="dxa"/>
          </w:tcPr>
          <w:p w14:paraId="0F2A722E" w14:textId="77777777" w:rsidR="005B0DFE" w:rsidRPr="007E0B31" w:rsidRDefault="005B0DFE" w:rsidP="005B0DFE">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5B0DFE" w:rsidRPr="007E0B31" w14:paraId="2DCCEFE3" w14:textId="77777777" w:rsidTr="57E8CC90">
        <w:trPr>
          <w:cantSplit/>
        </w:trPr>
        <w:tc>
          <w:tcPr>
            <w:tcW w:w="2884" w:type="dxa"/>
          </w:tcPr>
          <w:p w14:paraId="27A70CF2" w14:textId="77777777" w:rsidR="005B0DFE" w:rsidRPr="007E0B31" w:rsidRDefault="005B0DFE" w:rsidP="005B0DFE">
            <w:pPr>
              <w:pStyle w:val="Arial11Bold"/>
              <w:rPr>
                <w:rFonts w:cs="Arial"/>
              </w:rPr>
            </w:pPr>
            <w:r w:rsidRPr="007E0B31">
              <w:rPr>
                <w:rFonts w:cs="Arial"/>
              </w:rPr>
              <w:t>System Constraint Group</w:t>
            </w:r>
          </w:p>
        </w:tc>
        <w:tc>
          <w:tcPr>
            <w:tcW w:w="6634" w:type="dxa"/>
          </w:tcPr>
          <w:p w14:paraId="4EA868E5" w14:textId="77777777" w:rsidR="005B0DFE" w:rsidRPr="007E0B31" w:rsidRDefault="005B0DFE" w:rsidP="005B0DFE">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5B0DFE" w:rsidRPr="007E0B31" w14:paraId="6A7E13AA" w14:textId="77777777" w:rsidTr="57E8CC90">
        <w:trPr>
          <w:cantSplit/>
        </w:trPr>
        <w:tc>
          <w:tcPr>
            <w:tcW w:w="2884" w:type="dxa"/>
          </w:tcPr>
          <w:p w14:paraId="58BAEEED" w14:textId="182D3352" w:rsidR="005B0DFE" w:rsidRPr="007E0B31" w:rsidRDefault="005B0DFE" w:rsidP="005B0DFE">
            <w:pPr>
              <w:pStyle w:val="Arial11Bold"/>
              <w:rPr>
                <w:rFonts w:cs="Arial"/>
              </w:rPr>
            </w:pPr>
            <w:r w:rsidRPr="00636020">
              <w:rPr>
                <w:bCs/>
              </w:rPr>
              <w:t>System Defence Plan</w:t>
            </w:r>
          </w:p>
        </w:tc>
        <w:tc>
          <w:tcPr>
            <w:tcW w:w="6634" w:type="dxa"/>
          </w:tcPr>
          <w:p w14:paraId="166CE446" w14:textId="6174A6AA" w:rsidR="005B0DFE" w:rsidRPr="007E0B31" w:rsidRDefault="005B0DFE" w:rsidP="005B0DFE">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00681A85">
              <w:rPr>
                <w:b/>
              </w:rPr>
              <w:t>Assimilated</w:t>
            </w:r>
            <w:r w:rsidRPr="00875C87">
              <w:rPr>
                <w:b/>
              </w:rPr>
              <w:t xml:space="preserve"> Law</w:t>
            </w:r>
            <w:r w:rsidRPr="00875C87">
              <w:t xml:space="preserve"> (Commission Regulation (EU) 2017/2196), has been implemented within the </w:t>
            </w:r>
            <w:r w:rsidRPr="00875C87">
              <w:rPr>
                <w:b/>
              </w:rPr>
              <w:t xml:space="preserve">GB Synchronous </w:t>
            </w:r>
            <w:r w:rsidRPr="00AC216C">
              <w:rPr>
                <w:b/>
              </w:rPr>
              <w:t>Area</w:t>
            </w:r>
            <w:r>
              <w:t>.</w:t>
            </w:r>
          </w:p>
        </w:tc>
      </w:tr>
      <w:tr w:rsidR="005B0DFE" w:rsidRPr="007E0B31" w14:paraId="4B0C4096" w14:textId="77777777" w:rsidTr="57E8CC90">
        <w:trPr>
          <w:cantSplit/>
        </w:trPr>
        <w:tc>
          <w:tcPr>
            <w:tcW w:w="2884" w:type="dxa"/>
          </w:tcPr>
          <w:p w14:paraId="2A1B9103" w14:textId="77777777" w:rsidR="005B0DFE" w:rsidRPr="007E0B31" w:rsidRDefault="005B0DFE" w:rsidP="005B0DFE">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5B0DFE" w:rsidRPr="007E0B31" w:rsidRDefault="005B0DFE" w:rsidP="005B0DFE">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5B0DFE" w:rsidRPr="007E0B31" w:rsidRDefault="005B0DFE" w:rsidP="005B0DFE">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5B0DFE" w:rsidRPr="007E0B31" w:rsidRDefault="005B0DFE" w:rsidP="005B0DFE">
            <w:pPr>
              <w:pStyle w:val="TableArial11"/>
              <w:rPr>
                <w:rFonts w:cs="Arial"/>
              </w:rPr>
            </w:pPr>
            <w:r w:rsidRPr="007E0B31">
              <w:rPr>
                <w:rFonts w:cs="Arial"/>
              </w:rPr>
              <w:t>Where:</w:t>
            </w:r>
          </w:p>
          <w:p w14:paraId="1D419929" w14:textId="77777777" w:rsidR="005B0DFE" w:rsidRPr="007E0B31" w:rsidRDefault="005B0DFE" w:rsidP="005B0DFE">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5B0DFE" w:rsidRPr="007E0B31" w:rsidRDefault="005B0DFE" w:rsidP="005B0DFE">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5B0DFE" w:rsidRPr="007E0B31" w14:paraId="4B14F526" w14:textId="77777777" w:rsidTr="57E8CC90">
        <w:trPr>
          <w:cantSplit/>
          <w:trHeight w:val="552"/>
        </w:trPr>
        <w:tc>
          <w:tcPr>
            <w:tcW w:w="2884" w:type="dxa"/>
          </w:tcPr>
          <w:p w14:paraId="3549E3D2" w14:textId="77777777" w:rsidR="005B0DFE" w:rsidRPr="001231D8" w:rsidRDefault="005B0DFE" w:rsidP="005B0DFE">
            <w:pPr>
              <w:rPr>
                <w:b/>
                <w:bCs/>
              </w:rPr>
            </w:pPr>
            <w:r w:rsidRPr="001231D8">
              <w:rPr>
                <w:b/>
                <w:bCs/>
              </w:rPr>
              <w:t>System Incidents Report</w:t>
            </w:r>
          </w:p>
        </w:tc>
        <w:tc>
          <w:tcPr>
            <w:tcW w:w="6634" w:type="dxa"/>
          </w:tcPr>
          <w:p w14:paraId="6EB5AF5A" w14:textId="77777777" w:rsidR="005B0DFE" w:rsidRPr="001231D8" w:rsidRDefault="005B0DFE" w:rsidP="005B0DFE">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5B0DFE" w:rsidRPr="007E0B31" w14:paraId="64E976F1" w14:textId="77777777" w:rsidTr="57E8CC90">
        <w:trPr>
          <w:cantSplit/>
        </w:trPr>
        <w:tc>
          <w:tcPr>
            <w:tcW w:w="2884" w:type="dxa"/>
          </w:tcPr>
          <w:p w14:paraId="3016A7F7" w14:textId="77777777" w:rsidR="005B0DFE" w:rsidRPr="007E0B31" w:rsidRDefault="005B0DFE" w:rsidP="005B0DFE">
            <w:pPr>
              <w:pStyle w:val="Arial11Bold"/>
              <w:rPr>
                <w:rFonts w:cs="Arial"/>
              </w:rPr>
            </w:pPr>
            <w:r w:rsidRPr="007E0B31">
              <w:rPr>
                <w:rFonts w:cs="Arial"/>
              </w:rPr>
              <w:lastRenderedPageBreak/>
              <w:t>System Margin</w:t>
            </w:r>
          </w:p>
        </w:tc>
        <w:tc>
          <w:tcPr>
            <w:tcW w:w="6634" w:type="dxa"/>
          </w:tcPr>
          <w:p w14:paraId="703670AA" w14:textId="77777777" w:rsidR="005B0DFE" w:rsidRPr="007E0B31" w:rsidRDefault="005B0DFE" w:rsidP="005B0DFE">
            <w:pPr>
              <w:pStyle w:val="TableArial11"/>
              <w:rPr>
                <w:rFonts w:cs="Arial"/>
              </w:rPr>
            </w:pPr>
            <w:r w:rsidRPr="007E0B31">
              <w:rPr>
                <w:rFonts w:cs="Arial"/>
              </w:rPr>
              <w:t xml:space="preserve">The margin in any period between </w:t>
            </w:r>
          </w:p>
          <w:p w14:paraId="738D23F7"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5B0DFE" w:rsidRPr="007E0B31" w:rsidRDefault="005B0DFE" w:rsidP="005B0DFE">
            <w:pPr>
              <w:pStyle w:val="TableArial11"/>
              <w:rPr>
                <w:rFonts w:cs="Arial"/>
                <w:b/>
              </w:rPr>
            </w:pPr>
            <w:r w:rsidRPr="007E0B31">
              <w:rPr>
                <w:rFonts w:cs="Arial"/>
              </w:rPr>
              <w:t>for that period.</w:t>
            </w:r>
          </w:p>
        </w:tc>
      </w:tr>
      <w:tr w:rsidR="005B0DFE" w:rsidRPr="007E0B31" w14:paraId="3099E31F" w14:textId="77777777" w:rsidTr="57E8CC90">
        <w:trPr>
          <w:cantSplit/>
        </w:trPr>
        <w:tc>
          <w:tcPr>
            <w:tcW w:w="2884" w:type="dxa"/>
          </w:tcPr>
          <w:p w14:paraId="6B84F741" w14:textId="77777777" w:rsidR="005B0DFE" w:rsidRPr="007E0B31" w:rsidRDefault="005B0DFE" w:rsidP="005B0DFE">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5B0DFE" w:rsidRPr="007E0B31" w:rsidRDefault="005B0DFE" w:rsidP="005B0DFE">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5B0DFE" w:rsidRPr="007E0B31" w14:paraId="3D29B4B3" w14:textId="77777777" w:rsidTr="57E8CC90">
        <w:trPr>
          <w:cantSplit/>
        </w:trPr>
        <w:tc>
          <w:tcPr>
            <w:tcW w:w="2884" w:type="dxa"/>
          </w:tcPr>
          <w:p w14:paraId="1AAAE1F3" w14:textId="77777777" w:rsidR="005B0DFE" w:rsidRPr="007E0B31" w:rsidRDefault="005B0DFE" w:rsidP="005B0DFE">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117E9508" w:rsidR="005B0DFE" w:rsidRPr="007E0B31" w:rsidRDefault="005B0DFE" w:rsidP="005B0DFE">
            <w:pPr>
              <w:pStyle w:val="TableArial11"/>
              <w:rPr>
                <w:rFonts w:cs="Arial"/>
              </w:rPr>
            </w:pPr>
            <w:r w:rsidRPr="007E0B31">
              <w:rPr>
                <w:rFonts w:cs="Arial"/>
              </w:rPr>
              <w:t xml:space="preserve">Has the meaning set out in </w:t>
            </w:r>
            <w:r w:rsidR="00681A85">
              <w:rPr>
                <w:rFonts w:cs="Arial"/>
              </w:rPr>
              <w:t xml:space="preserve">the </w:t>
            </w:r>
            <w:r w:rsidR="00681A85">
              <w:rPr>
                <w:rFonts w:cs="Arial"/>
                <w:b/>
                <w:bCs/>
              </w:rPr>
              <w:t xml:space="preserve">ESO </w:t>
            </w:r>
            <w:r w:rsidRPr="007E0B31">
              <w:rPr>
                <w:rFonts w:cs="Arial"/>
                <w:b/>
              </w:rPr>
              <w:t>Licence</w:t>
            </w:r>
          </w:p>
        </w:tc>
      </w:tr>
      <w:tr w:rsidR="005B0DFE" w:rsidRPr="007E0B31" w14:paraId="2E61AADE" w14:textId="77777777" w:rsidTr="57E8CC90">
        <w:trPr>
          <w:cantSplit/>
        </w:trPr>
        <w:tc>
          <w:tcPr>
            <w:tcW w:w="2884" w:type="dxa"/>
          </w:tcPr>
          <w:p w14:paraId="7FAE100E" w14:textId="5C92C90A" w:rsidR="005B0DFE" w:rsidRPr="00636020" w:rsidRDefault="005B0DFE" w:rsidP="005B0DFE">
            <w:pPr>
              <w:pStyle w:val="Arial11Bold"/>
              <w:rPr>
                <w:bCs/>
              </w:rPr>
            </w:pPr>
            <w:r>
              <w:rPr>
                <w:rFonts w:cs="Arial"/>
              </w:rPr>
              <w:t>System Restoration</w:t>
            </w:r>
          </w:p>
        </w:tc>
        <w:tc>
          <w:tcPr>
            <w:tcW w:w="6634" w:type="dxa"/>
          </w:tcPr>
          <w:p w14:paraId="53AAEE62" w14:textId="15529814" w:rsidR="005B0DFE" w:rsidRPr="00E00BC7" w:rsidRDefault="005B0DFE" w:rsidP="005B0DFE">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5B0DFE" w:rsidRPr="007E0B31" w14:paraId="2CF3A043" w14:textId="77777777" w:rsidTr="57E8CC90">
        <w:trPr>
          <w:cantSplit/>
        </w:trPr>
        <w:tc>
          <w:tcPr>
            <w:tcW w:w="2884" w:type="dxa"/>
          </w:tcPr>
          <w:p w14:paraId="0120BCB8" w14:textId="3A83B8E2" w:rsidR="005B0DFE" w:rsidRDefault="005B0DFE" w:rsidP="005B0DFE">
            <w:pPr>
              <w:pStyle w:val="Arial11Bold"/>
              <w:rPr>
                <w:rFonts w:cs="Arial"/>
              </w:rPr>
            </w:pPr>
            <w:r>
              <w:rPr>
                <w:rFonts w:cs="Arial"/>
              </w:rPr>
              <w:t>System Restoration Region</w:t>
            </w:r>
          </w:p>
        </w:tc>
        <w:tc>
          <w:tcPr>
            <w:tcW w:w="6634" w:type="dxa"/>
          </w:tcPr>
          <w:p w14:paraId="5FF483DB" w14:textId="1B238D87" w:rsidR="005B0DFE" w:rsidRPr="007E0B31" w:rsidRDefault="005B0DFE" w:rsidP="005B0DFE">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5B0DFE" w:rsidRPr="007E0B31" w14:paraId="3847C81E" w14:textId="77777777" w:rsidTr="57E8CC90">
        <w:trPr>
          <w:cantSplit/>
        </w:trPr>
        <w:tc>
          <w:tcPr>
            <w:tcW w:w="2884" w:type="dxa"/>
          </w:tcPr>
          <w:p w14:paraId="7FC4DAB5" w14:textId="7005E6F4" w:rsidR="005B0DFE" w:rsidRPr="007E0B31" w:rsidRDefault="005B0DFE" w:rsidP="005B0DFE">
            <w:pPr>
              <w:pStyle w:val="Arial11Bold"/>
              <w:rPr>
                <w:rFonts w:cs="Arial"/>
              </w:rPr>
            </w:pPr>
            <w:r w:rsidRPr="00636020">
              <w:rPr>
                <w:bCs/>
              </w:rPr>
              <w:t>System Restoration Plan</w:t>
            </w:r>
          </w:p>
        </w:tc>
        <w:tc>
          <w:tcPr>
            <w:tcW w:w="6634" w:type="dxa"/>
          </w:tcPr>
          <w:p w14:paraId="3E074751" w14:textId="46EEDCB0" w:rsidR="005B0DFE" w:rsidRPr="007E0B31" w:rsidRDefault="005B0DFE" w:rsidP="005B0DFE">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00681A85">
              <w:rPr>
                <w:b/>
              </w:rPr>
              <w:t>Assimilated</w:t>
            </w:r>
            <w:r w:rsidRPr="00E77BDF">
              <w:rPr>
                <w:b/>
              </w:rPr>
              <w:t xml:space="preserve">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5B0DFE" w:rsidRPr="007E0B31" w14:paraId="6694953E" w14:textId="77777777" w:rsidTr="57E8CC90">
        <w:trPr>
          <w:cantSplit/>
        </w:trPr>
        <w:tc>
          <w:tcPr>
            <w:tcW w:w="2884" w:type="dxa"/>
          </w:tcPr>
          <w:p w14:paraId="04061391" w14:textId="77777777" w:rsidR="005B0DFE" w:rsidRPr="007E0B31" w:rsidRDefault="005B0DFE" w:rsidP="005B0DFE">
            <w:pPr>
              <w:pStyle w:val="Arial11Bold"/>
              <w:rPr>
                <w:rFonts w:cs="Arial"/>
              </w:rPr>
            </w:pPr>
            <w:r w:rsidRPr="007E0B31">
              <w:rPr>
                <w:rFonts w:cs="Arial"/>
              </w:rPr>
              <w:t>System Telephony</w:t>
            </w:r>
          </w:p>
        </w:tc>
        <w:tc>
          <w:tcPr>
            <w:tcW w:w="6634" w:type="dxa"/>
          </w:tcPr>
          <w:p w14:paraId="782961A9" w14:textId="0DAB7FEF" w:rsidR="005B0DFE" w:rsidRPr="007E0B31" w:rsidRDefault="005B0DFE" w:rsidP="005B0DFE">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5B0DFE" w:rsidRPr="007E0B31" w14:paraId="7CE86D0C" w14:textId="77777777" w:rsidTr="57E8CC90">
        <w:trPr>
          <w:cantSplit/>
        </w:trPr>
        <w:tc>
          <w:tcPr>
            <w:tcW w:w="2884" w:type="dxa"/>
          </w:tcPr>
          <w:p w14:paraId="6D2E474F" w14:textId="77777777" w:rsidR="005B0DFE" w:rsidRPr="007E0B31" w:rsidRDefault="005B0DFE" w:rsidP="005B0DFE">
            <w:pPr>
              <w:pStyle w:val="Arial11Bold"/>
              <w:rPr>
                <w:rFonts w:cs="Arial"/>
              </w:rPr>
            </w:pPr>
            <w:r w:rsidRPr="007E0B31">
              <w:rPr>
                <w:rFonts w:cs="Arial"/>
              </w:rPr>
              <w:t>System Tests</w:t>
            </w:r>
          </w:p>
        </w:tc>
        <w:tc>
          <w:tcPr>
            <w:tcW w:w="6634" w:type="dxa"/>
          </w:tcPr>
          <w:p w14:paraId="23728F19" w14:textId="77777777" w:rsidR="005B0DFE" w:rsidRPr="007E0B31" w:rsidRDefault="005B0DFE" w:rsidP="005B0DFE">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5B0DFE" w:rsidRPr="007E0B31" w14:paraId="08C1037D" w14:textId="77777777" w:rsidTr="57E8CC90">
        <w:trPr>
          <w:cantSplit/>
        </w:trPr>
        <w:tc>
          <w:tcPr>
            <w:tcW w:w="2884" w:type="dxa"/>
          </w:tcPr>
          <w:p w14:paraId="7BAC63AF" w14:textId="77777777" w:rsidR="005B0DFE" w:rsidRPr="007E0B31" w:rsidRDefault="005B0DFE" w:rsidP="005B0DFE">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5B0DFE" w:rsidRPr="007E0B31" w:rsidRDefault="005B0DFE" w:rsidP="005B0DFE">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5B0DFE" w:rsidRPr="007E0B31" w14:paraId="0CFD31AD" w14:textId="77777777" w:rsidTr="57E8CC90">
        <w:trPr>
          <w:cantSplit/>
        </w:trPr>
        <w:tc>
          <w:tcPr>
            <w:tcW w:w="2884" w:type="dxa"/>
          </w:tcPr>
          <w:p w14:paraId="6FAF95FE" w14:textId="77777777" w:rsidR="005B0DFE" w:rsidRPr="007E0B31" w:rsidRDefault="005B0DFE" w:rsidP="005B0DFE">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5B0DFE" w:rsidRPr="007E0B31" w:rsidRDefault="005B0DFE" w:rsidP="005B0DFE">
            <w:pPr>
              <w:pStyle w:val="TableArial11"/>
              <w:rPr>
                <w:rFonts w:cs="Arial"/>
              </w:rPr>
            </w:pPr>
            <w:bookmarkStart w:id="47"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47"/>
            <w:r w:rsidRPr="007E0B31">
              <w:rPr>
                <w:rFonts w:cs="Arial"/>
              </w:rPr>
              <w:t>.</w:t>
            </w:r>
          </w:p>
        </w:tc>
      </w:tr>
      <w:tr w:rsidR="005B0DFE" w:rsidRPr="007E0B31" w14:paraId="1DA61D3F" w14:textId="77777777" w:rsidTr="57E8CC90">
        <w:trPr>
          <w:cantSplit/>
        </w:trPr>
        <w:tc>
          <w:tcPr>
            <w:tcW w:w="2884" w:type="dxa"/>
          </w:tcPr>
          <w:p w14:paraId="68676C7F" w14:textId="77777777" w:rsidR="005B0DFE" w:rsidRPr="007E0B31" w:rsidRDefault="005B0DFE" w:rsidP="005B0DFE">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5B0DFE" w:rsidRPr="007E0B31" w:rsidRDefault="005B0DFE" w:rsidP="005B0DFE">
            <w:pPr>
              <w:pStyle w:val="TableArial11"/>
              <w:rPr>
                <w:rFonts w:cs="Arial"/>
              </w:rPr>
            </w:pPr>
            <w:bookmarkStart w:id="48"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48"/>
          </w:p>
        </w:tc>
      </w:tr>
      <w:tr w:rsidR="005B0DFE" w:rsidRPr="007E0B31" w14:paraId="5E31ADD9" w14:textId="77777777" w:rsidTr="57E8CC90">
        <w:trPr>
          <w:cantSplit/>
        </w:trPr>
        <w:tc>
          <w:tcPr>
            <w:tcW w:w="2884" w:type="dxa"/>
          </w:tcPr>
          <w:p w14:paraId="0CFAE3A8" w14:textId="77777777" w:rsidR="005B0DFE" w:rsidRPr="007E0B31" w:rsidRDefault="005B0DFE" w:rsidP="005B0DFE">
            <w:pPr>
              <w:pStyle w:val="Arial11Bold"/>
              <w:rPr>
                <w:rFonts w:cs="Arial"/>
              </w:rPr>
            </w:pPr>
            <w:r w:rsidRPr="0068623B">
              <w:rPr>
                <w:rFonts w:cs="Arial"/>
              </w:rPr>
              <w:lastRenderedPageBreak/>
              <w:t>Targe</w:t>
            </w:r>
            <w:r w:rsidRPr="00360F5B">
              <w:rPr>
                <w:rFonts w:cs="Arial"/>
              </w:rPr>
              <w:t>t Frequency</w:t>
            </w:r>
          </w:p>
        </w:tc>
        <w:tc>
          <w:tcPr>
            <w:tcW w:w="6634" w:type="dxa"/>
          </w:tcPr>
          <w:p w14:paraId="0FFC5410" w14:textId="4149A4DC" w:rsidR="005B0DFE" w:rsidRPr="007E0B31" w:rsidRDefault="005B0DFE" w:rsidP="005B0DFE">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5B0DFE" w:rsidRPr="007E0B31" w14:paraId="33638CB5" w14:textId="77777777" w:rsidTr="57E8CC90">
        <w:trPr>
          <w:cantSplit/>
        </w:trPr>
        <w:tc>
          <w:tcPr>
            <w:tcW w:w="2884" w:type="dxa"/>
          </w:tcPr>
          <w:p w14:paraId="32E734FA" w14:textId="77777777" w:rsidR="005B0DFE" w:rsidRPr="007E0B31" w:rsidRDefault="005B0DFE" w:rsidP="005B0DFE">
            <w:pPr>
              <w:pStyle w:val="Arial11Bold"/>
              <w:rPr>
                <w:rFonts w:cs="Arial"/>
              </w:rPr>
            </w:pPr>
            <w:r w:rsidRPr="007E0B31">
              <w:rPr>
                <w:rFonts w:cs="Arial"/>
              </w:rPr>
              <w:t>Technical Specification</w:t>
            </w:r>
          </w:p>
        </w:tc>
        <w:tc>
          <w:tcPr>
            <w:tcW w:w="6634" w:type="dxa"/>
          </w:tcPr>
          <w:p w14:paraId="6AE817CF" w14:textId="77777777" w:rsidR="005B0DFE" w:rsidRPr="007E0B31" w:rsidRDefault="005B0DFE" w:rsidP="005B0DFE">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5B0DFE" w:rsidRPr="007E0B31" w:rsidRDefault="005B0DFE" w:rsidP="005B0DFE">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5B0DFE" w:rsidRPr="007E0B31" w14:paraId="4A337598" w14:textId="77777777" w:rsidTr="57E8CC90">
        <w:trPr>
          <w:cantSplit/>
        </w:trPr>
        <w:tc>
          <w:tcPr>
            <w:tcW w:w="2884" w:type="dxa"/>
          </w:tcPr>
          <w:p w14:paraId="39FDCA0F" w14:textId="51FF5C89" w:rsidR="005B0DFE" w:rsidRPr="007E0B31" w:rsidRDefault="005B0DFE" w:rsidP="005B0DFE">
            <w:pPr>
              <w:pStyle w:val="Arial11Bold"/>
              <w:rPr>
                <w:rFonts w:cs="Arial"/>
              </w:rPr>
            </w:pPr>
            <w:r>
              <w:rPr>
                <w:rFonts w:cs="Arial"/>
              </w:rPr>
              <w:t>TERRE</w:t>
            </w:r>
          </w:p>
        </w:tc>
        <w:tc>
          <w:tcPr>
            <w:tcW w:w="6634" w:type="dxa"/>
          </w:tcPr>
          <w:p w14:paraId="583D7EB9" w14:textId="2F95AC51" w:rsidR="005B0DFE" w:rsidRPr="007E0B31" w:rsidRDefault="005B0DFE" w:rsidP="005B0DFE">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5B0DFE" w:rsidRPr="007E0B31" w14:paraId="5926AD32" w14:textId="77777777" w:rsidTr="57E8CC90">
        <w:trPr>
          <w:cantSplit/>
        </w:trPr>
        <w:tc>
          <w:tcPr>
            <w:tcW w:w="2884" w:type="dxa"/>
          </w:tcPr>
          <w:p w14:paraId="567E2BEF" w14:textId="695F4B81" w:rsidR="005B0DFE" w:rsidRDefault="005B0DFE" w:rsidP="005B0DFE">
            <w:pPr>
              <w:pStyle w:val="Arial11Bold"/>
              <w:rPr>
                <w:rFonts w:cs="Arial"/>
              </w:rPr>
            </w:pPr>
            <w:r w:rsidRPr="0081264E">
              <w:rPr>
                <w:rFonts w:cs="Arial"/>
              </w:rPr>
              <w:t>TERRE Activation Period</w:t>
            </w:r>
          </w:p>
        </w:tc>
        <w:tc>
          <w:tcPr>
            <w:tcW w:w="6634" w:type="dxa"/>
          </w:tcPr>
          <w:p w14:paraId="41684B89" w14:textId="1905B62B" w:rsidR="005B0DFE" w:rsidRPr="0081264E" w:rsidRDefault="005B0DFE" w:rsidP="005B0DFE">
            <w:pPr>
              <w:pStyle w:val="TableArial11"/>
              <w:rPr>
                <w:rFonts w:cs="Arial"/>
              </w:rPr>
            </w:pPr>
            <w:proofErr w:type="gramStart"/>
            <w:r w:rsidRPr="0081264E">
              <w:rPr>
                <w:rFonts w:cs="Arial"/>
              </w:rPr>
              <w:t>A period of time</w:t>
            </w:r>
            <w:proofErr w:type="gramEnd"/>
            <w:r w:rsidRPr="0081264E">
              <w:rPr>
                <w:rFonts w:cs="Arial"/>
              </w:rPr>
              <w:t xml:space="preserv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5B0DFE" w:rsidRPr="007E0B31" w14:paraId="49B52FEC" w14:textId="77777777" w:rsidTr="57E8CC90">
        <w:trPr>
          <w:cantSplit/>
        </w:trPr>
        <w:tc>
          <w:tcPr>
            <w:tcW w:w="2884" w:type="dxa"/>
          </w:tcPr>
          <w:p w14:paraId="1FED211F" w14:textId="533B6423" w:rsidR="005B0DFE" w:rsidRPr="0081264E" w:rsidRDefault="005B0DFE" w:rsidP="005B0DFE">
            <w:pPr>
              <w:pStyle w:val="Arial11Bold"/>
              <w:rPr>
                <w:rFonts w:cs="Arial"/>
              </w:rPr>
            </w:pPr>
            <w:r w:rsidRPr="0081264E">
              <w:rPr>
                <w:rFonts w:cs="Arial"/>
              </w:rPr>
              <w:t>TERRE Auction Period</w:t>
            </w:r>
          </w:p>
        </w:tc>
        <w:tc>
          <w:tcPr>
            <w:tcW w:w="6634" w:type="dxa"/>
          </w:tcPr>
          <w:p w14:paraId="671C74AE" w14:textId="7274A881" w:rsidR="005B0DFE" w:rsidRPr="0081264E" w:rsidRDefault="005B0DFE" w:rsidP="005B0DFE">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5B0DFE" w:rsidRPr="007E0B31" w14:paraId="65701A2F" w14:textId="77777777" w:rsidTr="57E8CC90">
        <w:trPr>
          <w:cantSplit/>
        </w:trPr>
        <w:tc>
          <w:tcPr>
            <w:tcW w:w="2884" w:type="dxa"/>
          </w:tcPr>
          <w:p w14:paraId="7DA4E9BF" w14:textId="53EC5DBC" w:rsidR="005B0DFE" w:rsidRPr="0081264E" w:rsidRDefault="005B0DFE" w:rsidP="005B0DFE">
            <w:pPr>
              <w:pStyle w:val="Arial11Bold"/>
              <w:rPr>
                <w:rFonts w:cs="Arial"/>
              </w:rPr>
            </w:pPr>
            <w:r w:rsidRPr="0081264E">
              <w:rPr>
                <w:rFonts w:cs="Arial"/>
              </w:rPr>
              <w:t>TERRE Bid</w:t>
            </w:r>
          </w:p>
        </w:tc>
        <w:tc>
          <w:tcPr>
            <w:tcW w:w="6634" w:type="dxa"/>
          </w:tcPr>
          <w:p w14:paraId="3AA84BC8" w14:textId="59D282F8" w:rsidR="005B0DFE" w:rsidRPr="0081264E" w:rsidRDefault="005B0DFE" w:rsidP="005B0DFE">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5B0DFE" w:rsidRPr="007E0B31" w14:paraId="55062C4A" w14:textId="77777777" w:rsidTr="57E8CC90">
        <w:trPr>
          <w:cantSplit/>
        </w:trPr>
        <w:tc>
          <w:tcPr>
            <w:tcW w:w="2884" w:type="dxa"/>
          </w:tcPr>
          <w:p w14:paraId="0E3BA98F" w14:textId="3DE6A8A3" w:rsidR="005B0DFE" w:rsidRPr="0081264E" w:rsidRDefault="005B0DFE" w:rsidP="005B0DFE">
            <w:pPr>
              <w:pStyle w:val="Arial11Bold"/>
              <w:rPr>
                <w:rFonts w:cs="Arial"/>
              </w:rPr>
            </w:pPr>
            <w:r>
              <w:rPr>
                <w:rFonts w:cs="Arial"/>
              </w:rPr>
              <w:t>TERRE Central Platform</w:t>
            </w:r>
          </w:p>
        </w:tc>
        <w:tc>
          <w:tcPr>
            <w:tcW w:w="6634" w:type="dxa"/>
          </w:tcPr>
          <w:p w14:paraId="21E47917" w14:textId="46FA1734" w:rsidR="005B0DFE" w:rsidRPr="0081264E" w:rsidRDefault="005B0DFE" w:rsidP="005B0DFE">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5B0DFE" w:rsidRPr="0079139F" w14:paraId="275B43EB" w14:textId="77777777" w:rsidTr="57E8CC90">
        <w:trPr>
          <w:cantSplit/>
        </w:trPr>
        <w:tc>
          <w:tcPr>
            <w:tcW w:w="2884" w:type="dxa"/>
          </w:tcPr>
          <w:p w14:paraId="2CEC27FA" w14:textId="6D73E446" w:rsidR="005B0DFE" w:rsidRPr="0079139F" w:rsidRDefault="005B0DFE" w:rsidP="005B0DFE">
            <w:pPr>
              <w:pStyle w:val="Arial11Bold"/>
              <w:rPr>
                <w:rFonts w:cs="Arial"/>
              </w:rPr>
            </w:pPr>
            <w:r w:rsidRPr="0079139F">
              <w:rPr>
                <w:rFonts w:cs="Arial"/>
              </w:rPr>
              <w:t>TERRE Data Validation and Consistency Rules</w:t>
            </w:r>
          </w:p>
        </w:tc>
        <w:tc>
          <w:tcPr>
            <w:tcW w:w="6634" w:type="dxa"/>
          </w:tcPr>
          <w:p w14:paraId="7AC65FEF" w14:textId="12093011" w:rsidR="005B0DFE" w:rsidRDefault="005B0DFE" w:rsidP="005B0DFE">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5B0DFE" w:rsidRPr="007E0B31" w14:paraId="377F57A2" w14:textId="77777777" w:rsidTr="57E8CC90">
        <w:trPr>
          <w:cantSplit/>
        </w:trPr>
        <w:tc>
          <w:tcPr>
            <w:tcW w:w="2884" w:type="dxa"/>
          </w:tcPr>
          <w:p w14:paraId="150333DE" w14:textId="33A1157A" w:rsidR="005B0DFE" w:rsidRDefault="005B0DFE" w:rsidP="005B0DFE">
            <w:pPr>
              <w:pStyle w:val="Arial11Bold"/>
              <w:jc w:val="both"/>
              <w:rPr>
                <w:rFonts w:cs="Arial"/>
              </w:rPr>
            </w:pPr>
            <w:r w:rsidRPr="0081264E">
              <w:rPr>
                <w:rFonts w:cs="Arial"/>
              </w:rPr>
              <w:t>TERRE Gate Closure</w:t>
            </w:r>
          </w:p>
        </w:tc>
        <w:tc>
          <w:tcPr>
            <w:tcW w:w="6634" w:type="dxa"/>
          </w:tcPr>
          <w:p w14:paraId="36E98425" w14:textId="7BF742E0" w:rsidR="005B0DFE" w:rsidRPr="0081264E" w:rsidRDefault="005B0DFE" w:rsidP="005B0DFE">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5B0DFE" w:rsidRPr="007E0B31" w14:paraId="162A65B2" w14:textId="77777777" w:rsidTr="57E8CC90">
        <w:trPr>
          <w:cantSplit/>
        </w:trPr>
        <w:tc>
          <w:tcPr>
            <w:tcW w:w="2884" w:type="dxa"/>
          </w:tcPr>
          <w:p w14:paraId="1E8AEB6A" w14:textId="77777777" w:rsidR="005B0DFE" w:rsidRDefault="005B0DFE" w:rsidP="005B0DFE">
            <w:pPr>
              <w:pStyle w:val="Arial11Bold"/>
              <w:jc w:val="both"/>
              <w:rPr>
                <w:rFonts w:cs="Arial"/>
              </w:rPr>
            </w:pPr>
            <w:r>
              <w:rPr>
                <w:rFonts w:cs="Arial"/>
              </w:rPr>
              <w:t>TERRE Instruction</w:t>
            </w:r>
          </w:p>
          <w:p w14:paraId="6C90D26B" w14:textId="1F6FC951" w:rsidR="005B0DFE" w:rsidRPr="0081264E" w:rsidRDefault="005B0DFE" w:rsidP="005B0DFE">
            <w:pPr>
              <w:pStyle w:val="Arial11Bold"/>
              <w:jc w:val="both"/>
              <w:rPr>
                <w:rFonts w:cs="Arial"/>
              </w:rPr>
            </w:pPr>
            <w:r w:rsidRPr="0081264E">
              <w:rPr>
                <w:rFonts w:cs="Arial"/>
              </w:rPr>
              <w:t>Guide</w:t>
            </w:r>
          </w:p>
        </w:tc>
        <w:tc>
          <w:tcPr>
            <w:tcW w:w="6634" w:type="dxa"/>
          </w:tcPr>
          <w:p w14:paraId="0AE534E2" w14:textId="203C4D64" w:rsidR="005B0DFE" w:rsidRDefault="005B0DFE" w:rsidP="005B0DFE">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5B0DFE" w:rsidRPr="007E0B31" w14:paraId="3B8258A7" w14:textId="77777777" w:rsidTr="57E8CC90">
        <w:trPr>
          <w:cantSplit/>
        </w:trPr>
        <w:tc>
          <w:tcPr>
            <w:tcW w:w="2884" w:type="dxa"/>
          </w:tcPr>
          <w:p w14:paraId="0D19D080" w14:textId="77777777" w:rsidR="005B0DFE" w:rsidRPr="007E0B31" w:rsidRDefault="005B0DFE" w:rsidP="005B0DFE">
            <w:pPr>
              <w:pStyle w:val="Arial11Bold"/>
              <w:rPr>
                <w:rFonts w:cs="Arial"/>
              </w:rPr>
            </w:pPr>
            <w:r w:rsidRPr="007E0B31">
              <w:rPr>
                <w:rFonts w:cs="Arial"/>
              </w:rPr>
              <w:t>Test Co-ordinator</w:t>
            </w:r>
          </w:p>
        </w:tc>
        <w:tc>
          <w:tcPr>
            <w:tcW w:w="6634" w:type="dxa"/>
          </w:tcPr>
          <w:p w14:paraId="326082B0" w14:textId="77777777" w:rsidR="005B0DFE" w:rsidRPr="007E0B31" w:rsidRDefault="005B0DFE" w:rsidP="005B0DFE">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5B0DFE" w:rsidRPr="007E0B31" w14:paraId="01488D17" w14:textId="77777777" w:rsidTr="57E8CC90">
        <w:trPr>
          <w:cantSplit/>
        </w:trPr>
        <w:tc>
          <w:tcPr>
            <w:tcW w:w="2884" w:type="dxa"/>
          </w:tcPr>
          <w:p w14:paraId="128FD9C9" w14:textId="77777777" w:rsidR="005B0DFE" w:rsidRPr="007E0B31" w:rsidRDefault="005B0DFE" w:rsidP="005B0DFE">
            <w:pPr>
              <w:pStyle w:val="Arial11Bold"/>
              <w:rPr>
                <w:rFonts w:cs="Arial"/>
              </w:rPr>
            </w:pPr>
            <w:r w:rsidRPr="007E0B31">
              <w:rPr>
                <w:rFonts w:cs="Arial"/>
              </w:rPr>
              <w:t>Test Panel</w:t>
            </w:r>
          </w:p>
        </w:tc>
        <w:tc>
          <w:tcPr>
            <w:tcW w:w="6634" w:type="dxa"/>
          </w:tcPr>
          <w:p w14:paraId="33A2A2B3" w14:textId="77777777" w:rsidR="005B0DFE" w:rsidRPr="007E0B31" w:rsidRDefault="005B0DFE" w:rsidP="005B0DFE">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5B0DFE" w:rsidRPr="007E0B31" w14:paraId="2164A4E4" w14:textId="77777777" w:rsidTr="57E8CC90">
        <w:trPr>
          <w:cantSplit/>
        </w:trPr>
        <w:tc>
          <w:tcPr>
            <w:tcW w:w="2884" w:type="dxa"/>
          </w:tcPr>
          <w:p w14:paraId="1F60112F" w14:textId="41D5FEBC" w:rsidR="005B0DFE" w:rsidRPr="00875FA6" w:rsidRDefault="005B0DFE" w:rsidP="005B0DFE">
            <w:pPr>
              <w:pStyle w:val="Arial11Bold"/>
            </w:pPr>
            <w:r w:rsidRPr="00875FA6">
              <w:t>Test Plan</w:t>
            </w:r>
          </w:p>
        </w:tc>
        <w:tc>
          <w:tcPr>
            <w:tcW w:w="6634" w:type="dxa"/>
          </w:tcPr>
          <w:p w14:paraId="438005A0" w14:textId="0EFC0E1A" w:rsidR="005B0DFE" w:rsidRPr="00875FA6" w:rsidRDefault="005B0DFE" w:rsidP="005B0DFE">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t>
            </w:r>
            <w:proofErr w:type="gramStart"/>
            <w:r w:rsidRPr="00875FA6">
              <w:rPr>
                <w:b/>
              </w:rPr>
              <w:t>Website</w:t>
            </w:r>
            <w:proofErr w:type="gramEnd"/>
            <w:r w:rsidRPr="00875FA6">
              <w:t>, outlining how the requirements of the “</w:t>
            </w:r>
            <w:r w:rsidRPr="002A73E9">
              <w:rPr>
                <w:b/>
                <w:bCs/>
              </w:rPr>
              <w:t>Test Plan</w:t>
            </w:r>
            <w:r w:rsidRPr="00875FA6">
              <w:t xml:space="preserve">”, as provided for by </w:t>
            </w:r>
            <w:r w:rsidR="00315800">
              <w:rPr>
                <w:b/>
              </w:rPr>
              <w:t>Assimilated</w:t>
            </w:r>
            <w:r w:rsidRPr="00875FA6">
              <w:rPr>
                <w:b/>
              </w:rPr>
              <w:t xml:space="preserve"> Law</w:t>
            </w:r>
            <w:r w:rsidRPr="00875FA6">
              <w:t xml:space="preserve"> (Commission Regulation (EU) 2017/2196), has been implemented within the </w:t>
            </w:r>
            <w:r w:rsidRPr="00875FA6">
              <w:rPr>
                <w:b/>
              </w:rPr>
              <w:t>GB Synchronous Area</w:t>
            </w:r>
            <w:r w:rsidRPr="00875FA6">
              <w:t>.</w:t>
            </w:r>
          </w:p>
        </w:tc>
      </w:tr>
      <w:tr w:rsidR="005B0DFE" w:rsidRPr="007E0B31" w14:paraId="28AD5A3B" w14:textId="77777777" w:rsidTr="57E8CC90">
        <w:trPr>
          <w:cantSplit/>
        </w:trPr>
        <w:tc>
          <w:tcPr>
            <w:tcW w:w="2884" w:type="dxa"/>
          </w:tcPr>
          <w:p w14:paraId="57595996" w14:textId="77777777" w:rsidR="005B0DFE" w:rsidRPr="007E0B31" w:rsidRDefault="005B0DFE" w:rsidP="005B0DFE">
            <w:pPr>
              <w:pStyle w:val="Arial11Bold"/>
              <w:rPr>
                <w:rFonts w:cs="Arial"/>
              </w:rPr>
            </w:pPr>
            <w:r w:rsidRPr="007E0B31">
              <w:rPr>
                <w:rFonts w:cs="Arial"/>
              </w:rPr>
              <w:lastRenderedPageBreak/>
              <w:t>Test Programme</w:t>
            </w:r>
          </w:p>
        </w:tc>
        <w:tc>
          <w:tcPr>
            <w:tcW w:w="6634" w:type="dxa"/>
          </w:tcPr>
          <w:p w14:paraId="19CEAC1B" w14:textId="77C128C1" w:rsidR="005B0DFE" w:rsidRPr="007E0B31" w:rsidRDefault="005B0DFE" w:rsidP="005B0DFE">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5B0DFE" w:rsidRPr="007E0B31" w14:paraId="1328CFC6" w14:textId="77777777" w:rsidTr="57E8CC90">
        <w:trPr>
          <w:cantSplit/>
        </w:trPr>
        <w:tc>
          <w:tcPr>
            <w:tcW w:w="2884" w:type="dxa"/>
          </w:tcPr>
          <w:p w14:paraId="1D6B5BC8" w14:textId="77777777" w:rsidR="005B0DFE" w:rsidRPr="007E0B31" w:rsidRDefault="005B0DFE" w:rsidP="005B0DFE">
            <w:pPr>
              <w:pStyle w:val="Arial11Bold"/>
              <w:rPr>
                <w:rFonts w:cs="Arial"/>
              </w:rPr>
            </w:pPr>
            <w:r w:rsidRPr="007E0B31">
              <w:rPr>
                <w:rFonts w:cs="Arial"/>
              </w:rPr>
              <w:t>Test Proposer</w:t>
            </w:r>
          </w:p>
        </w:tc>
        <w:tc>
          <w:tcPr>
            <w:tcW w:w="6634" w:type="dxa"/>
          </w:tcPr>
          <w:p w14:paraId="3AACD309" w14:textId="77777777" w:rsidR="005B0DFE" w:rsidRPr="007E0B31" w:rsidRDefault="005B0DFE" w:rsidP="005B0DFE">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5B0DFE" w:rsidRPr="007E0B31" w14:paraId="316C92C8" w14:textId="77777777" w:rsidTr="57E8CC90">
        <w:trPr>
          <w:cantSplit/>
        </w:trPr>
        <w:tc>
          <w:tcPr>
            <w:tcW w:w="2884" w:type="dxa"/>
          </w:tcPr>
          <w:p w14:paraId="06874C34" w14:textId="30838C72" w:rsidR="005B0DFE" w:rsidRPr="004C03CD" w:rsidRDefault="005B0DFE" w:rsidP="005B0DFE">
            <w:pPr>
              <w:pStyle w:val="Arial11Bold"/>
              <w:rPr>
                <w:rFonts w:cs="Arial"/>
              </w:rPr>
            </w:pPr>
            <w:r w:rsidRPr="002510FF">
              <w:rPr>
                <w:rFonts w:cs="Arial"/>
              </w:rPr>
              <w:t>Test Signal</w:t>
            </w:r>
          </w:p>
        </w:tc>
        <w:tc>
          <w:tcPr>
            <w:tcW w:w="6634" w:type="dxa"/>
          </w:tcPr>
          <w:p w14:paraId="0F830BE9" w14:textId="5C14D1D7" w:rsidR="005B0DFE" w:rsidRPr="004C03CD" w:rsidRDefault="005B0DFE" w:rsidP="005B0DFE">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395D12" w:rsidRPr="007E0B31" w14:paraId="1191920B" w14:textId="77777777" w:rsidTr="57E8CC90">
        <w:trPr>
          <w:cantSplit/>
        </w:trPr>
        <w:tc>
          <w:tcPr>
            <w:tcW w:w="2884" w:type="dxa"/>
          </w:tcPr>
          <w:p w14:paraId="1A32535D" w14:textId="3657B7C0" w:rsidR="00395D12" w:rsidRPr="007E0B31" w:rsidRDefault="00395D12" w:rsidP="00395D12">
            <w:pPr>
              <w:pStyle w:val="Arial11Bold"/>
              <w:rPr>
                <w:rFonts w:cs="Arial"/>
              </w:rPr>
            </w:pPr>
            <w:r>
              <w:rPr>
                <w:rFonts w:cs="Arial"/>
              </w:rPr>
              <w:t>The Company</w:t>
            </w:r>
          </w:p>
        </w:tc>
        <w:tc>
          <w:tcPr>
            <w:tcW w:w="6634" w:type="dxa"/>
          </w:tcPr>
          <w:p w14:paraId="17B4E3BD" w14:textId="2CA2B808" w:rsidR="00395D12" w:rsidRPr="007E0B31" w:rsidRDefault="00395D12" w:rsidP="00395D12">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w:t>
            </w:r>
          </w:p>
        </w:tc>
      </w:tr>
      <w:tr w:rsidR="005B0DFE" w:rsidRPr="007E0B31" w14:paraId="100BAB28" w14:textId="77777777" w:rsidTr="57E8CC90">
        <w:trPr>
          <w:cantSplit/>
        </w:trPr>
        <w:tc>
          <w:tcPr>
            <w:tcW w:w="2884" w:type="dxa"/>
          </w:tcPr>
          <w:p w14:paraId="4F575092" w14:textId="1BAAF1FB" w:rsidR="005B0DFE" w:rsidRPr="007E0B31" w:rsidRDefault="005B0DFE" w:rsidP="005B0DFE">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5B0DFE" w:rsidRPr="007E0B31" w:rsidRDefault="005B0DFE" w:rsidP="005B0DFE">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5B0DFE" w:rsidRPr="007E0B31" w14:paraId="07C21332" w14:textId="77777777" w:rsidTr="57E8CC90">
        <w:trPr>
          <w:cantSplit/>
        </w:trPr>
        <w:tc>
          <w:tcPr>
            <w:tcW w:w="2884" w:type="dxa"/>
          </w:tcPr>
          <w:p w14:paraId="46DE90D6" w14:textId="315D2376" w:rsidR="005B0DFE" w:rsidRPr="007E0B31" w:rsidRDefault="005B0DFE" w:rsidP="005B0DFE">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5B0DFE" w:rsidRPr="007E0B31" w:rsidRDefault="005B0DFE" w:rsidP="005B0DFE">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5B0DFE" w:rsidRPr="007E0B31" w14:paraId="7E0C0F2F" w14:textId="77777777" w:rsidTr="57E8CC90">
        <w:trPr>
          <w:cantSplit/>
        </w:trPr>
        <w:tc>
          <w:tcPr>
            <w:tcW w:w="2884" w:type="dxa"/>
          </w:tcPr>
          <w:p w14:paraId="1E0D9CB3" w14:textId="157BEEAF" w:rsidR="005B0DFE" w:rsidRPr="00A438EF" w:rsidRDefault="005B0DFE" w:rsidP="005B0DFE">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5B0DFE" w:rsidRPr="00CE4CCF" w:rsidRDefault="005B0DFE" w:rsidP="005B0DFE">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5B0DFE" w:rsidRPr="007E0B31" w14:paraId="051B9233" w14:textId="77777777" w:rsidTr="57E8CC90">
        <w:trPr>
          <w:cantSplit/>
        </w:trPr>
        <w:tc>
          <w:tcPr>
            <w:tcW w:w="2884" w:type="dxa"/>
          </w:tcPr>
          <w:p w14:paraId="2A8B99B3" w14:textId="592766FF" w:rsidR="005B0DFE" w:rsidRPr="007E0B31" w:rsidRDefault="005B0DFE" w:rsidP="005B0DFE">
            <w:pPr>
              <w:pStyle w:val="Arial11Bold"/>
              <w:rPr>
                <w:rFonts w:cs="Arial"/>
              </w:rPr>
            </w:pPr>
            <w:r w:rsidRPr="0001102F">
              <w:rPr>
                <w:rFonts w:cs="Arial"/>
              </w:rPr>
              <w:t>Top Up Restoration Contract</w:t>
            </w:r>
          </w:p>
        </w:tc>
        <w:tc>
          <w:tcPr>
            <w:tcW w:w="6634" w:type="dxa"/>
          </w:tcPr>
          <w:p w14:paraId="48943893" w14:textId="224A59E7" w:rsidR="005B0DFE" w:rsidRPr="007E0B31" w:rsidRDefault="005B0DFE" w:rsidP="005B0DFE">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5B0DFE" w:rsidRPr="007E0B31" w14:paraId="767E36DB" w14:textId="77777777" w:rsidTr="57E8CC90">
        <w:trPr>
          <w:cantSplit/>
        </w:trPr>
        <w:tc>
          <w:tcPr>
            <w:tcW w:w="2884" w:type="dxa"/>
          </w:tcPr>
          <w:p w14:paraId="130A2E6E" w14:textId="3CD6AF48" w:rsidR="005B0DFE" w:rsidRPr="007E0B31" w:rsidRDefault="005B0DFE" w:rsidP="005B0DFE">
            <w:pPr>
              <w:pStyle w:val="Arial11Bold"/>
              <w:rPr>
                <w:rFonts w:cs="Arial"/>
              </w:rPr>
            </w:pPr>
            <w:r>
              <w:rPr>
                <w:rFonts w:cs="Arial"/>
              </w:rPr>
              <w:t>Top Up Restoration Contractor</w:t>
            </w:r>
          </w:p>
        </w:tc>
        <w:tc>
          <w:tcPr>
            <w:tcW w:w="6634" w:type="dxa"/>
          </w:tcPr>
          <w:p w14:paraId="08A3E597" w14:textId="5B2259FC" w:rsidR="005B0DFE" w:rsidRPr="007E0B31" w:rsidRDefault="005B0DFE" w:rsidP="005B0DFE">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5B0DFE" w:rsidRPr="007E0B31" w14:paraId="7BDEB1D1" w14:textId="77777777" w:rsidTr="57E8CC90">
        <w:trPr>
          <w:cantSplit/>
        </w:trPr>
        <w:tc>
          <w:tcPr>
            <w:tcW w:w="2884" w:type="dxa"/>
          </w:tcPr>
          <w:p w14:paraId="6AAC9811" w14:textId="3492013A" w:rsidR="005B0DFE" w:rsidRPr="007E0B31" w:rsidRDefault="005B0DFE" w:rsidP="005B0DFE">
            <w:pPr>
              <w:pStyle w:val="Arial11Bold"/>
              <w:rPr>
                <w:rFonts w:cs="Arial"/>
              </w:rPr>
            </w:pPr>
            <w:r>
              <w:rPr>
                <w:rFonts w:cs="Arial"/>
              </w:rPr>
              <w:t>Top Up Restoration Plant</w:t>
            </w:r>
          </w:p>
        </w:tc>
        <w:tc>
          <w:tcPr>
            <w:tcW w:w="6634" w:type="dxa"/>
          </w:tcPr>
          <w:p w14:paraId="7A52B53D" w14:textId="73F2688D" w:rsidR="005B0DFE" w:rsidRPr="007E0B31" w:rsidRDefault="005B0DFE" w:rsidP="005B0DFE">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5B0DFE" w:rsidRPr="007E0B31" w14:paraId="616F93ED" w14:textId="77777777" w:rsidTr="57E8CC90">
        <w:trPr>
          <w:cantSplit/>
        </w:trPr>
        <w:tc>
          <w:tcPr>
            <w:tcW w:w="2884" w:type="dxa"/>
          </w:tcPr>
          <w:p w14:paraId="24BE8F65" w14:textId="7F0CB3AF" w:rsidR="005B0DFE" w:rsidRPr="007E0B31" w:rsidRDefault="005B0DFE" w:rsidP="005B0DFE">
            <w:pPr>
              <w:pStyle w:val="Arial11Bold"/>
              <w:rPr>
                <w:rFonts w:cs="Arial"/>
              </w:rPr>
            </w:pPr>
            <w:r>
              <w:rPr>
                <w:rFonts w:cs="Arial"/>
              </w:rPr>
              <w:lastRenderedPageBreak/>
              <w:t>Top Up Restoration Plant Test</w:t>
            </w:r>
          </w:p>
        </w:tc>
        <w:tc>
          <w:tcPr>
            <w:tcW w:w="6634" w:type="dxa"/>
          </w:tcPr>
          <w:p w14:paraId="3D8FD0F6" w14:textId="218B9E06" w:rsidR="005B0DFE" w:rsidRPr="007E0B31" w:rsidRDefault="005B0DFE" w:rsidP="005B0DFE">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5B0DFE" w:rsidRPr="007E0B31" w14:paraId="6E50222A" w14:textId="77777777" w:rsidTr="57E8CC90">
        <w:trPr>
          <w:cantSplit/>
        </w:trPr>
        <w:tc>
          <w:tcPr>
            <w:tcW w:w="2884" w:type="dxa"/>
          </w:tcPr>
          <w:p w14:paraId="1FB787B1" w14:textId="77777777" w:rsidR="005B0DFE" w:rsidRPr="007E0B31" w:rsidRDefault="005B0DFE" w:rsidP="005B0DFE">
            <w:pPr>
              <w:pStyle w:val="Arial11Bold"/>
              <w:rPr>
                <w:rFonts w:cs="Arial"/>
              </w:rPr>
            </w:pPr>
            <w:r w:rsidRPr="007E0B31">
              <w:rPr>
                <w:rFonts w:cs="Arial"/>
              </w:rPr>
              <w:t>Total Shutdown</w:t>
            </w:r>
          </w:p>
        </w:tc>
        <w:tc>
          <w:tcPr>
            <w:tcW w:w="6634" w:type="dxa"/>
          </w:tcPr>
          <w:p w14:paraId="5EDD63F2" w14:textId="1C79CF52" w:rsidR="005B0DFE" w:rsidRPr="007E0B31" w:rsidRDefault="005B0DFE" w:rsidP="005B0DFE">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5B0DFE" w:rsidRPr="007E0B31" w14:paraId="03665F8A" w14:textId="77777777" w:rsidTr="57E8CC90">
        <w:trPr>
          <w:cantSplit/>
        </w:trPr>
        <w:tc>
          <w:tcPr>
            <w:tcW w:w="2884" w:type="dxa"/>
          </w:tcPr>
          <w:p w14:paraId="133B8AA4" w14:textId="77777777" w:rsidR="005B0DFE" w:rsidRPr="007E0B31" w:rsidRDefault="005B0DFE" w:rsidP="005B0DFE">
            <w:pPr>
              <w:pStyle w:val="Arial11Bold"/>
              <w:rPr>
                <w:rFonts w:cs="Arial"/>
              </w:rPr>
            </w:pPr>
            <w:r w:rsidRPr="007E0B31">
              <w:rPr>
                <w:rFonts w:cs="Arial"/>
              </w:rPr>
              <w:t>Total System</w:t>
            </w:r>
          </w:p>
        </w:tc>
        <w:tc>
          <w:tcPr>
            <w:tcW w:w="6634" w:type="dxa"/>
          </w:tcPr>
          <w:p w14:paraId="6E425FE9" w14:textId="77777777" w:rsidR="005B0DFE" w:rsidRPr="007E0B31" w:rsidRDefault="005B0DFE" w:rsidP="005B0DFE">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5B0DFE" w:rsidRPr="007E0B31" w14:paraId="2CEA121D" w14:textId="77777777" w:rsidTr="57E8CC90">
        <w:trPr>
          <w:cantSplit/>
        </w:trPr>
        <w:tc>
          <w:tcPr>
            <w:tcW w:w="2884" w:type="dxa"/>
          </w:tcPr>
          <w:p w14:paraId="096BE835" w14:textId="77777777" w:rsidR="005B0DFE" w:rsidRPr="007E0B31" w:rsidRDefault="005B0DFE" w:rsidP="005B0DFE">
            <w:pPr>
              <w:pStyle w:val="Arial11Bold"/>
              <w:rPr>
                <w:rFonts w:cs="Arial"/>
              </w:rPr>
            </w:pPr>
            <w:r w:rsidRPr="007E0B31">
              <w:rPr>
                <w:rFonts w:cs="Arial"/>
              </w:rPr>
              <w:t>Trading Point</w:t>
            </w:r>
          </w:p>
        </w:tc>
        <w:tc>
          <w:tcPr>
            <w:tcW w:w="6634" w:type="dxa"/>
          </w:tcPr>
          <w:p w14:paraId="0BB80024" w14:textId="6807865F" w:rsidR="005B0DFE" w:rsidRPr="007E0B31" w:rsidRDefault="005B0DFE" w:rsidP="005B0DFE">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5B0DFE" w:rsidRPr="007E0B31" w14:paraId="6355B4EF" w14:textId="77777777" w:rsidTr="57E8CC90">
        <w:trPr>
          <w:cantSplit/>
        </w:trPr>
        <w:tc>
          <w:tcPr>
            <w:tcW w:w="2884" w:type="dxa"/>
          </w:tcPr>
          <w:p w14:paraId="2AC59C62" w14:textId="77777777" w:rsidR="005B0DFE" w:rsidRPr="007E0B31" w:rsidRDefault="005B0DFE" w:rsidP="005B0DFE">
            <w:pPr>
              <w:pStyle w:val="Arial11Bold"/>
              <w:rPr>
                <w:rFonts w:cs="Arial"/>
              </w:rPr>
            </w:pPr>
            <w:r w:rsidRPr="007E0B31">
              <w:rPr>
                <w:rFonts w:cs="Arial"/>
              </w:rPr>
              <w:t>Transfer Date</w:t>
            </w:r>
          </w:p>
        </w:tc>
        <w:tc>
          <w:tcPr>
            <w:tcW w:w="6634" w:type="dxa"/>
          </w:tcPr>
          <w:p w14:paraId="7A0D17C4" w14:textId="77777777" w:rsidR="005B0DFE" w:rsidRPr="007E0B31" w:rsidRDefault="005B0DFE" w:rsidP="005B0DFE">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5B0DFE" w:rsidRPr="007E0B31" w14:paraId="2FFD149D" w14:textId="77777777" w:rsidTr="57E8CC90">
        <w:trPr>
          <w:cantSplit/>
        </w:trPr>
        <w:tc>
          <w:tcPr>
            <w:tcW w:w="2884" w:type="dxa"/>
          </w:tcPr>
          <w:p w14:paraId="6A0B230B" w14:textId="77777777" w:rsidR="005B0DFE" w:rsidRPr="007E0B31" w:rsidRDefault="005B0DFE" w:rsidP="005B0DFE">
            <w:pPr>
              <w:pStyle w:val="Arial11Bold"/>
              <w:rPr>
                <w:rFonts w:cs="Arial"/>
              </w:rPr>
            </w:pPr>
            <w:r w:rsidRPr="007E0B31">
              <w:rPr>
                <w:rFonts w:cs="Arial"/>
              </w:rPr>
              <w:t>Transmission</w:t>
            </w:r>
          </w:p>
        </w:tc>
        <w:tc>
          <w:tcPr>
            <w:tcW w:w="6634" w:type="dxa"/>
          </w:tcPr>
          <w:p w14:paraId="484C3E41" w14:textId="77777777" w:rsidR="005B0DFE" w:rsidRPr="007E0B31" w:rsidRDefault="005B0DFE" w:rsidP="005B0DFE">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5B0DFE" w:rsidRPr="007E0B31" w14:paraId="369076F1" w14:textId="77777777" w:rsidTr="57E8CC90">
        <w:trPr>
          <w:cantSplit/>
        </w:trPr>
        <w:tc>
          <w:tcPr>
            <w:tcW w:w="2884" w:type="dxa"/>
          </w:tcPr>
          <w:p w14:paraId="1B0C8C13" w14:textId="77777777" w:rsidR="005B0DFE" w:rsidRPr="007E0B31" w:rsidRDefault="005B0DFE" w:rsidP="005B0DFE">
            <w:pPr>
              <w:pStyle w:val="Arial11Bold"/>
              <w:rPr>
                <w:rFonts w:cs="Arial"/>
              </w:rPr>
            </w:pPr>
            <w:r w:rsidRPr="007E0B31">
              <w:rPr>
                <w:rFonts w:cs="Arial"/>
                <w:lang w:val="en-US"/>
              </w:rPr>
              <w:t>Transmission Area</w:t>
            </w:r>
          </w:p>
        </w:tc>
        <w:tc>
          <w:tcPr>
            <w:tcW w:w="6634" w:type="dxa"/>
          </w:tcPr>
          <w:p w14:paraId="4B6681DA"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5B0DFE" w:rsidRPr="007E0B31" w14:paraId="052C965A" w14:textId="77777777" w:rsidTr="57E8CC90">
        <w:trPr>
          <w:cantSplit/>
        </w:trPr>
        <w:tc>
          <w:tcPr>
            <w:tcW w:w="2884" w:type="dxa"/>
          </w:tcPr>
          <w:p w14:paraId="5F2FC0DC" w14:textId="77777777" w:rsidR="005B0DFE" w:rsidRPr="007E0B31" w:rsidRDefault="005B0DFE" w:rsidP="005B0DFE">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5B0DFE" w:rsidRPr="007E0B31" w:rsidRDefault="005B0DFE" w:rsidP="005B0DFE">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5B0DFE" w:rsidRPr="007E0B31" w14:paraId="0DDE5639" w14:textId="77777777" w:rsidTr="57E8CC90">
        <w:trPr>
          <w:cantSplit/>
        </w:trPr>
        <w:tc>
          <w:tcPr>
            <w:tcW w:w="2884" w:type="dxa"/>
          </w:tcPr>
          <w:p w14:paraId="1A90AEFF" w14:textId="77777777" w:rsidR="005B0DFE" w:rsidRPr="007E0B31" w:rsidRDefault="005B0DFE" w:rsidP="005B0DFE">
            <w:pPr>
              <w:pStyle w:val="Arial11Bold"/>
              <w:rPr>
                <w:rFonts w:cs="Arial"/>
              </w:rPr>
            </w:pPr>
            <w:r w:rsidRPr="007E0B31">
              <w:rPr>
                <w:rFonts w:cs="Arial"/>
              </w:rPr>
              <w:t>Transmission DC Converter</w:t>
            </w:r>
          </w:p>
        </w:tc>
        <w:tc>
          <w:tcPr>
            <w:tcW w:w="6634" w:type="dxa"/>
          </w:tcPr>
          <w:p w14:paraId="3B963E3C" w14:textId="77777777" w:rsidR="005B0DFE" w:rsidRPr="007E0B31" w:rsidRDefault="005B0DFE" w:rsidP="005B0DFE">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5B0DFE" w:rsidRPr="007E0B31" w14:paraId="5F8263B5" w14:textId="77777777" w:rsidTr="57E8CC90">
        <w:trPr>
          <w:cantSplit/>
        </w:trPr>
        <w:tc>
          <w:tcPr>
            <w:tcW w:w="2884" w:type="dxa"/>
          </w:tcPr>
          <w:p w14:paraId="259E74B1" w14:textId="77777777" w:rsidR="005B0DFE" w:rsidRPr="007E0B31" w:rsidRDefault="005B0DFE" w:rsidP="005B0DFE">
            <w:pPr>
              <w:pStyle w:val="Arial11Bold"/>
              <w:rPr>
                <w:rFonts w:cs="Arial"/>
              </w:rPr>
            </w:pPr>
            <w:r w:rsidRPr="007E0B31">
              <w:rPr>
                <w:rFonts w:cs="Arial"/>
              </w:rPr>
              <w:t>Transmission Entry Capacity</w:t>
            </w:r>
          </w:p>
        </w:tc>
        <w:tc>
          <w:tcPr>
            <w:tcW w:w="6634" w:type="dxa"/>
          </w:tcPr>
          <w:p w14:paraId="4AEF75AE" w14:textId="77777777" w:rsidR="005B0DFE" w:rsidRPr="007E0B31" w:rsidRDefault="005B0DFE" w:rsidP="005B0DFE">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B0DFE" w:rsidRPr="007E0B31" w14:paraId="01834965" w14:textId="77777777" w:rsidTr="57E8CC90">
        <w:trPr>
          <w:cantSplit/>
        </w:trPr>
        <w:tc>
          <w:tcPr>
            <w:tcW w:w="2884" w:type="dxa"/>
          </w:tcPr>
          <w:p w14:paraId="28380C3E" w14:textId="77777777" w:rsidR="005B0DFE" w:rsidRPr="007E0B31" w:rsidRDefault="005B0DFE" w:rsidP="005B0DFE">
            <w:pPr>
              <w:pStyle w:val="Arial11Bold"/>
              <w:rPr>
                <w:rFonts w:cs="Arial"/>
              </w:rPr>
            </w:pPr>
            <w:r w:rsidRPr="007E0B31">
              <w:rPr>
                <w:rFonts w:cs="Arial"/>
              </w:rPr>
              <w:t>Transmission Interface Circuit</w:t>
            </w:r>
          </w:p>
        </w:tc>
        <w:tc>
          <w:tcPr>
            <w:tcW w:w="6634" w:type="dxa"/>
          </w:tcPr>
          <w:p w14:paraId="093A792C" w14:textId="73A7926F" w:rsidR="005B0DFE" w:rsidRPr="007E0B31" w:rsidRDefault="005B0DFE" w:rsidP="005B0DFE">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5B0DFE" w:rsidRPr="007E0B31" w:rsidRDefault="005B0DFE" w:rsidP="005B0DFE">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5B0DFE" w:rsidRPr="007E0B31" w14:paraId="14A60B97" w14:textId="77777777" w:rsidTr="57E8CC90">
        <w:trPr>
          <w:cantSplit/>
        </w:trPr>
        <w:tc>
          <w:tcPr>
            <w:tcW w:w="2884" w:type="dxa"/>
          </w:tcPr>
          <w:p w14:paraId="24A351F4" w14:textId="77777777" w:rsidR="005B0DFE" w:rsidRPr="007E0B31" w:rsidRDefault="005B0DFE" w:rsidP="005B0DFE">
            <w:pPr>
              <w:pStyle w:val="Arial11Bold"/>
              <w:rPr>
                <w:rFonts w:cs="Arial"/>
              </w:rPr>
            </w:pPr>
            <w:r w:rsidRPr="007E0B31">
              <w:rPr>
                <w:rFonts w:cs="Arial"/>
              </w:rPr>
              <w:t>Transmission Interface Point</w:t>
            </w:r>
          </w:p>
        </w:tc>
        <w:tc>
          <w:tcPr>
            <w:tcW w:w="6634" w:type="dxa"/>
          </w:tcPr>
          <w:p w14:paraId="288BC234" w14:textId="0940EB1B" w:rsidR="005B0DFE" w:rsidRPr="007E0B31" w:rsidRDefault="005B0DFE" w:rsidP="005B0DFE">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5B0DFE" w:rsidRPr="007E0B31" w14:paraId="12E4E169" w14:textId="77777777" w:rsidTr="57E8CC90">
        <w:trPr>
          <w:cantSplit/>
        </w:trPr>
        <w:tc>
          <w:tcPr>
            <w:tcW w:w="2884" w:type="dxa"/>
          </w:tcPr>
          <w:p w14:paraId="41174EA6" w14:textId="77777777" w:rsidR="005B0DFE" w:rsidRPr="007E0B31" w:rsidRDefault="005B0DFE" w:rsidP="005B0DFE">
            <w:pPr>
              <w:pStyle w:val="Arial11Bold"/>
              <w:rPr>
                <w:rFonts w:cs="Arial"/>
              </w:rPr>
            </w:pPr>
            <w:r w:rsidRPr="007E0B31">
              <w:rPr>
                <w:rFonts w:cs="Arial"/>
              </w:rPr>
              <w:t>Transmission Interface Site</w:t>
            </w:r>
          </w:p>
        </w:tc>
        <w:tc>
          <w:tcPr>
            <w:tcW w:w="6634" w:type="dxa"/>
          </w:tcPr>
          <w:p w14:paraId="36310DA2" w14:textId="1A88231F" w:rsidR="005B0DFE" w:rsidRPr="007E0B31" w:rsidRDefault="005B0DFE" w:rsidP="005B0DFE">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5B0DFE" w:rsidRPr="007E0B31" w14:paraId="0B4F08F2" w14:textId="77777777" w:rsidTr="57E8CC90">
        <w:trPr>
          <w:cantSplit/>
        </w:trPr>
        <w:tc>
          <w:tcPr>
            <w:tcW w:w="2884" w:type="dxa"/>
          </w:tcPr>
          <w:p w14:paraId="71A83FA6" w14:textId="77777777" w:rsidR="005B0DFE" w:rsidRPr="007E0B31" w:rsidRDefault="005B0DFE" w:rsidP="005B0DFE">
            <w:pPr>
              <w:pStyle w:val="Arial11Bold"/>
              <w:rPr>
                <w:rFonts w:cs="Arial"/>
              </w:rPr>
            </w:pPr>
            <w:r w:rsidRPr="007E0B31">
              <w:rPr>
                <w:rFonts w:cs="Arial"/>
              </w:rPr>
              <w:lastRenderedPageBreak/>
              <w:t>Transmission Licence</w:t>
            </w:r>
          </w:p>
        </w:tc>
        <w:tc>
          <w:tcPr>
            <w:tcW w:w="6634" w:type="dxa"/>
          </w:tcPr>
          <w:p w14:paraId="5E9EC095" w14:textId="77777777" w:rsidR="005B0DFE" w:rsidRPr="007E0B31" w:rsidRDefault="005B0DFE" w:rsidP="005B0DFE">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6D1E6E" w:rsidRPr="007E0B31" w14:paraId="1F5A6A84" w14:textId="77777777" w:rsidTr="57E8CC90">
        <w:trPr>
          <w:cantSplit/>
        </w:trPr>
        <w:tc>
          <w:tcPr>
            <w:tcW w:w="2884" w:type="dxa"/>
          </w:tcPr>
          <w:p w14:paraId="7216E635" w14:textId="77777777" w:rsidR="006D1E6E" w:rsidRPr="007E0B31" w:rsidRDefault="006D1E6E" w:rsidP="006D1E6E">
            <w:pPr>
              <w:pStyle w:val="Arial11Bold"/>
              <w:rPr>
                <w:rFonts w:cs="Arial"/>
              </w:rPr>
            </w:pPr>
            <w:r w:rsidRPr="007E0B31">
              <w:rPr>
                <w:rFonts w:cs="Arial"/>
              </w:rPr>
              <w:t>Transmission Licensee</w:t>
            </w:r>
          </w:p>
        </w:tc>
        <w:tc>
          <w:tcPr>
            <w:tcW w:w="6634" w:type="dxa"/>
          </w:tcPr>
          <w:p w14:paraId="738A653A" w14:textId="4C5AD8EE" w:rsidR="006D1E6E" w:rsidRPr="007E0B31" w:rsidRDefault="006D1E6E" w:rsidP="006D1E6E">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5B0DFE" w:rsidRPr="007E0B31" w14:paraId="6ED18EA3" w14:textId="77777777" w:rsidTr="57E8CC90">
        <w:trPr>
          <w:cantSplit/>
        </w:trPr>
        <w:tc>
          <w:tcPr>
            <w:tcW w:w="2884" w:type="dxa"/>
          </w:tcPr>
          <w:p w14:paraId="6AB51AF3" w14:textId="77777777" w:rsidR="005B0DFE" w:rsidRPr="007E0B31" w:rsidRDefault="005B0DFE" w:rsidP="005B0DFE">
            <w:pPr>
              <w:pStyle w:val="Arial11Bold"/>
              <w:rPr>
                <w:rFonts w:cs="Arial"/>
              </w:rPr>
            </w:pPr>
            <w:r w:rsidRPr="007E0B31">
              <w:rPr>
                <w:rFonts w:cs="Arial"/>
              </w:rPr>
              <w:t>Transmission Site</w:t>
            </w:r>
          </w:p>
        </w:tc>
        <w:tc>
          <w:tcPr>
            <w:tcW w:w="6634" w:type="dxa"/>
          </w:tcPr>
          <w:p w14:paraId="307AB72A" w14:textId="46F51AFD" w:rsidR="005B0DFE" w:rsidRPr="007E0B31" w:rsidRDefault="005B0DFE" w:rsidP="005B0DFE">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5B0DFE" w:rsidRPr="007E0B31" w14:paraId="6581C4CA" w14:textId="77777777" w:rsidTr="57E8CC90">
        <w:trPr>
          <w:cantSplit/>
        </w:trPr>
        <w:tc>
          <w:tcPr>
            <w:tcW w:w="2884" w:type="dxa"/>
          </w:tcPr>
          <w:p w14:paraId="7859EEE2" w14:textId="77777777" w:rsidR="005B0DFE" w:rsidRPr="007E0B31" w:rsidRDefault="005B0DFE" w:rsidP="005B0DFE">
            <w:pPr>
              <w:pStyle w:val="Arial11Bold"/>
              <w:rPr>
                <w:rFonts w:cs="Arial"/>
              </w:rPr>
            </w:pPr>
            <w:r w:rsidRPr="007E0B31">
              <w:rPr>
                <w:rFonts w:cs="Arial"/>
              </w:rPr>
              <w:t>Transmission System</w:t>
            </w:r>
          </w:p>
        </w:tc>
        <w:tc>
          <w:tcPr>
            <w:tcW w:w="6634" w:type="dxa"/>
          </w:tcPr>
          <w:p w14:paraId="2D2E550E" w14:textId="77777777" w:rsidR="005B0DFE" w:rsidRPr="007E0B31" w:rsidRDefault="005B0DFE" w:rsidP="005B0DFE">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5B0DFE" w:rsidRPr="007E0B31" w14:paraId="6D673E45" w14:textId="77777777" w:rsidTr="57E8CC90">
        <w:trPr>
          <w:cantSplit/>
        </w:trPr>
        <w:tc>
          <w:tcPr>
            <w:tcW w:w="2884" w:type="dxa"/>
          </w:tcPr>
          <w:p w14:paraId="3E6756E5" w14:textId="77777777" w:rsidR="005B0DFE" w:rsidRPr="007E0B31" w:rsidRDefault="005B0DFE" w:rsidP="005B0DFE">
            <w:pPr>
              <w:pStyle w:val="Arial11Bold"/>
              <w:rPr>
                <w:rFonts w:cs="Arial"/>
              </w:rPr>
            </w:pPr>
            <w:r w:rsidRPr="007E0B31">
              <w:rPr>
                <w:rFonts w:cs="Arial"/>
              </w:rPr>
              <w:t>Turbine Time Constant</w:t>
            </w:r>
          </w:p>
        </w:tc>
        <w:tc>
          <w:tcPr>
            <w:tcW w:w="6634" w:type="dxa"/>
          </w:tcPr>
          <w:p w14:paraId="1D7D5D0B" w14:textId="77777777" w:rsidR="005B0DFE" w:rsidRPr="007E0B31" w:rsidRDefault="005B0DFE" w:rsidP="005B0DFE">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5B0DFE" w:rsidRPr="007E0B31" w14:paraId="69758B0F" w14:textId="77777777" w:rsidTr="57E8CC90">
        <w:trPr>
          <w:cantSplit/>
        </w:trPr>
        <w:tc>
          <w:tcPr>
            <w:tcW w:w="2884" w:type="dxa"/>
          </w:tcPr>
          <w:p w14:paraId="2CCCBDA7" w14:textId="77777777" w:rsidR="005B0DFE" w:rsidRPr="007E0B31" w:rsidRDefault="005B0DFE" w:rsidP="005B0DFE">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5B0DFE" w:rsidRPr="007E0B31" w:rsidRDefault="005B0DFE" w:rsidP="005B0DFE">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5B0DFE" w:rsidRPr="007E0B31" w14:paraId="617806BC" w14:textId="77777777" w:rsidTr="57E8CC90">
        <w:trPr>
          <w:cantSplit/>
        </w:trPr>
        <w:tc>
          <w:tcPr>
            <w:tcW w:w="2884" w:type="dxa"/>
          </w:tcPr>
          <w:p w14:paraId="5D64AA45" w14:textId="77777777" w:rsidR="005B0DFE" w:rsidRPr="007E0B31" w:rsidRDefault="005B0DFE" w:rsidP="005B0DFE">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5B0DFE" w:rsidRPr="007E0B31" w:rsidRDefault="005B0DFE" w:rsidP="005B0DFE">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5B0DFE" w:rsidRPr="007E0B31" w14:paraId="4DC46CF3" w14:textId="77777777" w:rsidTr="57E8CC90">
        <w:trPr>
          <w:cantSplit/>
        </w:trPr>
        <w:tc>
          <w:tcPr>
            <w:tcW w:w="2884" w:type="dxa"/>
          </w:tcPr>
          <w:p w14:paraId="54A735C9" w14:textId="77777777" w:rsidR="005B0DFE" w:rsidRPr="007E0B31" w:rsidRDefault="005B0DFE" w:rsidP="005B0DFE">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5B0DFE" w:rsidRPr="007E0B31" w:rsidRDefault="005B0DFE" w:rsidP="005B0DFE">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5B0DFE" w:rsidRPr="007E0B31" w14:paraId="04971D97" w14:textId="77777777" w:rsidTr="57E8CC90">
        <w:trPr>
          <w:cantSplit/>
        </w:trPr>
        <w:tc>
          <w:tcPr>
            <w:tcW w:w="2884" w:type="dxa"/>
          </w:tcPr>
          <w:p w14:paraId="03947CC0" w14:textId="77777777" w:rsidR="005B0DFE" w:rsidRPr="007E0B31" w:rsidRDefault="005B0DFE" w:rsidP="005B0DFE">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5B0DFE" w:rsidRPr="007E0B31" w:rsidRDefault="005B0DFE" w:rsidP="005B0DFE">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5B0DFE" w:rsidRPr="007E0B31" w:rsidRDefault="005B0DFE" w:rsidP="005B0DFE">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5B0DFE" w:rsidRPr="007E0B31" w:rsidRDefault="005B0DFE" w:rsidP="005B0DFE">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5B0DFE" w:rsidRPr="007E0B31" w14:paraId="23E68C54" w14:textId="77777777" w:rsidTr="57E8CC90">
        <w:trPr>
          <w:cantSplit/>
        </w:trPr>
        <w:tc>
          <w:tcPr>
            <w:tcW w:w="2884" w:type="dxa"/>
          </w:tcPr>
          <w:p w14:paraId="3456D5FD" w14:textId="77777777" w:rsidR="005B0DFE" w:rsidRPr="007E0B31" w:rsidRDefault="005B0DFE" w:rsidP="005B0DFE">
            <w:pPr>
              <w:pStyle w:val="Arial11Bold"/>
              <w:rPr>
                <w:rFonts w:cs="Arial"/>
              </w:rPr>
            </w:pPr>
            <w:r w:rsidRPr="007E0B31">
              <w:rPr>
                <w:rFonts w:cs="Arial"/>
              </w:rPr>
              <w:t>Unbalanced Load</w:t>
            </w:r>
          </w:p>
        </w:tc>
        <w:tc>
          <w:tcPr>
            <w:tcW w:w="6634" w:type="dxa"/>
          </w:tcPr>
          <w:p w14:paraId="025C243B" w14:textId="77777777" w:rsidR="005B0DFE" w:rsidRPr="007E0B31" w:rsidRDefault="005B0DFE" w:rsidP="005B0DFE">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5B0DFE" w:rsidRPr="007E0B31" w14:paraId="6D642429" w14:textId="77777777" w:rsidTr="57E8CC90">
        <w:trPr>
          <w:cantSplit/>
        </w:trPr>
        <w:tc>
          <w:tcPr>
            <w:tcW w:w="2884" w:type="dxa"/>
          </w:tcPr>
          <w:p w14:paraId="5EA24264" w14:textId="77777777" w:rsidR="005B0DFE" w:rsidRPr="007E0B31" w:rsidRDefault="005B0DFE" w:rsidP="005B0DFE">
            <w:pPr>
              <w:pStyle w:val="Arial11Bold"/>
              <w:rPr>
                <w:rFonts w:cs="Arial"/>
              </w:rPr>
            </w:pPr>
            <w:r w:rsidRPr="007E0B31">
              <w:rPr>
                <w:rFonts w:cs="Arial"/>
              </w:rPr>
              <w:t>Under-excitation Limiter</w:t>
            </w:r>
          </w:p>
        </w:tc>
        <w:tc>
          <w:tcPr>
            <w:tcW w:w="6634" w:type="dxa"/>
          </w:tcPr>
          <w:p w14:paraId="11D9D8F0" w14:textId="73B80FD9" w:rsidR="005B0DFE" w:rsidRPr="007E0B31" w:rsidRDefault="005B0DFE" w:rsidP="005B0DFE">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B0DFE" w:rsidRPr="007E0B31" w14:paraId="0050BCB9" w14:textId="77777777" w:rsidTr="57E8CC90">
        <w:trPr>
          <w:cantSplit/>
        </w:trPr>
        <w:tc>
          <w:tcPr>
            <w:tcW w:w="2884" w:type="dxa"/>
          </w:tcPr>
          <w:p w14:paraId="35CC22D8" w14:textId="77777777" w:rsidR="005B0DFE" w:rsidRPr="007E0B31" w:rsidRDefault="005B0DFE" w:rsidP="005B0DFE">
            <w:pPr>
              <w:pStyle w:val="Arial11Bold"/>
              <w:rPr>
                <w:rFonts w:cs="Arial"/>
              </w:rPr>
            </w:pPr>
            <w:r w:rsidRPr="007E0B31">
              <w:rPr>
                <w:rFonts w:cs="Arial"/>
              </w:rPr>
              <w:t>Under Frequency Relay</w:t>
            </w:r>
          </w:p>
        </w:tc>
        <w:tc>
          <w:tcPr>
            <w:tcW w:w="6634" w:type="dxa"/>
          </w:tcPr>
          <w:p w14:paraId="73618C50" w14:textId="77777777" w:rsidR="005B0DFE" w:rsidRPr="007E0B31" w:rsidRDefault="005B0DFE" w:rsidP="005B0DFE">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5B0DFE" w:rsidRPr="007E0B31" w14:paraId="38841ED8" w14:textId="77777777" w:rsidTr="57E8CC90">
        <w:trPr>
          <w:cantSplit/>
        </w:trPr>
        <w:tc>
          <w:tcPr>
            <w:tcW w:w="2884" w:type="dxa"/>
          </w:tcPr>
          <w:p w14:paraId="3464A8CD" w14:textId="77777777" w:rsidR="005B0DFE" w:rsidRPr="007E0B31" w:rsidRDefault="005B0DFE" w:rsidP="005B0DFE">
            <w:pPr>
              <w:pStyle w:val="Arial11Bold"/>
              <w:rPr>
                <w:rFonts w:cs="Arial"/>
              </w:rPr>
            </w:pPr>
            <w:r w:rsidRPr="007E0B31">
              <w:rPr>
                <w:rFonts w:cs="Arial"/>
              </w:rPr>
              <w:t>Unit Board</w:t>
            </w:r>
          </w:p>
        </w:tc>
        <w:tc>
          <w:tcPr>
            <w:tcW w:w="6634" w:type="dxa"/>
          </w:tcPr>
          <w:p w14:paraId="14AC7EAB" w14:textId="77777777" w:rsidR="005B0DFE" w:rsidRPr="007E0B31" w:rsidRDefault="005B0DFE" w:rsidP="005B0DFE">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 xml:space="preserve">Generating </w:t>
            </w:r>
            <w:proofErr w:type="gramStart"/>
            <w:r w:rsidRPr="007E0B31">
              <w:rPr>
                <w:rFonts w:cs="Arial"/>
                <w:b/>
              </w:rPr>
              <w:t>Unit</w:t>
            </w:r>
            <w:proofErr w:type="gramEnd"/>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5B0DFE" w:rsidRPr="007E0B31" w14:paraId="50BA31C8" w14:textId="77777777" w:rsidTr="57E8CC90">
        <w:trPr>
          <w:cantSplit/>
        </w:trPr>
        <w:tc>
          <w:tcPr>
            <w:tcW w:w="2884" w:type="dxa"/>
          </w:tcPr>
          <w:p w14:paraId="3FA00B34" w14:textId="77777777" w:rsidR="005B0DFE" w:rsidRPr="007E0B31" w:rsidRDefault="005B0DFE" w:rsidP="005B0DFE">
            <w:pPr>
              <w:pStyle w:val="Arial11Bold"/>
              <w:rPr>
                <w:rFonts w:cs="Arial"/>
              </w:rPr>
            </w:pPr>
            <w:r w:rsidRPr="007E0B31">
              <w:rPr>
                <w:rFonts w:cs="Arial"/>
              </w:rPr>
              <w:t>Unit Transformer</w:t>
            </w:r>
          </w:p>
        </w:tc>
        <w:tc>
          <w:tcPr>
            <w:tcW w:w="6634" w:type="dxa"/>
          </w:tcPr>
          <w:p w14:paraId="79DA8F59" w14:textId="7744E723" w:rsidR="005B0DFE" w:rsidRPr="007E0B31" w:rsidRDefault="005B0DFE" w:rsidP="005B0DFE">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5B0DFE" w:rsidRPr="007E0B31" w14:paraId="423C36C8" w14:textId="77777777" w:rsidTr="57E8CC90">
        <w:trPr>
          <w:cantSplit/>
        </w:trPr>
        <w:tc>
          <w:tcPr>
            <w:tcW w:w="2884" w:type="dxa"/>
          </w:tcPr>
          <w:p w14:paraId="1214A797" w14:textId="77777777" w:rsidR="005B0DFE" w:rsidRPr="007E0B31" w:rsidRDefault="005B0DFE" w:rsidP="005B0DFE">
            <w:pPr>
              <w:pStyle w:val="Arial11Bold"/>
              <w:rPr>
                <w:rFonts w:cs="Arial"/>
              </w:rPr>
            </w:pPr>
            <w:r w:rsidRPr="007E0B31">
              <w:rPr>
                <w:rFonts w:cs="Arial"/>
              </w:rPr>
              <w:t>Unit Load Controller Response Time Constant</w:t>
            </w:r>
          </w:p>
        </w:tc>
        <w:tc>
          <w:tcPr>
            <w:tcW w:w="6634" w:type="dxa"/>
          </w:tcPr>
          <w:p w14:paraId="3D6E0ED8" w14:textId="77777777" w:rsidR="005B0DFE" w:rsidRPr="007E0B31" w:rsidRDefault="005B0DFE" w:rsidP="005B0DFE">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5B0DFE" w:rsidRPr="007E0B31" w14:paraId="720B1B79" w14:textId="77777777" w:rsidTr="57E8CC90">
        <w:trPr>
          <w:cantSplit/>
        </w:trPr>
        <w:tc>
          <w:tcPr>
            <w:tcW w:w="2884" w:type="dxa"/>
          </w:tcPr>
          <w:p w14:paraId="1B0E66FB" w14:textId="4F0E4CAC" w:rsidR="005B0DFE" w:rsidRPr="007E0B31" w:rsidRDefault="005B0DFE" w:rsidP="005B0DFE">
            <w:pPr>
              <w:pStyle w:val="Arial11Bold"/>
              <w:rPr>
                <w:rFonts w:cs="Arial"/>
              </w:rPr>
            </w:pPr>
            <w:bookmarkStart w:id="49" w:name="_DV_C47"/>
            <w:r w:rsidRPr="007E0B31">
              <w:rPr>
                <w:rFonts w:cs="Arial"/>
              </w:rPr>
              <w:lastRenderedPageBreak/>
              <w:t>Unresolved Issues</w:t>
            </w:r>
            <w:bookmarkEnd w:id="49"/>
          </w:p>
        </w:tc>
        <w:tc>
          <w:tcPr>
            <w:tcW w:w="6634" w:type="dxa"/>
          </w:tcPr>
          <w:p w14:paraId="12917A3C" w14:textId="564B64BE" w:rsidR="005B0DFE" w:rsidRPr="007E0B31" w:rsidRDefault="005B0DFE" w:rsidP="005B0DFE">
            <w:pPr>
              <w:pStyle w:val="TableArial11"/>
              <w:rPr>
                <w:rFonts w:cs="Arial"/>
              </w:rPr>
            </w:pPr>
            <w:bookmarkStart w:id="50"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0"/>
          </w:p>
        </w:tc>
      </w:tr>
      <w:tr w:rsidR="005B0DFE" w:rsidRPr="007E0B31" w14:paraId="4EF10D55" w14:textId="77777777" w:rsidTr="57E8CC90">
        <w:trPr>
          <w:cantSplit/>
        </w:trPr>
        <w:tc>
          <w:tcPr>
            <w:tcW w:w="2884" w:type="dxa"/>
          </w:tcPr>
          <w:p w14:paraId="2F29DC55" w14:textId="77777777" w:rsidR="005B0DFE" w:rsidRPr="007E0B31" w:rsidRDefault="005B0DFE" w:rsidP="005B0DFE">
            <w:pPr>
              <w:pStyle w:val="Arial11Bold"/>
              <w:rPr>
                <w:rFonts w:cs="Arial"/>
              </w:rPr>
            </w:pPr>
            <w:r w:rsidRPr="007E0B31">
              <w:rPr>
                <w:rFonts w:cs="Arial"/>
              </w:rPr>
              <w:t>Urgent Modification</w:t>
            </w:r>
          </w:p>
        </w:tc>
        <w:tc>
          <w:tcPr>
            <w:tcW w:w="6634" w:type="dxa"/>
          </w:tcPr>
          <w:p w14:paraId="73F66797" w14:textId="77777777" w:rsidR="005B0DFE" w:rsidRPr="007E0B31" w:rsidRDefault="005B0DFE" w:rsidP="005B0DFE">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5B0DFE" w:rsidRPr="007E0B31" w14:paraId="0EBC8358" w14:textId="77777777" w:rsidTr="57E8CC90">
        <w:trPr>
          <w:cantSplit/>
        </w:trPr>
        <w:tc>
          <w:tcPr>
            <w:tcW w:w="2884" w:type="dxa"/>
          </w:tcPr>
          <w:p w14:paraId="10994AED" w14:textId="77777777" w:rsidR="005B0DFE" w:rsidRPr="007E0B31" w:rsidRDefault="005B0DFE" w:rsidP="005B0DFE">
            <w:pPr>
              <w:pStyle w:val="Arial11Bold"/>
              <w:rPr>
                <w:rFonts w:cs="Arial"/>
              </w:rPr>
            </w:pPr>
            <w:r w:rsidRPr="007E0B31">
              <w:rPr>
                <w:rFonts w:cs="Arial"/>
              </w:rPr>
              <w:t>User</w:t>
            </w:r>
          </w:p>
        </w:tc>
        <w:tc>
          <w:tcPr>
            <w:tcW w:w="6634" w:type="dxa"/>
          </w:tcPr>
          <w:p w14:paraId="63DC1FCA" w14:textId="70173463" w:rsidR="005B0DFE" w:rsidRPr="007E0B31" w:rsidRDefault="005B0DFE" w:rsidP="005B0DFE">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5B0DFE" w:rsidRPr="007E0B31" w14:paraId="1F55286A" w14:textId="77777777" w:rsidTr="57E8CC90">
        <w:trPr>
          <w:cantSplit/>
        </w:trPr>
        <w:tc>
          <w:tcPr>
            <w:tcW w:w="2884" w:type="dxa"/>
          </w:tcPr>
          <w:p w14:paraId="71077D37" w14:textId="33CFD5CB" w:rsidR="005B0DFE" w:rsidRPr="007E0B31" w:rsidRDefault="005B0DFE" w:rsidP="005B0DFE">
            <w:pPr>
              <w:pStyle w:val="Arial11Bold"/>
              <w:rPr>
                <w:rFonts w:cs="Arial"/>
                <w:u w:val="single"/>
              </w:rPr>
            </w:pPr>
            <w:bookmarkStart w:id="51" w:name="_DV_C49"/>
            <w:r w:rsidRPr="007E0B31">
              <w:rPr>
                <w:rFonts w:cs="Arial"/>
              </w:rPr>
              <w:t>User Data File Structure</w:t>
            </w:r>
            <w:bookmarkEnd w:id="51"/>
          </w:p>
        </w:tc>
        <w:tc>
          <w:tcPr>
            <w:tcW w:w="6634" w:type="dxa"/>
          </w:tcPr>
          <w:p w14:paraId="475B944D" w14:textId="77258ADD" w:rsidR="005B0DFE" w:rsidRPr="007E0B31" w:rsidRDefault="005B0DFE" w:rsidP="005B0DFE">
            <w:pPr>
              <w:pStyle w:val="TableArial11"/>
              <w:rPr>
                <w:rFonts w:cs="Arial"/>
              </w:rPr>
            </w:pPr>
            <w:bookmarkStart w:id="52"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52"/>
          </w:p>
        </w:tc>
      </w:tr>
      <w:tr w:rsidR="005B0DFE" w:rsidRPr="007E0B31" w14:paraId="24C40449" w14:textId="77777777" w:rsidTr="57E8CC90">
        <w:trPr>
          <w:cantSplit/>
        </w:trPr>
        <w:tc>
          <w:tcPr>
            <w:tcW w:w="2884" w:type="dxa"/>
          </w:tcPr>
          <w:p w14:paraId="20FC2734" w14:textId="77777777" w:rsidR="005B0DFE" w:rsidRPr="007E0B31" w:rsidRDefault="005B0DFE" w:rsidP="005B0DFE">
            <w:pPr>
              <w:pStyle w:val="Arial11Bold"/>
              <w:rPr>
                <w:rFonts w:cs="Arial"/>
              </w:rPr>
            </w:pPr>
            <w:r w:rsidRPr="007E0B31">
              <w:rPr>
                <w:rFonts w:cs="Arial"/>
              </w:rPr>
              <w:t>User Development</w:t>
            </w:r>
          </w:p>
        </w:tc>
        <w:tc>
          <w:tcPr>
            <w:tcW w:w="6634" w:type="dxa"/>
          </w:tcPr>
          <w:p w14:paraId="0478AE51" w14:textId="77777777" w:rsidR="005B0DFE" w:rsidRPr="007E0B31" w:rsidRDefault="005B0DFE" w:rsidP="005B0DFE">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5B0DFE" w:rsidRPr="007E0B31" w14:paraId="3332ECCB" w14:textId="77777777" w:rsidTr="57E8CC90">
        <w:trPr>
          <w:cantSplit/>
        </w:trPr>
        <w:tc>
          <w:tcPr>
            <w:tcW w:w="2884" w:type="dxa"/>
          </w:tcPr>
          <w:p w14:paraId="0EE53A77" w14:textId="02AE4348" w:rsidR="005B0DFE" w:rsidRPr="007E0B31" w:rsidRDefault="005B0DFE" w:rsidP="005B0DFE">
            <w:pPr>
              <w:pStyle w:val="Arial11Bold"/>
              <w:rPr>
                <w:rFonts w:cs="Arial"/>
              </w:rPr>
            </w:pPr>
            <w:bookmarkStart w:id="53" w:name="_DV_C51"/>
            <w:r w:rsidRPr="007E0B31">
              <w:rPr>
                <w:rFonts w:cs="Arial"/>
              </w:rPr>
              <w:t>User Self Certification of Compliance</w:t>
            </w:r>
            <w:bookmarkEnd w:id="53"/>
          </w:p>
        </w:tc>
        <w:tc>
          <w:tcPr>
            <w:tcW w:w="6634" w:type="dxa"/>
          </w:tcPr>
          <w:p w14:paraId="0B00A7D2" w14:textId="77777777" w:rsidR="005B0DFE" w:rsidRPr="007E0B31" w:rsidRDefault="005B0DFE" w:rsidP="005B0DFE">
            <w:pPr>
              <w:pStyle w:val="TableArial11"/>
              <w:rPr>
                <w:rFonts w:cs="Arial"/>
              </w:rPr>
            </w:pPr>
            <w:bookmarkStart w:id="54" w:name="_DV_C52"/>
            <w:r w:rsidRPr="007E0B31">
              <w:rPr>
                <w:rFonts w:cs="Arial"/>
              </w:rPr>
              <w:t>A certificate, in the form attached at CP.A.2</w:t>
            </w:r>
            <w:bookmarkStart w:id="55" w:name="_DV_C53"/>
            <w:bookmarkEnd w:id="54"/>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56" w:name="_DV_C56"/>
            <w:bookmarkEnd w:id="55"/>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56"/>
          </w:p>
        </w:tc>
      </w:tr>
      <w:tr w:rsidR="005B0DFE" w:rsidRPr="007E0B31" w14:paraId="1875D733" w14:textId="77777777" w:rsidTr="57E8CC90">
        <w:trPr>
          <w:cantSplit/>
        </w:trPr>
        <w:tc>
          <w:tcPr>
            <w:tcW w:w="2884" w:type="dxa"/>
          </w:tcPr>
          <w:p w14:paraId="43B308DA" w14:textId="77777777" w:rsidR="005B0DFE" w:rsidRPr="007E0B31" w:rsidRDefault="005B0DFE" w:rsidP="005B0DFE">
            <w:pPr>
              <w:pStyle w:val="Arial11Bold"/>
              <w:rPr>
                <w:rFonts w:cs="Arial"/>
              </w:rPr>
            </w:pPr>
            <w:r w:rsidRPr="007E0B31">
              <w:rPr>
                <w:rFonts w:cs="Arial"/>
              </w:rPr>
              <w:t>User Site</w:t>
            </w:r>
          </w:p>
        </w:tc>
        <w:tc>
          <w:tcPr>
            <w:tcW w:w="6634" w:type="dxa"/>
          </w:tcPr>
          <w:p w14:paraId="0B24A90C" w14:textId="7ABB869F" w:rsidR="005B0DFE" w:rsidRPr="007E0B31" w:rsidRDefault="005B0DFE" w:rsidP="005B0DFE">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5B0DFE" w:rsidRPr="007E0B31" w14:paraId="12D3AE6B" w14:textId="77777777" w:rsidTr="57E8CC90">
        <w:trPr>
          <w:cantSplit/>
        </w:trPr>
        <w:tc>
          <w:tcPr>
            <w:tcW w:w="2884" w:type="dxa"/>
          </w:tcPr>
          <w:p w14:paraId="7BCD8EF3" w14:textId="77777777" w:rsidR="005B0DFE" w:rsidRPr="007E0B31" w:rsidRDefault="005B0DFE" w:rsidP="005B0DFE">
            <w:pPr>
              <w:pStyle w:val="Arial11Bold"/>
              <w:rPr>
                <w:rFonts w:cs="Arial"/>
              </w:rPr>
            </w:pPr>
            <w:r w:rsidRPr="007E0B31">
              <w:rPr>
                <w:rFonts w:cs="Arial"/>
              </w:rPr>
              <w:lastRenderedPageBreak/>
              <w:t>User System</w:t>
            </w:r>
          </w:p>
        </w:tc>
        <w:tc>
          <w:tcPr>
            <w:tcW w:w="6634" w:type="dxa"/>
          </w:tcPr>
          <w:p w14:paraId="17F1EECD" w14:textId="77777777" w:rsidR="005B0DFE" w:rsidRPr="007E0B31" w:rsidRDefault="005B0DFE" w:rsidP="005B0DFE">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5B0DFE" w:rsidRPr="007E0B31" w:rsidRDefault="005B0DFE" w:rsidP="005B0DFE">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5B0DFE" w:rsidRPr="007E0B31" w:rsidRDefault="005B0DFE" w:rsidP="005B0DFE">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5B0DFE" w:rsidRPr="007E0B31" w:rsidRDefault="005B0DFE" w:rsidP="005B0DFE">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5B0DFE" w:rsidRPr="007E0B31" w:rsidRDefault="005B0DFE" w:rsidP="005B0DFE">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5B0DFE" w:rsidRPr="007E0B31" w:rsidRDefault="005B0DFE" w:rsidP="005B0DFE">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5B0DFE" w:rsidRPr="007E0B31" w:rsidRDefault="005B0DFE" w:rsidP="005B0DFE">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5B0DFE" w:rsidRPr="007E0B31" w:rsidRDefault="005B0DFE" w:rsidP="005B0DFE">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5B0DFE" w:rsidRPr="007E0B31" w14:paraId="2DEDB843" w14:textId="77777777" w:rsidTr="57E8CC90">
        <w:trPr>
          <w:cantSplit/>
        </w:trPr>
        <w:tc>
          <w:tcPr>
            <w:tcW w:w="2884" w:type="dxa"/>
          </w:tcPr>
          <w:p w14:paraId="5DD6FE55" w14:textId="77777777" w:rsidR="005B0DFE" w:rsidRPr="007E0B31" w:rsidRDefault="005B0DFE" w:rsidP="005B0DFE">
            <w:pPr>
              <w:pStyle w:val="Arial11Bold"/>
              <w:rPr>
                <w:rFonts w:cs="Arial"/>
              </w:rPr>
            </w:pPr>
            <w:r w:rsidRPr="007E0B31">
              <w:rPr>
                <w:rFonts w:cs="Arial"/>
              </w:rPr>
              <w:t>User System Entry Point</w:t>
            </w:r>
          </w:p>
        </w:tc>
        <w:tc>
          <w:tcPr>
            <w:tcW w:w="6634" w:type="dxa"/>
          </w:tcPr>
          <w:p w14:paraId="6382FA56" w14:textId="266D53CF" w:rsidR="005B0DFE" w:rsidRDefault="005B0DFE" w:rsidP="005B0DFE">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5B0DFE" w:rsidRDefault="005B0DFE" w:rsidP="005B0DFE">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5B0DFE" w:rsidRDefault="005B0DFE" w:rsidP="005B0DFE">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5B0DFE" w:rsidRDefault="005B0DFE" w:rsidP="005B0DFE">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5B0DFE" w:rsidRDefault="005B0DFE" w:rsidP="005B0DFE">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5B0DFE" w:rsidRDefault="005B0DFE" w:rsidP="005B0DFE">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5B0DFE" w:rsidRDefault="005B0DFE" w:rsidP="005B0DFE">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5B0DFE" w:rsidRDefault="005B0DFE" w:rsidP="005B0DFE">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5B0DFE" w:rsidRDefault="005B0DFE" w:rsidP="005B0DFE">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5B0DFE" w:rsidRPr="002A73E9" w:rsidRDefault="005B0DFE" w:rsidP="005B0DFE">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5B0DFE" w:rsidRPr="007E0B31" w14:paraId="71382D54" w14:textId="77777777" w:rsidTr="57E8CC90">
        <w:trPr>
          <w:cantSplit/>
        </w:trPr>
        <w:tc>
          <w:tcPr>
            <w:tcW w:w="2884" w:type="dxa"/>
          </w:tcPr>
          <w:p w14:paraId="648F4727" w14:textId="0C0E36FB" w:rsidR="005B0DFE" w:rsidRPr="003A2637" w:rsidRDefault="005B0DFE" w:rsidP="005B0DFE">
            <w:pPr>
              <w:pStyle w:val="Arial11Bold"/>
            </w:pPr>
            <w:r w:rsidRPr="003A2637">
              <w:t>Virtual Lead Party</w:t>
            </w:r>
          </w:p>
        </w:tc>
        <w:tc>
          <w:tcPr>
            <w:tcW w:w="6634" w:type="dxa"/>
          </w:tcPr>
          <w:p w14:paraId="67A99EA6" w14:textId="583435A8" w:rsidR="005B0DFE" w:rsidRPr="003A2637" w:rsidRDefault="005B0DFE" w:rsidP="005B0DFE">
            <w:pPr>
              <w:pStyle w:val="TableArial11"/>
            </w:pPr>
            <w:r w:rsidRPr="003A2637">
              <w:t xml:space="preserve">As defined in the </w:t>
            </w:r>
            <w:r w:rsidRPr="003A2637">
              <w:rPr>
                <w:b/>
              </w:rPr>
              <w:t>BSC</w:t>
            </w:r>
            <w:r w:rsidRPr="003A2637">
              <w:t>.</w:t>
            </w:r>
          </w:p>
        </w:tc>
      </w:tr>
      <w:tr w:rsidR="005B0DFE" w:rsidRPr="00C45ED9" w14:paraId="2DBF5F7B" w14:textId="77777777" w:rsidTr="57E8CC90">
        <w:trPr>
          <w:cantSplit/>
        </w:trPr>
        <w:tc>
          <w:tcPr>
            <w:tcW w:w="2884" w:type="dxa"/>
          </w:tcPr>
          <w:p w14:paraId="70F12CA8" w14:textId="3CBA11F6" w:rsidR="005B0DFE" w:rsidRPr="00C45ED9" w:rsidRDefault="005B0DFE" w:rsidP="005B0DFE">
            <w:pPr>
              <w:pStyle w:val="Arial11Bold"/>
              <w:rPr>
                <w:rFonts w:cs="Arial"/>
              </w:rPr>
            </w:pPr>
            <w:r w:rsidRPr="002510FF">
              <w:rPr>
                <w:rFonts w:cs="Arial"/>
              </w:rPr>
              <w:t>Voltage Jump Reactive Power</w:t>
            </w:r>
          </w:p>
        </w:tc>
        <w:tc>
          <w:tcPr>
            <w:tcW w:w="6634" w:type="dxa"/>
          </w:tcPr>
          <w:p w14:paraId="494FF092" w14:textId="77777777" w:rsidR="005B0DFE" w:rsidRPr="002510FF" w:rsidRDefault="005B0DFE" w:rsidP="005B0DFE">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5B0DFE" w:rsidRPr="002510FF" w:rsidRDefault="005B0DFE" w:rsidP="005B0DFE">
            <w:pPr>
              <w:pStyle w:val="Default"/>
              <w:jc w:val="both"/>
              <w:rPr>
                <w:color w:val="auto"/>
                <w:sz w:val="20"/>
                <w:szCs w:val="20"/>
              </w:rPr>
            </w:pPr>
          </w:p>
          <w:p w14:paraId="6F4B105B" w14:textId="40F71B72" w:rsidR="005B0DFE" w:rsidRPr="00C45ED9" w:rsidRDefault="005B0DFE" w:rsidP="005B0DFE">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5B0DFE" w:rsidRPr="007E0B31" w14:paraId="28BB7E6E" w14:textId="77777777" w:rsidTr="57E8CC90">
        <w:trPr>
          <w:cantSplit/>
        </w:trPr>
        <w:tc>
          <w:tcPr>
            <w:tcW w:w="2884" w:type="dxa"/>
          </w:tcPr>
          <w:p w14:paraId="13C29FC9" w14:textId="77777777" w:rsidR="005B0DFE" w:rsidRPr="007E0B31" w:rsidRDefault="005B0DFE" w:rsidP="005B0DFE">
            <w:pPr>
              <w:pStyle w:val="Arial11Bold"/>
              <w:rPr>
                <w:rFonts w:cs="Arial"/>
              </w:rPr>
            </w:pPr>
            <w:r w:rsidRPr="007E0B31">
              <w:rPr>
                <w:rFonts w:cs="Arial"/>
              </w:rPr>
              <w:t>Water Time Constant</w:t>
            </w:r>
          </w:p>
        </w:tc>
        <w:tc>
          <w:tcPr>
            <w:tcW w:w="6634" w:type="dxa"/>
          </w:tcPr>
          <w:p w14:paraId="2C789366" w14:textId="77777777" w:rsidR="005B0DFE" w:rsidRPr="007E0B31" w:rsidRDefault="005B0DFE" w:rsidP="005B0DFE">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5B0DFE" w:rsidRPr="007E0B31" w14:paraId="31BC10BF" w14:textId="77777777" w:rsidTr="57E8CC90">
        <w:trPr>
          <w:cantSplit/>
        </w:trPr>
        <w:tc>
          <w:tcPr>
            <w:tcW w:w="2884" w:type="dxa"/>
          </w:tcPr>
          <w:p w14:paraId="4DEB739E" w14:textId="629E67B3" w:rsidR="005B0DFE" w:rsidRPr="007E0B31" w:rsidRDefault="005B0DFE" w:rsidP="005B0DFE">
            <w:pPr>
              <w:pStyle w:val="Arial11Bold"/>
              <w:rPr>
                <w:rFonts w:cs="Arial"/>
              </w:rPr>
            </w:pPr>
            <w:r>
              <w:rPr>
                <w:rFonts w:cs="Arial"/>
              </w:rPr>
              <w:lastRenderedPageBreak/>
              <w:t xml:space="preserve">Weather Corrected </w:t>
            </w:r>
          </w:p>
        </w:tc>
        <w:tc>
          <w:tcPr>
            <w:tcW w:w="6634" w:type="dxa"/>
          </w:tcPr>
          <w:p w14:paraId="5CBF4B64" w14:textId="7B2987D2" w:rsidR="005B0DFE" w:rsidRPr="007E0B31" w:rsidRDefault="005B0DFE" w:rsidP="005B0DFE">
            <w:pPr>
              <w:pStyle w:val="TableArial11"/>
              <w:rPr>
                <w:rFonts w:cs="Arial"/>
              </w:rPr>
            </w:pPr>
            <w:r w:rsidRPr="0091492A">
              <w:rPr>
                <w:rFonts w:cs="Arial"/>
              </w:rPr>
              <w:t xml:space="preserve">The </w:t>
            </w:r>
            <w:r>
              <w:rPr>
                <w:rFonts w:cs="Arial"/>
              </w:rPr>
              <w:t>normalisation of</w:t>
            </w:r>
            <w:r w:rsidRPr="0091492A">
              <w:rPr>
                <w:rFonts w:cs="Arial"/>
              </w:rPr>
              <w:t xml:space="preserve"> outturn </w:t>
            </w:r>
            <w:r w:rsidRPr="0091492A">
              <w:rPr>
                <w:rFonts w:cs="Arial"/>
                <w:b/>
                <w:bCs/>
              </w:rPr>
              <w:t>Demand</w:t>
            </w:r>
            <w:r>
              <w:rPr>
                <w:rFonts w:cs="Arial"/>
              </w:rPr>
              <w:t xml:space="preserve"> </w:t>
            </w:r>
            <w:r w:rsidRPr="0091492A">
              <w:rPr>
                <w:rFonts w:cs="Arial"/>
              </w:rPr>
              <w:t xml:space="preserve">figures to </w:t>
            </w:r>
            <w:r w:rsidRPr="0091492A">
              <w:rPr>
                <w:rFonts w:cs="Arial"/>
                <w:b/>
                <w:bCs/>
              </w:rPr>
              <w:t>Annual ACS Conditions</w:t>
            </w:r>
            <w:r w:rsidRPr="0091492A">
              <w:rPr>
                <w:rFonts w:cs="Arial"/>
              </w:rPr>
              <w:t xml:space="preserve"> for </w:t>
            </w:r>
            <w:r>
              <w:rPr>
                <w:rFonts w:cs="Arial"/>
              </w:rPr>
              <w:t xml:space="preserve">dates and </w:t>
            </w:r>
            <w:r w:rsidRPr="0091492A">
              <w:rPr>
                <w:rFonts w:cs="Arial"/>
              </w:rPr>
              <w:t xml:space="preserve">times that occur during calendar week 44 through to calendar week 12 (inclusive) or </w:t>
            </w:r>
            <w:r w:rsidRPr="0091492A">
              <w:rPr>
                <w:rFonts w:cs="Arial"/>
                <w:b/>
                <w:bCs/>
              </w:rPr>
              <w:t>Average Conditions</w:t>
            </w:r>
            <w:r w:rsidRPr="0091492A">
              <w:rPr>
                <w:rFonts w:cs="Arial"/>
              </w:rPr>
              <w:t xml:space="preserve"> for </w:t>
            </w:r>
            <w:r>
              <w:rPr>
                <w:rFonts w:cs="Arial"/>
              </w:rPr>
              <w:t>dates and times that occur between c</w:t>
            </w:r>
            <w:r w:rsidRPr="0091492A">
              <w:rPr>
                <w:rFonts w:cs="Arial"/>
              </w:rPr>
              <w:t xml:space="preserve">alendar weeks 13 to calendar week 43 (inclusive) </w:t>
            </w:r>
            <w:r>
              <w:rPr>
                <w:rFonts w:cs="Arial"/>
              </w:rPr>
              <w:t xml:space="preserve">which </w:t>
            </w:r>
            <w:r w:rsidRPr="0091492A">
              <w:rPr>
                <w:rFonts w:cs="Arial"/>
              </w:rPr>
              <w:t xml:space="preserve">shall be performed by the relevant </w:t>
            </w:r>
            <w:r w:rsidRPr="0091492A">
              <w:rPr>
                <w:rFonts w:cs="Arial"/>
                <w:b/>
                <w:bCs/>
              </w:rPr>
              <w:t>User</w:t>
            </w:r>
            <w:r w:rsidRPr="0091492A">
              <w:rPr>
                <w:rFonts w:cs="Arial"/>
              </w:rPr>
              <w:t xml:space="preserve"> on a best endeavours basis.</w:t>
            </w:r>
          </w:p>
        </w:tc>
      </w:tr>
      <w:tr w:rsidR="005B0DFE" w:rsidRPr="007E0B31" w14:paraId="10B4E60E" w14:textId="77777777" w:rsidTr="57E8CC90">
        <w:trPr>
          <w:cantSplit/>
        </w:trPr>
        <w:tc>
          <w:tcPr>
            <w:tcW w:w="2884" w:type="dxa"/>
          </w:tcPr>
          <w:p w14:paraId="3BEE1BA7" w14:textId="77777777" w:rsidR="005B0DFE" w:rsidRPr="007E0B31" w:rsidRDefault="005B0DFE" w:rsidP="005B0DFE">
            <w:pPr>
              <w:pStyle w:val="Arial11Bold"/>
              <w:rPr>
                <w:rFonts w:cs="Arial"/>
              </w:rPr>
            </w:pPr>
            <w:r w:rsidRPr="007E0B31">
              <w:rPr>
                <w:rFonts w:cs="Arial"/>
              </w:rPr>
              <w:t>Website</w:t>
            </w:r>
          </w:p>
        </w:tc>
        <w:tc>
          <w:tcPr>
            <w:tcW w:w="6634" w:type="dxa"/>
          </w:tcPr>
          <w:p w14:paraId="38A79967" w14:textId="68B9F503" w:rsidR="005B0DFE" w:rsidRPr="007E0B31" w:rsidRDefault="005B0DFE" w:rsidP="005B0DFE">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5B0DFE" w:rsidRPr="007E0B31" w14:paraId="16BFB7FB" w14:textId="77777777" w:rsidTr="57E8CC90">
        <w:trPr>
          <w:cantSplit/>
        </w:trPr>
        <w:tc>
          <w:tcPr>
            <w:tcW w:w="2884" w:type="dxa"/>
          </w:tcPr>
          <w:p w14:paraId="06EA4E34" w14:textId="77777777" w:rsidR="005B0DFE" w:rsidRPr="007E0B31" w:rsidRDefault="005B0DFE" w:rsidP="005B0DFE">
            <w:pPr>
              <w:pStyle w:val="Arial11Bold"/>
              <w:rPr>
                <w:rFonts w:cs="Arial"/>
              </w:rPr>
            </w:pPr>
            <w:r w:rsidRPr="007E0B31">
              <w:rPr>
                <w:rFonts w:cs="Arial"/>
              </w:rPr>
              <w:t>Weekly ACS Conditions</w:t>
            </w:r>
          </w:p>
        </w:tc>
        <w:tc>
          <w:tcPr>
            <w:tcW w:w="6634" w:type="dxa"/>
          </w:tcPr>
          <w:p w14:paraId="65C6CD52" w14:textId="77777777" w:rsidR="005B0DFE" w:rsidRPr="007E0B31" w:rsidRDefault="005B0DFE" w:rsidP="005B0DFE">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5B0DFE" w:rsidRPr="007E0B31" w14:paraId="52CA6CC1" w14:textId="77777777" w:rsidTr="57E8CC90">
        <w:trPr>
          <w:cantSplit/>
        </w:trPr>
        <w:tc>
          <w:tcPr>
            <w:tcW w:w="2884" w:type="dxa"/>
          </w:tcPr>
          <w:p w14:paraId="5401CEF5" w14:textId="77777777" w:rsidR="005B0DFE" w:rsidRPr="007E0B31" w:rsidRDefault="005B0DFE" w:rsidP="005B0DFE">
            <w:pPr>
              <w:pStyle w:val="Arial11Bold"/>
              <w:rPr>
                <w:rFonts w:cs="Arial"/>
              </w:rPr>
            </w:pPr>
            <w:r w:rsidRPr="007E0B31">
              <w:rPr>
                <w:rFonts w:cs="Arial"/>
              </w:rPr>
              <w:t>WG Consultation Alternative Request</w:t>
            </w:r>
          </w:p>
        </w:tc>
        <w:tc>
          <w:tcPr>
            <w:tcW w:w="6634" w:type="dxa"/>
          </w:tcPr>
          <w:p w14:paraId="646D5E60" w14:textId="0ED4CB18" w:rsidR="005B0DFE" w:rsidRPr="007E0B31" w:rsidRDefault="005B0DFE" w:rsidP="005B0DFE">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5B0DFE" w:rsidRPr="007E0B31" w14:paraId="77D7428B" w14:textId="77777777" w:rsidTr="57E8CC90">
        <w:trPr>
          <w:cantSplit/>
        </w:trPr>
        <w:tc>
          <w:tcPr>
            <w:tcW w:w="2884" w:type="dxa"/>
          </w:tcPr>
          <w:p w14:paraId="3ABB06D3" w14:textId="77777777" w:rsidR="005B0DFE" w:rsidRPr="007E0B31" w:rsidRDefault="005B0DFE" w:rsidP="005B0DFE">
            <w:pPr>
              <w:pStyle w:val="Arial11Bold"/>
              <w:rPr>
                <w:rFonts w:cs="Arial"/>
              </w:rPr>
            </w:pPr>
            <w:r w:rsidRPr="007E0B31">
              <w:rPr>
                <w:rFonts w:cs="Arial"/>
              </w:rPr>
              <w:t>Workgroup</w:t>
            </w:r>
          </w:p>
        </w:tc>
        <w:tc>
          <w:tcPr>
            <w:tcW w:w="6634" w:type="dxa"/>
          </w:tcPr>
          <w:p w14:paraId="3C071C58" w14:textId="3E96F164" w:rsidR="005B0DFE" w:rsidRPr="007E0B31" w:rsidRDefault="005B0DFE" w:rsidP="005B0DFE">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5B0DFE" w:rsidRPr="007E0B31" w14:paraId="0DB5431E" w14:textId="77777777" w:rsidTr="57E8CC90">
        <w:trPr>
          <w:cantSplit/>
        </w:trPr>
        <w:tc>
          <w:tcPr>
            <w:tcW w:w="2884" w:type="dxa"/>
          </w:tcPr>
          <w:p w14:paraId="1820C1E3" w14:textId="77777777" w:rsidR="005B0DFE" w:rsidRPr="007E0B31" w:rsidRDefault="005B0DFE" w:rsidP="005B0DFE">
            <w:pPr>
              <w:pStyle w:val="Arial11Bold"/>
              <w:rPr>
                <w:rFonts w:cs="Arial"/>
              </w:rPr>
            </w:pPr>
            <w:r w:rsidRPr="007E0B31">
              <w:rPr>
                <w:rFonts w:cs="Arial"/>
              </w:rPr>
              <w:t>Workgroup Consultation</w:t>
            </w:r>
          </w:p>
        </w:tc>
        <w:tc>
          <w:tcPr>
            <w:tcW w:w="6634" w:type="dxa"/>
          </w:tcPr>
          <w:p w14:paraId="3BBAF0D1" w14:textId="4A8FF3F0" w:rsidR="005B0DFE" w:rsidRPr="007E0B31" w:rsidRDefault="005B0DFE" w:rsidP="005B0DFE">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5B0DFE" w:rsidRPr="007E0B31" w14:paraId="5FE213B7" w14:textId="77777777" w:rsidTr="57E8CC90">
        <w:trPr>
          <w:cantSplit/>
        </w:trPr>
        <w:tc>
          <w:tcPr>
            <w:tcW w:w="2884" w:type="dxa"/>
          </w:tcPr>
          <w:p w14:paraId="7DDC8A6B" w14:textId="77777777" w:rsidR="005B0DFE" w:rsidRPr="007E0B31" w:rsidRDefault="005B0DFE" w:rsidP="005B0DFE">
            <w:pPr>
              <w:pStyle w:val="Arial11Bold"/>
              <w:rPr>
                <w:rFonts w:cs="Arial"/>
              </w:rPr>
            </w:pPr>
            <w:r w:rsidRPr="007E0B31">
              <w:rPr>
                <w:rFonts w:cs="Arial"/>
              </w:rPr>
              <w:t>Workgroup Alternative Grid Code Modification</w:t>
            </w:r>
          </w:p>
        </w:tc>
        <w:tc>
          <w:tcPr>
            <w:tcW w:w="6634" w:type="dxa"/>
          </w:tcPr>
          <w:p w14:paraId="10B737BD" w14:textId="58EA8ECE" w:rsidR="005B0DFE" w:rsidRPr="007E0B31" w:rsidRDefault="005B0DFE" w:rsidP="005B0DFE">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5B0DFE" w:rsidRPr="007E0B31" w14:paraId="0C414BA6" w14:textId="77777777" w:rsidTr="57E8CC90">
        <w:trPr>
          <w:cantSplit/>
        </w:trPr>
        <w:tc>
          <w:tcPr>
            <w:tcW w:w="2884" w:type="dxa"/>
          </w:tcPr>
          <w:p w14:paraId="7F1B4D4F" w14:textId="77777777" w:rsidR="005B0DFE" w:rsidRPr="007E0B31" w:rsidRDefault="005B0DFE" w:rsidP="005B0DFE">
            <w:pPr>
              <w:pStyle w:val="Arial11Bold"/>
              <w:rPr>
                <w:rFonts w:cs="Arial"/>
              </w:rPr>
            </w:pPr>
            <w:r w:rsidRPr="007E0B31">
              <w:rPr>
                <w:rFonts w:cs="Arial"/>
              </w:rPr>
              <w:t>Zonal System Security Requirements</w:t>
            </w:r>
          </w:p>
        </w:tc>
        <w:tc>
          <w:tcPr>
            <w:tcW w:w="6634" w:type="dxa"/>
          </w:tcPr>
          <w:p w14:paraId="5571DD3D" w14:textId="77777777" w:rsidR="005B0DFE" w:rsidRPr="007E0B31" w:rsidRDefault="005B0DFE" w:rsidP="005B0DFE">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lastRenderedPageBreak/>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959B969"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proofErr w:type="gramStart"/>
      <w:r w:rsidR="009C5A82">
        <w:rPr>
          <w:b/>
        </w:rPr>
        <w:t xml:space="preserve">Assimilated </w:t>
      </w:r>
      <w:r w:rsidR="00762DBA" w:rsidRPr="00762DBA">
        <w:rPr>
          <w:b/>
        </w:rPr>
        <w:t xml:space="preserve"> Law</w:t>
      </w:r>
      <w:proofErr w:type="gramEnd"/>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643BD3F4" w:rsidR="00693DE7" w:rsidRPr="00693DE7" w:rsidRDefault="00693DE7" w:rsidP="00791ED2">
      <w:pPr>
        <w:pStyle w:val="Level2Text"/>
        <w:jc w:val="both"/>
        <w:rPr>
          <w:rFonts w:cs="Arial"/>
        </w:rPr>
      </w:pPr>
      <w:bookmarkStart w:id="57"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009C5A82">
        <w:rPr>
          <w:b/>
        </w:rPr>
        <w:t>Assimilated</w:t>
      </w:r>
      <w:r w:rsidRPr="00693DE7">
        <w:rPr>
          <w:b/>
        </w:rPr>
        <w:t xml:space="preserve"> Law</w:t>
      </w:r>
      <w:r w:rsidRPr="00693DE7">
        <w:t>, as such regulation may be amended.</w:t>
      </w:r>
      <w:bookmarkEnd w:id="57"/>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3" w:author="Afifi, Sara" w:date="2025-01-16T18:24:00Z" w:initials="SA">
    <w:p w14:paraId="64FC3C94" w14:textId="77777777" w:rsidR="0090207F" w:rsidRDefault="0090207F" w:rsidP="0090207F">
      <w:pPr>
        <w:pStyle w:val="CommentText"/>
      </w:pPr>
      <w:r>
        <w:rPr>
          <w:rStyle w:val="CommentReference"/>
        </w:rPr>
        <w:annotationRef/>
      </w:r>
      <w:r>
        <w:t>Could you please provide a template or example?</w:t>
      </w:r>
    </w:p>
  </w:comment>
  <w:comment w:id="44" w:author="Afifi, Sara" w:date="2025-01-16T18:22:00Z" w:initials="SA">
    <w:p w14:paraId="4E3BF80D" w14:textId="525B422F" w:rsidR="00942D0F" w:rsidRDefault="00942D0F" w:rsidP="00942D0F">
      <w:pPr>
        <w:pStyle w:val="CommentText"/>
      </w:pPr>
      <w:r>
        <w:rPr>
          <w:rStyle w:val="CommentReference"/>
        </w:rPr>
        <w:annotationRef/>
      </w:r>
      <w:r>
        <w:t>There is no PC3.1.2 in the planning Code Draft. Does it refer to PC10.3.1.2 or PC3.1.1.2 ?</w:t>
      </w:r>
    </w:p>
  </w:comment>
  <w:comment w:id="45" w:author="Afifi, Sara" w:date="2025-01-16T18:24:00Z" w:initials="SA">
    <w:p w14:paraId="227D01E6" w14:textId="77777777" w:rsidR="0090207F" w:rsidRDefault="00551C98" w:rsidP="0090207F">
      <w:pPr>
        <w:pStyle w:val="CommentText"/>
      </w:pPr>
      <w:r>
        <w:rPr>
          <w:rStyle w:val="CommentReference"/>
        </w:rPr>
        <w:annotationRef/>
      </w:r>
      <w:r w:rsidR="0090207F">
        <w:t>Could you please provide a template or example?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4FC3C94" w15:done="0"/>
  <w15:commentEx w15:paraId="4E3BF80D" w15:done="0"/>
  <w15:commentEx w15:paraId="227D01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8664809" w16cex:dateUtc="2025-01-16T18:24:00Z"/>
  <w16cex:commentExtensible w16cex:durableId="30B65C89" w16cex:dateUtc="2025-01-16T18:22:00Z"/>
  <w16cex:commentExtensible w16cex:durableId="27461844" w16cex:dateUtc="2025-01-16T1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4FC3C94" w16cid:durableId="18664809"/>
  <w16cid:commentId w16cid:paraId="4E3BF80D" w16cid:durableId="30B65C89"/>
  <w16cid:commentId w16cid:paraId="227D01E6" w16cid:durableId="274618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19523" w14:textId="77777777" w:rsidR="0058500C" w:rsidRDefault="0058500C" w:rsidP="008F1F3E">
      <w:pPr>
        <w:pStyle w:val="Header"/>
      </w:pPr>
      <w:r>
        <w:separator/>
      </w:r>
    </w:p>
  </w:endnote>
  <w:endnote w:type="continuationSeparator" w:id="0">
    <w:p w14:paraId="1799E0C5" w14:textId="77777777" w:rsidR="0058500C" w:rsidRDefault="0058500C" w:rsidP="008F1F3E">
      <w:pPr>
        <w:pStyle w:val="Header"/>
      </w:pPr>
      <w:r>
        <w:continuationSeparator/>
      </w:r>
    </w:p>
  </w:endnote>
  <w:endnote w:type="continuationNotice" w:id="1">
    <w:p w14:paraId="030E6A03" w14:textId="77777777" w:rsidR="0058500C" w:rsidRDefault="00585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0F345EC1"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B74FB7">
      <w:rPr>
        <w:rStyle w:val="PageNumber"/>
        <w:sz w:val="16"/>
        <w:szCs w:val="16"/>
      </w:rPr>
      <w:t>5</w:t>
    </w:r>
    <w:r>
      <w:rPr>
        <w:rStyle w:val="PageNumber"/>
        <w:sz w:val="16"/>
        <w:szCs w:val="16"/>
      </w:rPr>
      <w:tab/>
      <w:t>GD</w:t>
    </w:r>
    <w:r w:rsidRPr="002B5019">
      <w:rPr>
        <w:rStyle w:val="PageNumber"/>
        <w:sz w:val="16"/>
        <w:szCs w:val="16"/>
      </w:rPr>
      <w:tab/>
    </w:r>
    <w:r w:rsidR="00B74FB7">
      <w:rPr>
        <w:sz w:val="16"/>
        <w:szCs w:val="16"/>
      </w:rPr>
      <w:t>5</w:t>
    </w:r>
    <w:r w:rsidR="00EF3BC0">
      <w:rPr>
        <w:sz w:val="16"/>
        <w:szCs w:val="16"/>
      </w:rPr>
      <w:t xml:space="preserve"> </w:t>
    </w:r>
    <w:r w:rsidR="00B74FB7">
      <w:rPr>
        <w:sz w:val="16"/>
        <w:szCs w:val="16"/>
      </w:rPr>
      <w:t>July</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D86F7" w14:textId="77777777" w:rsidR="0058500C" w:rsidRDefault="0058500C" w:rsidP="008F1F3E">
      <w:pPr>
        <w:pStyle w:val="Header"/>
      </w:pPr>
      <w:r>
        <w:separator/>
      </w:r>
    </w:p>
  </w:footnote>
  <w:footnote w:type="continuationSeparator" w:id="0">
    <w:p w14:paraId="3E05D24D" w14:textId="77777777" w:rsidR="0058500C" w:rsidRDefault="0058500C" w:rsidP="008F1F3E">
      <w:pPr>
        <w:pStyle w:val="Header"/>
      </w:pPr>
      <w:r>
        <w:continuationSeparator/>
      </w:r>
    </w:p>
  </w:footnote>
  <w:footnote w:type="continuationNotice" w:id="1">
    <w:p w14:paraId="3EAC125B" w14:textId="77777777" w:rsidR="0058500C" w:rsidRDefault="00585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D40A42"/>
    <w:multiLevelType w:val="hybridMultilevel"/>
    <w:tmpl w:val="F4A4C9E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4"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6"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8"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10"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5" w15:restartNumberingAfterBreak="0">
    <w:nsid w:val="32094C44"/>
    <w:multiLevelType w:val="hybridMultilevel"/>
    <w:tmpl w:val="27069302"/>
    <w:lvl w:ilvl="0" w:tplc="92F653B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8"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9"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4"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5"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6"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926456166">
    <w:abstractNumId w:val="9"/>
  </w:num>
  <w:num w:numId="2" w16cid:durableId="1850214977">
    <w:abstractNumId w:val="7"/>
  </w:num>
  <w:num w:numId="3" w16cid:durableId="707341121">
    <w:abstractNumId w:val="17"/>
  </w:num>
  <w:num w:numId="4" w16cid:durableId="1128009183">
    <w:abstractNumId w:val="5"/>
  </w:num>
  <w:num w:numId="5" w16cid:durableId="1629360037">
    <w:abstractNumId w:val="23"/>
  </w:num>
  <w:num w:numId="6" w16cid:durableId="301809926">
    <w:abstractNumId w:val="14"/>
  </w:num>
  <w:num w:numId="7" w16cid:durableId="1168905300">
    <w:abstractNumId w:val="20"/>
  </w:num>
  <w:num w:numId="8" w16cid:durableId="1148866770">
    <w:abstractNumId w:val="8"/>
  </w:num>
  <w:num w:numId="9" w16cid:durableId="1488402273">
    <w:abstractNumId w:val="0"/>
  </w:num>
  <w:num w:numId="10" w16cid:durableId="1769153633">
    <w:abstractNumId w:val="11"/>
  </w:num>
  <w:num w:numId="11" w16cid:durableId="2130852719">
    <w:abstractNumId w:val="21"/>
  </w:num>
  <w:num w:numId="12" w16cid:durableId="1902861316">
    <w:abstractNumId w:val="16"/>
  </w:num>
  <w:num w:numId="13" w16cid:durableId="27489709">
    <w:abstractNumId w:val="26"/>
  </w:num>
  <w:num w:numId="14" w16cid:durableId="1218739474">
    <w:abstractNumId w:val="2"/>
  </w:num>
  <w:num w:numId="15" w16cid:durableId="1588268331">
    <w:abstractNumId w:val="25"/>
  </w:num>
  <w:num w:numId="16" w16cid:durableId="406464080">
    <w:abstractNumId w:val="6"/>
  </w:num>
  <w:num w:numId="17" w16cid:durableId="1086148298">
    <w:abstractNumId w:val="13"/>
  </w:num>
  <w:num w:numId="18" w16cid:durableId="1840078810">
    <w:abstractNumId w:val="4"/>
  </w:num>
  <w:num w:numId="19" w16cid:durableId="1559852601">
    <w:abstractNumId w:val="10"/>
  </w:num>
  <w:num w:numId="20" w16cid:durableId="719718030">
    <w:abstractNumId w:val="12"/>
  </w:num>
  <w:num w:numId="21" w16cid:durableId="1269317101">
    <w:abstractNumId w:val="22"/>
  </w:num>
  <w:num w:numId="22" w16cid:durableId="1271427532">
    <w:abstractNumId w:val="19"/>
  </w:num>
  <w:num w:numId="23" w16cid:durableId="753209957">
    <w:abstractNumId w:val="1"/>
  </w:num>
  <w:num w:numId="24" w16cid:durableId="123550305">
    <w:abstractNumId w:val="15"/>
  </w:num>
  <w:num w:numId="25" w16cid:durableId="1002196551">
    <w:abstractNumId w:val="24"/>
  </w:num>
  <w:num w:numId="26" w16cid:durableId="28994325">
    <w:abstractNumId w:val="3"/>
  </w:num>
  <w:num w:numId="27" w16cid:durableId="1274358333">
    <w:abstractNumId w:val="1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fifi, Sara">
    <w15:presenceInfo w15:providerId="AD" w15:userId="S::Sara.Afifi@ukpowernetworks.co.uk::fa8029ba-7c37-41b0-a214-9b1560387c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0823"/>
    <w:rsid w:val="0001102F"/>
    <w:rsid w:val="00012DF8"/>
    <w:rsid w:val="00013DBE"/>
    <w:rsid w:val="00014126"/>
    <w:rsid w:val="00014FF4"/>
    <w:rsid w:val="00015432"/>
    <w:rsid w:val="000154B2"/>
    <w:rsid w:val="00015A88"/>
    <w:rsid w:val="000161AA"/>
    <w:rsid w:val="00016B65"/>
    <w:rsid w:val="00017379"/>
    <w:rsid w:val="00020048"/>
    <w:rsid w:val="00021711"/>
    <w:rsid w:val="00021AB9"/>
    <w:rsid w:val="00022E96"/>
    <w:rsid w:val="00024138"/>
    <w:rsid w:val="000245C7"/>
    <w:rsid w:val="000252AB"/>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46FFF"/>
    <w:rsid w:val="00047450"/>
    <w:rsid w:val="000501BA"/>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7C"/>
    <w:rsid w:val="000D298D"/>
    <w:rsid w:val="000D43A9"/>
    <w:rsid w:val="000D5ABD"/>
    <w:rsid w:val="000D77A7"/>
    <w:rsid w:val="000E0153"/>
    <w:rsid w:val="000E037A"/>
    <w:rsid w:val="000E07E3"/>
    <w:rsid w:val="000E08B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1A0"/>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2B"/>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1BF"/>
    <w:rsid w:val="001454A3"/>
    <w:rsid w:val="0014560E"/>
    <w:rsid w:val="00145B28"/>
    <w:rsid w:val="00146756"/>
    <w:rsid w:val="00146A6F"/>
    <w:rsid w:val="00146EA7"/>
    <w:rsid w:val="00147586"/>
    <w:rsid w:val="0014796B"/>
    <w:rsid w:val="00147993"/>
    <w:rsid w:val="00150138"/>
    <w:rsid w:val="001504B3"/>
    <w:rsid w:val="0015137D"/>
    <w:rsid w:val="00151674"/>
    <w:rsid w:val="001517E1"/>
    <w:rsid w:val="00151A11"/>
    <w:rsid w:val="00151CE2"/>
    <w:rsid w:val="00152797"/>
    <w:rsid w:val="00153389"/>
    <w:rsid w:val="00153B44"/>
    <w:rsid w:val="001547C7"/>
    <w:rsid w:val="00154A18"/>
    <w:rsid w:val="00156241"/>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513"/>
    <w:rsid w:val="00176A1D"/>
    <w:rsid w:val="001801CA"/>
    <w:rsid w:val="00180748"/>
    <w:rsid w:val="00180774"/>
    <w:rsid w:val="001812C8"/>
    <w:rsid w:val="0018137F"/>
    <w:rsid w:val="001816E5"/>
    <w:rsid w:val="001824A6"/>
    <w:rsid w:val="00182995"/>
    <w:rsid w:val="00182C65"/>
    <w:rsid w:val="00182D28"/>
    <w:rsid w:val="001835D5"/>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D2"/>
    <w:rsid w:val="001A38EA"/>
    <w:rsid w:val="001A4103"/>
    <w:rsid w:val="001A571E"/>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A86"/>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1F7"/>
    <w:rsid w:val="00210BE6"/>
    <w:rsid w:val="0021242F"/>
    <w:rsid w:val="00212B61"/>
    <w:rsid w:val="00212D53"/>
    <w:rsid w:val="00213EC2"/>
    <w:rsid w:val="002142B8"/>
    <w:rsid w:val="00214B69"/>
    <w:rsid w:val="00214B77"/>
    <w:rsid w:val="00214BA5"/>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2455"/>
    <w:rsid w:val="0025321A"/>
    <w:rsid w:val="00253EEF"/>
    <w:rsid w:val="00254996"/>
    <w:rsid w:val="002549D3"/>
    <w:rsid w:val="00254A70"/>
    <w:rsid w:val="00254DD5"/>
    <w:rsid w:val="002559AA"/>
    <w:rsid w:val="00257603"/>
    <w:rsid w:val="0026012D"/>
    <w:rsid w:val="002607D0"/>
    <w:rsid w:val="00260AE8"/>
    <w:rsid w:val="0026133D"/>
    <w:rsid w:val="002617C5"/>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521"/>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400E"/>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1B37"/>
    <w:rsid w:val="002B245D"/>
    <w:rsid w:val="002B32B0"/>
    <w:rsid w:val="002B3B0E"/>
    <w:rsid w:val="002B3EC8"/>
    <w:rsid w:val="002B4555"/>
    <w:rsid w:val="002B5019"/>
    <w:rsid w:val="002B587E"/>
    <w:rsid w:val="002B63E6"/>
    <w:rsid w:val="002B6FA1"/>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3C5"/>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4E"/>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800"/>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04A"/>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63DA"/>
    <w:rsid w:val="003473EA"/>
    <w:rsid w:val="00347928"/>
    <w:rsid w:val="00351BFF"/>
    <w:rsid w:val="00352736"/>
    <w:rsid w:val="00352D79"/>
    <w:rsid w:val="00352E12"/>
    <w:rsid w:val="003531AC"/>
    <w:rsid w:val="00353223"/>
    <w:rsid w:val="00353CD8"/>
    <w:rsid w:val="00354162"/>
    <w:rsid w:val="00355826"/>
    <w:rsid w:val="00355A8F"/>
    <w:rsid w:val="0035653B"/>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5D12"/>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5CD8"/>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8CF"/>
    <w:rsid w:val="003F29C2"/>
    <w:rsid w:val="003F2A1F"/>
    <w:rsid w:val="003F2F28"/>
    <w:rsid w:val="003F3DC4"/>
    <w:rsid w:val="003F3DC6"/>
    <w:rsid w:val="003F46A9"/>
    <w:rsid w:val="003F4B71"/>
    <w:rsid w:val="003F5B0B"/>
    <w:rsid w:val="003F7434"/>
    <w:rsid w:val="0040077B"/>
    <w:rsid w:val="0040115B"/>
    <w:rsid w:val="00401EF1"/>
    <w:rsid w:val="004029D5"/>
    <w:rsid w:val="00402B86"/>
    <w:rsid w:val="00403363"/>
    <w:rsid w:val="00405ADB"/>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5925"/>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0739"/>
    <w:rsid w:val="00484275"/>
    <w:rsid w:val="0048511E"/>
    <w:rsid w:val="00485185"/>
    <w:rsid w:val="00485B6A"/>
    <w:rsid w:val="00487486"/>
    <w:rsid w:val="004876CD"/>
    <w:rsid w:val="00487ECB"/>
    <w:rsid w:val="00490943"/>
    <w:rsid w:val="004909DE"/>
    <w:rsid w:val="004911DF"/>
    <w:rsid w:val="004927C5"/>
    <w:rsid w:val="004941C6"/>
    <w:rsid w:val="0049472F"/>
    <w:rsid w:val="00494746"/>
    <w:rsid w:val="00494873"/>
    <w:rsid w:val="00494E72"/>
    <w:rsid w:val="00495A20"/>
    <w:rsid w:val="00495DC5"/>
    <w:rsid w:val="004962B1"/>
    <w:rsid w:val="00496A1B"/>
    <w:rsid w:val="00496AAB"/>
    <w:rsid w:val="00496EA6"/>
    <w:rsid w:val="00497849"/>
    <w:rsid w:val="00497D1F"/>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65"/>
    <w:rsid w:val="004B4CD9"/>
    <w:rsid w:val="004B580E"/>
    <w:rsid w:val="004B585A"/>
    <w:rsid w:val="004B5C08"/>
    <w:rsid w:val="004B6F56"/>
    <w:rsid w:val="004B7922"/>
    <w:rsid w:val="004C03CD"/>
    <w:rsid w:val="004C0B8A"/>
    <w:rsid w:val="004C1544"/>
    <w:rsid w:val="004C1AB4"/>
    <w:rsid w:val="004C29A3"/>
    <w:rsid w:val="004C32C0"/>
    <w:rsid w:val="004C44FC"/>
    <w:rsid w:val="004C4812"/>
    <w:rsid w:val="004C4A32"/>
    <w:rsid w:val="004C632E"/>
    <w:rsid w:val="004C641D"/>
    <w:rsid w:val="004C652C"/>
    <w:rsid w:val="004C6B96"/>
    <w:rsid w:val="004C77B9"/>
    <w:rsid w:val="004D0070"/>
    <w:rsid w:val="004D0F3D"/>
    <w:rsid w:val="004D1710"/>
    <w:rsid w:val="004D17B6"/>
    <w:rsid w:val="004D2347"/>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4FEB"/>
    <w:rsid w:val="004F512D"/>
    <w:rsid w:val="004F51F7"/>
    <w:rsid w:val="004F64D0"/>
    <w:rsid w:val="004F73AF"/>
    <w:rsid w:val="004F7F5A"/>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340"/>
    <w:rsid w:val="005249BB"/>
    <w:rsid w:val="0052540B"/>
    <w:rsid w:val="00525EFF"/>
    <w:rsid w:val="0052650D"/>
    <w:rsid w:val="005274A4"/>
    <w:rsid w:val="005278B6"/>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2ECB"/>
    <w:rsid w:val="00543382"/>
    <w:rsid w:val="00544D07"/>
    <w:rsid w:val="005466BF"/>
    <w:rsid w:val="00546BD1"/>
    <w:rsid w:val="00547CBA"/>
    <w:rsid w:val="00547F86"/>
    <w:rsid w:val="00550DEA"/>
    <w:rsid w:val="00550FDB"/>
    <w:rsid w:val="005516AE"/>
    <w:rsid w:val="00551C98"/>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1B50"/>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00C"/>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DFE"/>
    <w:rsid w:val="005B0F78"/>
    <w:rsid w:val="005B1CD6"/>
    <w:rsid w:val="005B1ED3"/>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3817"/>
    <w:rsid w:val="005C4277"/>
    <w:rsid w:val="005C4DF6"/>
    <w:rsid w:val="005C63E3"/>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E7BF7"/>
    <w:rsid w:val="005F0F8B"/>
    <w:rsid w:val="005F126B"/>
    <w:rsid w:val="005F17A4"/>
    <w:rsid w:val="005F57D9"/>
    <w:rsid w:val="005F58DC"/>
    <w:rsid w:val="005F601F"/>
    <w:rsid w:val="005F6C53"/>
    <w:rsid w:val="005F6E7D"/>
    <w:rsid w:val="005F7204"/>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17FDB"/>
    <w:rsid w:val="006201CC"/>
    <w:rsid w:val="00621452"/>
    <w:rsid w:val="00621C7D"/>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415E"/>
    <w:rsid w:val="006545C3"/>
    <w:rsid w:val="00655166"/>
    <w:rsid w:val="00655698"/>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1A85"/>
    <w:rsid w:val="00681B7B"/>
    <w:rsid w:val="0068351E"/>
    <w:rsid w:val="0068362D"/>
    <w:rsid w:val="00683A8D"/>
    <w:rsid w:val="006840AC"/>
    <w:rsid w:val="0068413D"/>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4E56"/>
    <w:rsid w:val="00695071"/>
    <w:rsid w:val="0069559A"/>
    <w:rsid w:val="006958B7"/>
    <w:rsid w:val="00695CCF"/>
    <w:rsid w:val="00696AC0"/>
    <w:rsid w:val="0069795F"/>
    <w:rsid w:val="006A0422"/>
    <w:rsid w:val="006A0445"/>
    <w:rsid w:val="006A06BC"/>
    <w:rsid w:val="006A08CD"/>
    <w:rsid w:val="006A15A9"/>
    <w:rsid w:val="006A21C1"/>
    <w:rsid w:val="006A2358"/>
    <w:rsid w:val="006A37CA"/>
    <w:rsid w:val="006A3F03"/>
    <w:rsid w:val="006A502B"/>
    <w:rsid w:val="006A558D"/>
    <w:rsid w:val="006A5B9B"/>
    <w:rsid w:val="006A5C8D"/>
    <w:rsid w:val="006A5E0F"/>
    <w:rsid w:val="006A5E83"/>
    <w:rsid w:val="006A60D9"/>
    <w:rsid w:val="006A6BF7"/>
    <w:rsid w:val="006A7412"/>
    <w:rsid w:val="006A7804"/>
    <w:rsid w:val="006B0155"/>
    <w:rsid w:val="006B0908"/>
    <w:rsid w:val="006B1FC8"/>
    <w:rsid w:val="006B2966"/>
    <w:rsid w:val="006B4FED"/>
    <w:rsid w:val="006B5431"/>
    <w:rsid w:val="006B6072"/>
    <w:rsid w:val="006B620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C7E6F"/>
    <w:rsid w:val="006D14B9"/>
    <w:rsid w:val="006D1E6E"/>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0FCD"/>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0F12"/>
    <w:rsid w:val="00702887"/>
    <w:rsid w:val="007031C1"/>
    <w:rsid w:val="00703421"/>
    <w:rsid w:val="00703BD1"/>
    <w:rsid w:val="00703EC9"/>
    <w:rsid w:val="0070482D"/>
    <w:rsid w:val="00704C80"/>
    <w:rsid w:val="00705B65"/>
    <w:rsid w:val="00705E57"/>
    <w:rsid w:val="00705EC3"/>
    <w:rsid w:val="0070676D"/>
    <w:rsid w:val="0071063D"/>
    <w:rsid w:val="00710FF3"/>
    <w:rsid w:val="00712CD6"/>
    <w:rsid w:val="007146A1"/>
    <w:rsid w:val="00715ABE"/>
    <w:rsid w:val="00715FAF"/>
    <w:rsid w:val="00716093"/>
    <w:rsid w:val="007163D0"/>
    <w:rsid w:val="00716D33"/>
    <w:rsid w:val="00717008"/>
    <w:rsid w:val="0071765D"/>
    <w:rsid w:val="0071792A"/>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3B9C"/>
    <w:rsid w:val="00744BB2"/>
    <w:rsid w:val="00745344"/>
    <w:rsid w:val="007454CB"/>
    <w:rsid w:val="007455E9"/>
    <w:rsid w:val="00745A4F"/>
    <w:rsid w:val="00745CFC"/>
    <w:rsid w:val="007464BF"/>
    <w:rsid w:val="00746EA9"/>
    <w:rsid w:val="007477AE"/>
    <w:rsid w:val="007478B0"/>
    <w:rsid w:val="007507DD"/>
    <w:rsid w:val="007508F7"/>
    <w:rsid w:val="00750A76"/>
    <w:rsid w:val="0075126A"/>
    <w:rsid w:val="00752308"/>
    <w:rsid w:val="0075287F"/>
    <w:rsid w:val="007531EB"/>
    <w:rsid w:val="00753A74"/>
    <w:rsid w:val="007540F1"/>
    <w:rsid w:val="00754D00"/>
    <w:rsid w:val="00755172"/>
    <w:rsid w:val="0075579A"/>
    <w:rsid w:val="007557CA"/>
    <w:rsid w:val="00756550"/>
    <w:rsid w:val="007602C1"/>
    <w:rsid w:val="00760D37"/>
    <w:rsid w:val="00760EA2"/>
    <w:rsid w:val="00761B88"/>
    <w:rsid w:val="00761FE5"/>
    <w:rsid w:val="0076233B"/>
    <w:rsid w:val="0076267C"/>
    <w:rsid w:val="00762C75"/>
    <w:rsid w:val="00762DBA"/>
    <w:rsid w:val="00762F6E"/>
    <w:rsid w:val="0076348C"/>
    <w:rsid w:val="00763C96"/>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2241"/>
    <w:rsid w:val="00782B93"/>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78A"/>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731"/>
    <w:rsid w:val="007D3BD9"/>
    <w:rsid w:val="007D43BC"/>
    <w:rsid w:val="007D5877"/>
    <w:rsid w:val="007D6D78"/>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373"/>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246"/>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20"/>
    <w:rsid w:val="00835C62"/>
    <w:rsid w:val="00835EAC"/>
    <w:rsid w:val="008370C7"/>
    <w:rsid w:val="008370E3"/>
    <w:rsid w:val="0084066A"/>
    <w:rsid w:val="00841327"/>
    <w:rsid w:val="00841D53"/>
    <w:rsid w:val="00841F18"/>
    <w:rsid w:val="00842219"/>
    <w:rsid w:val="008428D0"/>
    <w:rsid w:val="0084363F"/>
    <w:rsid w:val="008447CE"/>
    <w:rsid w:val="008450DA"/>
    <w:rsid w:val="00845BD2"/>
    <w:rsid w:val="00845E49"/>
    <w:rsid w:val="00846947"/>
    <w:rsid w:val="00847F4F"/>
    <w:rsid w:val="00850272"/>
    <w:rsid w:val="00850904"/>
    <w:rsid w:val="00851307"/>
    <w:rsid w:val="008516C7"/>
    <w:rsid w:val="00852F78"/>
    <w:rsid w:val="00853186"/>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04D"/>
    <w:rsid w:val="008905AB"/>
    <w:rsid w:val="0089100D"/>
    <w:rsid w:val="00892150"/>
    <w:rsid w:val="00893212"/>
    <w:rsid w:val="00893658"/>
    <w:rsid w:val="008938F9"/>
    <w:rsid w:val="00893B46"/>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4FF"/>
    <w:rsid w:val="008B65C2"/>
    <w:rsid w:val="008B7803"/>
    <w:rsid w:val="008B7AB8"/>
    <w:rsid w:val="008B7BBE"/>
    <w:rsid w:val="008C04E2"/>
    <w:rsid w:val="008C0601"/>
    <w:rsid w:val="008C0C51"/>
    <w:rsid w:val="008C0FD0"/>
    <w:rsid w:val="008C1151"/>
    <w:rsid w:val="008C6964"/>
    <w:rsid w:val="008C6C40"/>
    <w:rsid w:val="008C71AD"/>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1D1"/>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D4B"/>
    <w:rsid w:val="008F2F5E"/>
    <w:rsid w:val="008F4FDB"/>
    <w:rsid w:val="008F5452"/>
    <w:rsid w:val="008F5ECD"/>
    <w:rsid w:val="00901962"/>
    <w:rsid w:val="00901BEC"/>
    <w:rsid w:val="0090207F"/>
    <w:rsid w:val="00902B0F"/>
    <w:rsid w:val="00902D1A"/>
    <w:rsid w:val="00904F96"/>
    <w:rsid w:val="00905E3B"/>
    <w:rsid w:val="009061A0"/>
    <w:rsid w:val="00907E5B"/>
    <w:rsid w:val="00907FF7"/>
    <w:rsid w:val="0091004E"/>
    <w:rsid w:val="00911817"/>
    <w:rsid w:val="00912103"/>
    <w:rsid w:val="00913800"/>
    <w:rsid w:val="00913E28"/>
    <w:rsid w:val="0091492A"/>
    <w:rsid w:val="00914CF3"/>
    <w:rsid w:val="00915876"/>
    <w:rsid w:val="00915BA0"/>
    <w:rsid w:val="00916A01"/>
    <w:rsid w:val="00916DDD"/>
    <w:rsid w:val="00917076"/>
    <w:rsid w:val="0091716C"/>
    <w:rsid w:val="00917915"/>
    <w:rsid w:val="00917B39"/>
    <w:rsid w:val="00920751"/>
    <w:rsid w:val="00921DE7"/>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2D0F"/>
    <w:rsid w:val="0094357E"/>
    <w:rsid w:val="00943BB7"/>
    <w:rsid w:val="00943D68"/>
    <w:rsid w:val="0094519C"/>
    <w:rsid w:val="0094566D"/>
    <w:rsid w:val="00945964"/>
    <w:rsid w:val="0094651D"/>
    <w:rsid w:val="00946F2C"/>
    <w:rsid w:val="00946F7A"/>
    <w:rsid w:val="0095027C"/>
    <w:rsid w:val="00950FBF"/>
    <w:rsid w:val="009511FE"/>
    <w:rsid w:val="0095167A"/>
    <w:rsid w:val="00951A00"/>
    <w:rsid w:val="00952B5A"/>
    <w:rsid w:val="00953AAF"/>
    <w:rsid w:val="00953B15"/>
    <w:rsid w:val="00953EEC"/>
    <w:rsid w:val="00955275"/>
    <w:rsid w:val="00955C61"/>
    <w:rsid w:val="0095753D"/>
    <w:rsid w:val="00957999"/>
    <w:rsid w:val="00962A32"/>
    <w:rsid w:val="00963774"/>
    <w:rsid w:val="00963932"/>
    <w:rsid w:val="00963CA7"/>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615"/>
    <w:rsid w:val="0097582C"/>
    <w:rsid w:val="00976235"/>
    <w:rsid w:val="00977FB4"/>
    <w:rsid w:val="009809AD"/>
    <w:rsid w:val="00980DE5"/>
    <w:rsid w:val="0098123A"/>
    <w:rsid w:val="009819A1"/>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92"/>
    <w:rsid w:val="009919AE"/>
    <w:rsid w:val="00991A57"/>
    <w:rsid w:val="00991F03"/>
    <w:rsid w:val="00992967"/>
    <w:rsid w:val="009934F6"/>
    <w:rsid w:val="0099355C"/>
    <w:rsid w:val="00993B79"/>
    <w:rsid w:val="0099402E"/>
    <w:rsid w:val="00994375"/>
    <w:rsid w:val="00994CC8"/>
    <w:rsid w:val="0099521A"/>
    <w:rsid w:val="00995332"/>
    <w:rsid w:val="00995501"/>
    <w:rsid w:val="0099613B"/>
    <w:rsid w:val="0099745C"/>
    <w:rsid w:val="009A0CAC"/>
    <w:rsid w:val="009A0FC7"/>
    <w:rsid w:val="009A27F3"/>
    <w:rsid w:val="009A289B"/>
    <w:rsid w:val="009A379F"/>
    <w:rsid w:val="009A3BD8"/>
    <w:rsid w:val="009A45F0"/>
    <w:rsid w:val="009A4964"/>
    <w:rsid w:val="009A4A83"/>
    <w:rsid w:val="009A4B09"/>
    <w:rsid w:val="009A551F"/>
    <w:rsid w:val="009A5925"/>
    <w:rsid w:val="009A62F0"/>
    <w:rsid w:val="009A7004"/>
    <w:rsid w:val="009A702A"/>
    <w:rsid w:val="009A71A4"/>
    <w:rsid w:val="009A7849"/>
    <w:rsid w:val="009A7AAE"/>
    <w:rsid w:val="009B0FFA"/>
    <w:rsid w:val="009B143A"/>
    <w:rsid w:val="009B1AA8"/>
    <w:rsid w:val="009B1C24"/>
    <w:rsid w:val="009B1C65"/>
    <w:rsid w:val="009B1D91"/>
    <w:rsid w:val="009B1DFC"/>
    <w:rsid w:val="009B1ED7"/>
    <w:rsid w:val="009B2280"/>
    <w:rsid w:val="009B3B1D"/>
    <w:rsid w:val="009B42E0"/>
    <w:rsid w:val="009B4737"/>
    <w:rsid w:val="009B4C71"/>
    <w:rsid w:val="009B5CCC"/>
    <w:rsid w:val="009B682D"/>
    <w:rsid w:val="009B68A9"/>
    <w:rsid w:val="009B7A36"/>
    <w:rsid w:val="009C00B0"/>
    <w:rsid w:val="009C03CA"/>
    <w:rsid w:val="009C06DB"/>
    <w:rsid w:val="009C42DF"/>
    <w:rsid w:val="009C4870"/>
    <w:rsid w:val="009C4EA3"/>
    <w:rsid w:val="009C53F0"/>
    <w:rsid w:val="009C5A82"/>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0E80"/>
    <w:rsid w:val="009E185B"/>
    <w:rsid w:val="009E2779"/>
    <w:rsid w:val="009E3314"/>
    <w:rsid w:val="009E367C"/>
    <w:rsid w:val="009E3FBD"/>
    <w:rsid w:val="009E4A74"/>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5941"/>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203"/>
    <w:rsid w:val="00A6044C"/>
    <w:rsid w:val="00A61808"/>
    <w:rsid w:val="00A61C60"/>
    <w:rsid w:val="00A621E7"/>
    <w:rsid w:val="00A62BB2"/>
    <w:rsid w:val="00A62C29"/>
    <w:rsid w:val="00A62CFF"/>
    <w:rsid w:val="00A6313A"/>
    <w:rsid w:val="00A63EE9"/>
    <w:rsid w:val="00A668A9"/>
    <w:rsid w:val="00A678E7"/>
    <w:rsid w:val="00A70311"/>
    <w:rsid w:val="00A70F7F"/>
    <w:rsid w:val="00A715E3"/>
    <w:rsid w:val="00A7252C"/>
    <w:rsid w:val="00A72623"/>
    <w:rsid w:val="00A72997"/>
    <w:rsid w:val="00A72ACD"/>
    <w:rsid w:val="00A72C13"/>
    <w:rsid w:val="00A733EA"/>
    <w:rsid w:val="00A739F0"/>
    <w:rsid w:val="00A7751D"/>
    <w:rsid w:val="00A77D2B"/>
    <w:rsid w:val="00A77F6D"/>
    <w:rsid w:val="00A80791"/>
    <w:rsid w:val="00A8089D"/>
    <w:rsid w:val="00A80EBD"/>
    <w:rsid w:val="00A818D2"/>
    <w:rsid w:val="00A8193E"/>
    <w:rsid w:val="00A83ABC"/>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8BD"/>
    <w:rsid w:val="00AC4ECC"/>
    <w:rsid w:val="00AC5EFF"/>
    <w:rsid w:val="00AC6FB7"/>
    <w:rsid w:val="00AC7841"/>
    <w:rsid w:val="00AD0ACF"/>
    <w:rsid w:val="00AD13DC"/>
    <w:rsid w:val="00AD19BE"/>
    <w:rsid w:val="00AD1CC8"/>
    <w:rsid w:val="00AD1E70"/>
    <w:rsid w:val="00AD219F"/>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DF7"/>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170"/>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234"/>
    <w:rsid w:val="00B66FD8"/>
    <w:rsid w:val="00B67357"/>
    <w:rsid w:val="00B70180"/>
    <w:rsid w:val="00B71636"/>
    <w:rsid w:val="00B718D1"/>
    <w:rsid w:val="00B71926"/>
    <w:rsid w:val="00B71FB4"/>
    <w:rsid w:val="00B7485E"/>
    <w:rsid w:val="00B74FB7"/>
    <w:rsid w:val="00B756DC"/>
    <w:rsid w:val="00B75AF3"/>
    <w:rsid w:val="00B765FB"/>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69C"/>
    <w:rsid w:val="00B96F1E"/>
    <w:rsid w:val="00BA0D71"/>
    <w:rsid w:val="00BA0DB4"/>
    <w:rsid w:val="00BA0FFB"/>
    <w:rsid w:val="00BA1894"/>
    <w:rsid w:val="00BA1BD4"/>
    <w:rsid w:val="00BA26FA"/>
    <w:rsid w:val="00BA2D29"/>
    <w:rsid w:val="00BA2DED"/>
    <w:rsid w:val="00BA4344"/>
    <w:rsid w:val="00BA4AC3"/>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195A"/>
    <w:rsid w:val="00BF264B"/>
    <w:rsid w:val="00BF2C14"/>
    <w:rsid w:val="00BF3168"/>
    <w:rsid w:val="00BF3AD7"/>
    <w:rsid w:val="00BF3B6F"/>
    <w:rsid w:val="00BF3C45"/>
    <w:rsid w:val="00BF4072"/>
    <w:rsid w:val="00BF40B1"/>
    <w:rsid w:val="00BF43DD"/>
    <w:rsid w:val="00BF5452"/>
    <w:rsid w:val="00BF5C30"/>
    <w:rsid w:val="00BF6B4E"/>
    <w:rsid w:val="00BF74FB"/>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5768"/>
    <w:rsid w:val="00C17009"/>
    <w:rsid w:val="00C17763"/>
    <w:rsid w:val="00C205BB"/>
    <w:rsid w:val="00C20D54"/>
    <w:rsid w:val="00C21A93"/>
    <w:rsid w:val="00C22DE6"/>
    <w:rsid w:val="00C22EB5"/>
    <w:rsid w:val="00C22F21"/>
    <w:rsid w:val="00C23694"/>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CBC"/>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7A"/>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251"/>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39A"/>
    <w:rsid w:val="00CE348B"/>
    <w:rsid w:val="00CE3AC2"/>
    <w:rsid w:val="00CE4842"/>
    <w:rsid w:val="00CE4CCF"/>
    <w:rsid w:val="00CE5150"/>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B8"/>
    <w:rsid w:val="00D039CA"/>
    <w:rsid w:val="00D04160"/>
    <w:rsid w:val="00D04441"/>
    <w:rsid w:val="00D04BAC"/>
    <w:rsid w:val="00D05781"/>
    <w:rsid w:val="00D05A9D"/>
    <w:rsid w:val="00D05DEC"/>
    <w:rsid w:val="00D0602D"/>
    <w:rsid w:val="00D0664F"/>
    <w:rsid w:val="00D066AC"/>
    <w:rsid w:val="00D06B77"/>
    <w:rsid w:val="00D06F4C"/>
    <w:rsid w:val="00D0732D"/>
    <w:rsid w:val="00D10448"/>
    <w:rsid w:val="00D10521"/>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4E"/>
    <w:rsid w:val="00D30BA2"/>
    <w:rsid w:val="00D31B9E"/>
    <w:rsid w:val="00D31C6F"/>
    <w:rsid w:val="00D3217F"/>
    <w:rsid w:val="00D32B1C"/>
    <w:rsid w:val="00D32C84"/>
    <w:rsid w:val="00D33943"/>
    <w:rsid w:val="00D341FB"/>
    <w:rsid w:val="00D343D4"/>
    <w:rsid w:val="00D361EB"/>
    <w:rsid w:val="00D4038D"/>
    <w:rsid w:val="00D4108E"/>
    <w:rsid w:val="00D411CA"/>
    <w:rsid w:val="00D41424"/>
    <w:rsid w:val="00D41C32"/>
    <w:rsid w:val="00D41C63"/>
    <w:rsid w:val="00D426AC"/>
    <w:rsid w:val="00D43AA4"/>
    <w:rsid w:val="00D4472F"/>
    <w:rsid w:val="00D44E83"/>
    <w:rsid w:val="00D45654"/>
    <w:rsid w:val="00D46025"/>
    <w:rsid w:val="00D4744F"/>
    <w:rsid w:val="00D5025E"/>
    <w:rsid w:val="00D505D7"/>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9E3"/>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689"/>
    <w:rsid w:val="00D95CC0"/>
    <w:rsid w:val="00D96095"/>
    <w:rsid w:val="00D9732F"/>
    <w:rsid w:val="00D97714"/>
    <w:rsid w:val="00D97C3A"/>
    <w:rsid w:val="00DA03CF"/>
    <w:rsid w:val="00DA2007"/>
    <w:rsid w:val="00DA47DB"/>
    <w:rsid w:val="00DA53A2"/>
    <w:rsid w:val="00DA598F"/>
    <w:rsid w:val="00DA64E0"/>
    <w:rsid w:val="00DA6C4D"/>
    <w:rsid w:val="00DA73B4"/>
    <w:rsid w:val="00DA741B"/>
    <w:rsid w:val="00DA7965"/>
    <w:rsid w:val="00DB0BE2"/>
    <w:rsid w:val="00DB0D86"/>
    <w:rsid w:val="00DB1E62"/>
    <w:rsid w:val="00DB44CC"/>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05C"/>
    <w:rsid w:val="00DE349E"/>
    <w:rsid w:val="00DE5710"/>
    <w:rsid w:val="00DE584B"/>
    <w:rsid w:val="00DE6221"/>
    <w:rsid w:val="00DE6304"/>
    <w:rsid w:val="00DE6AE2"/>
    <w:rsid w:val="00DE788D"/>
    <w:rsid w:val="00DF0164"/>
    <w:rsid w:val="00DF1C9D"/>
    <w:rsid w:val="00DF21C3"/>
    <w:rsid w:val="00DF24CF"/>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68E7"/>
    <w:rsid w:val="00E07476"/>
    <w:rsid w:val="00E076D8"/>
    <w:rsid w:val="00E07BE6"/>
    <w:rsid w:val="00E114A5"/>
    <w:rsid w:val="00E11ADD"/>
    <w:rsid w:val="00E121E8"/>
    <w:rsid w:val="00E12A3C"/>
    <w:rsid w:val="00E12B59"/>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247A"/>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6A1"/>
    <w:rsid w:val="00E40971"/>
    <w:rsid w:val="00E40AB7"/>
    <w:rsid w:val="00E40F82"/>
    <w:rsid w:val="00E419F9"/>
    <w:rsid w:val="00E42289"/>
    <w:rsid w:val="00E42B76"/>
    <w:rsid w:val="00E431A8"/>
    <w:rsid w:val="00E4445A"/>
    <w:rsid w:val="00E445DE"/>
    <w:rsid w:val="00E447FC"/>
    <w:rsid w:val="00E44907"/>
    <w:rsid w:val="00E44B51"/>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0C15"/>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5502"/>
    <w:rsid w:val="00E9653D"/>
    <w:rsid w:val="00E96D23"/>
    <w:rsid w:val="00EA00C1"/>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2D6B"/>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C6CDB"/>
    <w:rsid w:val="00EC743E"/>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A85"/>
    <w:rsid w:val="00EF6C1F"/>
    <w:rsid w:val="00EF7EE4"/>
    <w:rsid w:val="00F009F6"/>
    <w:rsid w:val="00F01171"/>
    <w:rsid w:val="00F01E2A"/>
    <w:rsid w:val="00F01E4D"/>
    <w:rsid w:val="00F01FB8"/>
    <w:rsid w:val="00F0212B"/>
    <w:rsid w:val="00F0297E"/>
    <w:rsid w:val="00F02E91"/>
    <w:rsid w:val="00F03654"/>
    <w:rsid w:val="00F03D18"/>
    <w:rsid w:val="00F03D2D"/>
    <w:rsid w:val="00F054D5"/>
    <w:rsid w:val="00F0556E"/>
    <w:rsid w:val="00F05EA0"/>
    <w:rsid w:val="00F06905"/>
    <w:rsid w:val="00F070F1"/>
    <w:rsid w:val="00F07136"/>
    <w:rsid w:val="00F07E1D"/>
    <w:rsid w:val="00F07E2D"/>
    <w:rsid w:val="00F10D3A"/>
    <w:rsid w:val="00F1112D"/>
    <w:rsid w:val="00F11F16"/>
    <w:rsid w:val="00F1246D"/>
    <w:rsid w:val="00F12675"/>
    <w:rsid w:val="00F1312F"/>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20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5E13"/>
    <w:rsid w:val="00F66009"/>
    <w:rsid w:val="00F66661"/>
    <w:rsid w:val="00F66DEA"/>
    <w:rsid w:val="00F671D9"/>
    <w:rsid w:val="00F672BD"/>
    <w:rsid w:val="00F673C6"/>
    <w:rsid w:val="00F6762D"/>
    <w:rsid w:val="00F6789F"/>
    <w:rsid w:val="00F700E3"/>
    <w:rsid w:val="00F707B5"/>
    <w:rsid w:val="00F71D00"/>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3CA1"/>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6E2"/>
    <w:rsid w:val="00FD2A48"/>
    <w:rsid w:val="00FD32F1"/>
    <w:rsid w:val="00FD378A"/>
    <w:rsid w:val="00FD3DFF"/>
    <w:rsid w:val="00FD3F19"/>
    <w:rsid w:val="00FD49B7"/>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4E5E0D"/>
    <w:rsid w:val="06582573"/>
    <w:rsid w:val="0692FAB5"/>
    <w:rsid w:val="06A70F46"/>
    <w:rsid w:val="06F5AC08"/>
    <w:rsid w:val="070B8D49"/>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944C8E"/>
    <w:rsid w:val="26B3C965"/>
    <w:rsid w:val="27245157"/>
    <w:rsid w:val="2727E857"/>
    <w:rsid w:val="27669E10"/>
    <w:rsid w:val="2780DAD3"/>
    <w:rsid w:val="284F497A"/>
    <w:rsid w:val="296CFF40"/>
    <w:rsid w:val="2A39862D"/>
    <w:rsid w:val="2B328115"/>
    <w:rsid w:val="2C2A44FC"/>
    <w:rsid w:val="2DCD3474"/>
    <w:rsid w:val="2DD57B90"/>
    <w:rsid w:val="2DE19CAB"/>
    <w:rsid w:val="2E5FFF06"/>
    <w:rsid w:val="2EA30350"/>
    <w:rsid w:val="30C363A7"/>
    <w:rsid w:val="32219D39"/>
    <w:rsid w:val="325F248B"/>
    <w:rsid w:val="326CDACF"/>
    <w:rsid w:val="328CDF3F"/>
    <w:rsid w:val="352D0659"/>
    <w:rsid w:val="35488AFA"/>
    <w:rsid w:val="354A6F93"/>
    <w:rsid w:val="36358B8B"/>
    <w:rsid w:val="36712D15"/>
    <w:rsid w:val="3701F70C"/>
    <w:rsid w:val="377A74F7"/>
    <w:rsid w:val="37F66310"/>
    <w:rsid w:val="3951C338"/>
    <w:rsid w:val="3959E42E"/>
    <w:rsid w:val="39F7FB50"/>
    <w:rsid w:val="3AA2F63B"/>
    <w:rsid w:val="3B6232AE"/>
    <w:rsid w:val="3C637107"/>
    <w:rsid w:val="3CB0E7F4"/>
    <w:rsid w:val="3D2523E9"/>
    <w:rsid w:val="3D2574A5"/>
    <w:rsid w:val="3D4F252B"/>
    <w:rsid w:val="3DB6734A"/>
    <w:rsid w:val="3F92BD7E"/>
    <w:rsid w:val="4049DCD2"/>
    <w:rsid w:val="4067C042"/>
    <w:rsid w:val="40BF30BF"/>
    <w:rsid w:val="40D10C7D"/>
    <w:rsid w:val="4188A5FD"/>
    <w:rsid w:val="41E4CD11"/>
    <w:rsid w:val="4366A436"/>
    <w:rsid w:val="43E33A68"/>
    <w:rsid w:val="4401B2A3"/>
    <w:rsid w:val="4508D664"/>
    <w:rsid w:val="490DE6A8"/>
    <w:rsid w:val="4AF609FE"/>
    <w:rsid w:val="4B3B0B82"/>
    <w:rsid w:val="4CABE918"/>
    <w:rsid w:val="4CD6DBE3"/>
    <w:rsid w:val="510C255C"/>
    <w:rsid w:val="520FB413"/>
    <w:rsid w:val="5315DC35"/>
    <w:rsid w:val="536EBA33"/>
    <w:rsid w:val="5380E473"/>
    <w:rsid w:val="54A80875"/>
    <w:rsid w:val="54D14A69"/>
    <w:rsid w:val="5516A5FF"/>
    <w:rsid w:val="553D06D9"/>
    <w:rsid w:val="55F0EBB6"/>
    <w:rsid w:val="56193979"/>
    <w:rsid w:val="57A999CD"/>
    <w:rsid w:val="57E8CC90"/>
    <w:rsid w:val="581AEAAD"/>
    <w:rsid w:val="583409A4"/>
    <w:rsid w:val="584AA90E"/>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FBB1657C-6598-4936-AF88-E018E8FD5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link w:val="Heading3Char"/>
    <w:uiPriority w:val="9"/>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uiPriority w:val="99"/>
    <w:rsid w:val="00627976"/>
  </w:style>
  <w:style w:type="character" w:customStyle="1" w:styleId="CommentTextChar">
    <w:name w:val="Comment Text Char"/>
    <w:link w:val="CommentText"/>
    <w:uiPriority w:val="99"/>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paragraph" w:styleId="Title">
    <w:name w:val="Title"/>
    <w:next w:val="Normal"/>
    <w:link w:val="TitleChar"/>
    <w:uiPriority w:val="10"/>
    <w:qFormat/>
    <w:rsid w:val="00BF74FB"/>
    <w:pPr>
      <w:spacing w:after="240"/>
      <w:contextualSpacing/>
    </w:pPr>
    <w:rPr>
      <w:rFonts w:asciiTheme="majorHAnsi" w:eastAsiaTheme="majorEastAsia" w:hAnsiTheme="majorHAnsi" w:cstheme="majorBidi"/>
      <w:color w:val="00245D"/>
      <w:spacing w:val="-10"/>
      <w:kern w:val="28"/>
      <w:sz w:val="72"/>
      <w:szCs w:val="56"/>
      <w:lang w:eastAsia="en-US"/>
      <w14:ligatures w14:val="standardContextual"/>
    </w:rPr>
  </w:style>
  <w:style w:type="character" w:customStyle="1" w:styleId="TitleChar">
    <w:name w:val="Title Char"/>
    <w:basedOn w:val="DefaultParagraphFont"/>
    <w:link w:val="Title"/>
    <w:uiPriority w:val="10"/>
    <w:rsid w:val="00BF74FB"/>
    <w:rPr>
      <w:rFonts w:asciiTheme="majorHAnsi" w:eastAsiaTheme="majorEastAsia" w:hAnsiTheme="majorHAnsi" w:cstheme="majorBidi"/>
      <w:color w:val="00245D"/>
      <w:spacing w:val="-10"/>
      <w:kern w:val="28"/>
      <w:sz w:val="72"/>
      <w:szCs w:val="56"/>
      <w:lang w:eastAsia="en-US"/>
      <w14:ligatures w14:val="standardContextual"/>
    </w:rPr>
  </w:style>
  <w:style w:type="paragraph" w:customStyle="1" w:styleId="TERM-definition">
    <w:name w:val="TERM-definition"/>
    <w:basedOn w:val="Normal"/>
    <w:next w:val="Normal"/>
    <w:qFormat/>
    <w:rsid w:val="00BF74FB"/>
    <w:pPr>
      <w:widowControl/>
      <w:snapToGrid w:val="0"/>
      <w:spacing w:after="200"/>
      <w:jc w:val="both"/>
    </w:pPr>
    <w:rPr>
      <w:snapToGrid/>
      <w:sz w:val="22"/>
      <w:lang w:eastAsia="zh-CN"/>
    </w:rPr>
  </w:style>
  <w:style w:type="character" w:customStyle="1" w:styleId="Heading3Char">
    <w:name w:val="Heading 3 Char"/>
    <w:basedOn w:val="DefaultParagraphFont"/>
    <w:link w:val="Heading3"/>
    <w:uiPriority w:val="9"/>
    <w:rsid w:val="00761FE5"/>
    <w:rPr>
      <w:rFonts w:ascii="Arial" w:hAnsi="Arial" w:cs="Arial"/>
      <w:b/>
      <w:bCs/>
      <w:snapToGrid w:val="0"/>
      <w:sz w:val="26"/>
      <w:szCs w:val="26"/>
      <w:lang w:eastAsia="en-US"/>
    </w:rPr>
  </w:style>
  <w:style w:type="paragraph" w:customStyle="1" w:styleId="TERM">
    <w:name w:val="TERM"/>
    <w:basedOn w:val="Normal"/>
    <w:next w:val="TERM-definition"/>
    <w:qFormat/>
    <w:rsid w:val="002607D0"/>
    <w:pPr>
      <w:keepNext/>
      <w:widowControl/>
      <w:snapToGrid w:val="0"/>
      <w:jc w:val="both"/>
    </w:pPr>
    <w:rPr>
      <w:b/>
      <w:bCs/>
      <w:snapToGrid/>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99412ba2-23da-4273-b8e8-0a67af654ce8"/>
    <ds:schemaRef ds:uri="fa062cf6-3938-4e26-81a7-56f73a58f238"/>
  </ds:schemaRefs>
</ds:datastoreItem>
</file>

<file path=customXml/itemProps3.xml><?xml version="1.0" encoding="utf-8"?>
<ds:datastoreItem xmlns:ds="http://schemas.openxmlformats.org/officeDocument/2006/customXml" ds:itemID="{488695D9-8B28-425F-9B6D-BB6DE01A123D}">
  <ds:schemaRefs>
    <ds:schemaRef ds:uri="http://schemas.openxmlformats.org/officeDocument/2006/bibliography"/>
  </ds:schemaRefs>
</ds:datastoreItem>
</file>

<file path=customXml/itemProps4.xml><?xml version="1.0" encoding="utf-8"?>
<ds:datastoreItem xmlns:ds="http://schemas.openxmlformats.org/officeDocument/2006/customXml" ds:itemID="{E989D18B-39D2-438E-AC4A-EE83DB610777}"/>
</file>

<file path=docProps/app.xml><?xml version="1.0" encoding="utf-8"?>
<Properties xmlns="http://schemas.openxmlformats.org/officeDocument/2006/extended-properties" xmlns:vt="http://schemas.openxmlformats.org/officeDocument/2006/docPropsVTypes">
  <Template>Normal</Template>
  <TotalTime>26</TotalTime>
  <Pages>89</Pages>
  <Words>34263</Words>
  <Characters>195301</Characters>
  <Application>Microsoft Office Word</Application>
  <DocSecurity>0</DocSecurity>
  <Lines>1627</Lines>
  <Paragraphs>458</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Afifi, Sara</cp:lastModifiedBy>
  <cp:revision>10</cp:revision>
  <cp:lastPrinted>2022-02-03T07:54:00Z</cp:lastPrinted>
  <dcterms:created xsi:type="dcterms:W3CDTF">2025-01-16T18:10:00Z</dcterms:created>
  <dcterms:modified xsi:type="dcterms:W3CDTF">2025-01-16T19:43:00Z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SIP_Label_24fe2fa2-8093-4776-8a20-2d25f8c7acf2_Enabled">
    <vt:lpwstr>true</vt:lpwstr>
  </property>
  <property fmtid="{D5CDD505-2E9C-101B-9397-08002B2CF9AE}" pid="13" name="MSIP_Label_24fe2fa2-8093-4776-8a20-2d25f8c7acf2_SetDate">
    <vt:lpwstr>2024-09-27T15:37:09Z</vt:lpwstr>
  </property>
  <property fmtid="{D5CDD505-2E9C-101B-9397-08002B2CF9AE}" pid="14" name="MSIP_Label_24fe2fa2-8093-4776-8a20-2d25f8c7acf2_Method">
    <vt:lpwstr>Standard</vt:lpwstr>
  </property>
  <property fmtid="{D5CDD505-2E9C-101B-9397-08002B2CF9AE}" pid="15" name="MSIP_Label_24fe2fa2-8093-4776-8a20-2d25f8c7acf2_Name">
    <vt:lpwstr>Internal</vt:lpwstr>
  </property>
  <property fmtid="{D5CDD505-2E9C-101B-9397-08002B2CF9AE}" pid="16" name="MSIP_Label_24fe2fa2-8093-4776-8a20-2d25f8c7acf2_SiteId">
    <vt:lpwstr>887a239c-e092-45fe-92c8-d902c3681567</vt:lpwstr>
  </property>
  <property fmtid="{D5CDD505-2E9C-101B-9397-08002B2CF9AE}" pid="17" name="MSIP_Label_24fe2fa2-8093-4776-8a20-2d25f8c7acf2_ActionId">
    <vt:lpwstr>61baa6cd-1a29-420b-ae9b-82157806d390</vt:lpwstr>
  </property>
  <property fmtid="{D5CDD505-2E9C-101B-9397-08002B2CF9AE}" pid="18" name="MSIP_Label_24fe2fa2-8093-4776-8a20-2d25f8c7acf2_ContentBits">
    <vt:lpwstr>0</vt:lpwstr>
  </property>
  <property fmtid="{D5CDD505-2E9C-101B-9397-08002B2CF9AE}" pid="19" name="MSIP_Label_624b1752-a977-4927-b9e6-e48a43684aee_Enabled">
    <vt:lpwstr>true</vt:lpwstr>
  </property>
  <property fmtid="{D5CDD505-2E9C-101B-9397-08002B2CF9AE}" pid="20" name="MSIP_Label_624b1752-a977-4927-b9e6-e48a43684aee_SetDate">
    <vt:lpwstr>2024-10-10T08:41:55Z</vt:lpwstr>
  </property>
  <property fmtid="{D5CDD505-2E9C-101B-9397-08002B2CF9AE}" pid="21" name="MSIP_Label_624b1752-a977-4927-b9e6-e48a43684aee_Method">
    <vt:lpwstr>Privileged</vt:lpwstr>
  </property>
  <property fmtid="{D5CDD505-2E9C-101B-9397-08002B2CF9AE}" pid="22" name="MSIP_Label_624b1752-a977-4927-b9e6-e48a43684aee_Name">
    <vt:lpwstr>Public</vt:lpwstr>
  </property>
  <property fmtid="{D5CDD505-2E9C-101B-9397-08002B2CF9AE}" pid="23" name="MSIP_Label_624b1752-a977-4927-b9e6-e48a43684aee_SiteId">
    <vt:lpwstr>031a09bc-a2bf-44df-888e-4e09355b7a24</vt:lpwstr>
  </property>
  <property fmtid="{D5CDD505-2E9C-101B-9397-08002B2CF9AE}" pid="24" name="MSIP_Label_624b1752-a977-4927-b9e6-e48a43684aee_ActionId">
    <vt:lpwstr>42237cc3-ac45-4f8f-b3ea-d7f26c59dc87</vt:lpwstr>
  </property>
  <property fmtid="{D5CDD505-2E9C-101B-9397-08002B2CF9AE}" pid="25" name="MSIP_Label_624b1752-a977-4927-b9e6-e48a43684aee_ContentBits">
    <vt:lpwstr>0</vt:lpwstr>
  </property>
</Properties>
</file>